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94D11" w14:textId="77777777" w:rsidR="00810301" w:rsidRPr="009A617C" w:rsidRDefault="00810301">
      <w:pPr>
        <w:pStyle w:val="affff5"/>
        <w:rPr>
          <w:bdr w:val="double" w:sz="18" w:space="0" w:color="auto"/>
        </w:rPr>
        <w:pPrChange w:id="0" w:author="張峻源" w:date="2025-09-19T15:58:00Z">
          <w:pPr>
            <w:suppressAutoHyphens w:val="0"/>
          </w:pPr>
        </w:pPrChange>
      </w:pPr>
    </w:p>
    <w:p w14:paraId="397E71BF" w14:textId="77777777" w:rsidR="00810301" w:rsidRPr="009A617C" w:rsidRDefault="00810301" w:rsidP="00810301">
      <w:pPr>
        <w:suppressAutoHyphens w:val="0"/>
        <w:rPr>
          <w:rFonts w:ascii="新細明體" w:hAnsi="新細明體" w:cs="新細明體"/>
          <w:sz w:val="28"/>
          <w:szCs w:val="28"/>
          <w:bdr w:val="double" w:sz="18" w:space="0" w:color="auto"/>
        </w:rPr>
      </w:pPr>
    </w:p>
    <w:p w14:paraId="42DE8DCB" w14:textId="77777777" w:rsidR="00810301" w:rsidRPr="009A617C" w:rsidRDefault="00810301" w:rsidP="00810301">
      <w:pPr>
        <w:suppressAutoHyphens w:val="0"/>
        <w:rPr>
          <w:rFonts w:ascii="新細明體" w:hAnsi="新細明體" w:cs="新細明體"/>
          <w:sz w:val="28"/>
          <w:szCs w:val="28"/>
          <w:bdr w:val="double" w:sz="18" w:space="0" w:color="auto"/>
        </w:rPr>
      </w:pPr>
    </w:p>
    <w:p w14:paraId="6EF283AD" w14:textId="77777777" w:rsidR="00810301" w:rsidRPr="009A617C" w:rsidRDefault="00810301" w:rsidP="00810301">
      <w:pPr>
        <w:suppressAutoHyphens w:val="0"/>
        <w:rPr>
          <w:rFonts w:ascii="新細明體" w:hAnsi="新細明體" w:cs="新細明體"/>
          <w:sz w:val="28"/>
          <w:szCs w:val="28"/>
          <w:bdr w:val="double" w:sz="18" w:space="0" w:color="auto"/>
        </w:rPr>
      </w:pPr>
    </w:p>
    <w:p w14:paraId="68B2895E" w14:textId="77777777" w:rsidR="00810301" w:rsidRPr="009A617C" w:rsidRDefault="00810301" w:rsidP="00810301">
      <w:pPr>
        <w:suppressAutoHyphens w:val="0"/>
        <w:rPr>
          <w:rFonts w:ascii="新細明體" w:hAnsi="新細明體" w:cs="新細明體"/>
          <w:sz w:val="28"/>
          <w:szCs w:val="28"/>
          <w:bdr w:val="double" w:sz="18" w:space="0" w:color="auto"/>
        </w:rPr>
      </w:pPr>
    </w:p>
    <w:p w14:paraId="244CCF5D" w14:textId="77777777" w:rsidR="00810301" w:rsidRPr="009A617C" w:rsidRDefault="00810301" w:rsidP="00810301">
      <w:pPr>
        <w:suppressAutoHyphens w:val="0"/>
        <w:rPr>
          <w:rFonts w:ascii="新細明體" w:hAnsi="新細明體" w:cs="新細明體"/>
          <w:sz w:val="28"/>
          <w:szCs w:val="28"/>
          <w:bdr w:val="double" w:sz="18" w:space="0" w:color="auto"/>
        </w:rPr>
      </w:pPr>
    </w:p>
    <w:p w14:paraId="31BBF20F" w14:textId="77777777" w:rsidR="00810301" w:rsidRPr="009A617C" w:rsidRDefault="00810301" w:rsidP="00810301">
      <w:pPr>
        <w:suppressAutoHyphens w:val="0"/>
        <w:rPr>
          <w:rFonts w:ascii="新細明體" w:hAnsi="新細明體" w:cs="新細明體"/>
          <w:sz w:val="28"/>
          <w:szCs w:val="28"/>
          <w:bdr w:val="double" w:sz="18" w:space="0" w:color="auto"/>
        </w:rPr>
      </w:pPr>
    </w:p>
    <w:p w14:paraId="12420A09" w14:textId="77777777" w:rsidR="00810301" w:rsidRPr="009A617C" w:rsidRDefault="00810301" w:rsidP="00810301">
      <w:pPr>
        <w:suppressAutoHyphens w:val="0"/>
        <w:rPr>
          <w:rFonts w:ascii="新細明體" w:hAnsi="新細明體" w:cs="新細明體"/>
          <w:sz w:val="28"/>
          <w:szCs w:val="28"/>
          <w:bdr w:val="double" w:sz="18" w:space="0" w:color="auto"/>
        </w:rPr>
      </w:pPr>
    </w:p>
    <w:p w14:paraId="0A87B3EB" w14:textId="77777777" w:rsidR="00810301" w:rsidRPr="009A617C" w:rsidRDefault="00810301" w:rsidP="00810301">
      <w:pPr>
        <w:suppressAutoHyphens w:val="0"/>
        <w:jc w:val="center"/>
        <w:rPr>
          <w:rFonts w:ascii="標楷體" w:eastAsia="標楷體" w:hAnsi="標楷體" w:cs="新細明體"/>
          <w:b/>
          <w:sz w:val="56"/>
          <w:szCs w:val="104"/>
        </w:rPr>
      </w:pPr>
      <w:r w:rsidRPr="009A617C">
        <w:rPr>
          <w:rFonts w:ascii="標楷體" w:eastAsia="標楷體" w:hAnsi="標楷體" w:cs="新細明體" w:hint="eastAsia"/>
          <w:b/>
          <w:sz w:val="56"/>
          <w:szCs w:val="104"/>
        </w:rPr>
        <w:t>經濟部標準檢驗局</w:t>
      </w:r>
    </w:p>
    <w:p w14:paraId="130DFE23" w14:textId="77777777" w:rsidR="00810301" w:rsidRPr="009A617C" w:rsidRDefault="00810301" w:rsidP="00810301">
      <w:pPr>
        <w:suppressAutoHyphens w:val="0"/>
        <w:jc w:val="center"/>
        <w:rPr>
          <w:rFonts w:ascii="標楷體" w:eastAsia="標楷體" w:hAnsi="標楷體" w:cs="新細明體"/>
          <w:b/>
          <w:sz w:val="56"/>
          <w:szCs w:val="104"/>
        </w:rPr>
      </w:pPr>
    </w:p>
    <w:p w14:paraId="1ADB4E4C" w14:textId="24ABB7D1" w:rsidR="003A1824" w:rsidRPr="009A617C" w:rsidRDefault="003A1824" w:rsidP="00DB435A">
      <w:pPr>
        <w:suppressAutoHyphens w:val="0"/>
        <w:jc w:val="center"/>
        <w:rPr>
          <w:rFonts w:ascii="標楷體" w:eastAsia="標楷體" w:hAnsi="標楷體" w:cs="新細明體"/>
          <w:b/>
          <w:sz w:val="56"/>
          <w:szCs w:val="104"/>
          <w:rPrChange w:id="1" w:author="張峻源" w:date="2025-09-08T16:34:00Z">
            <w:rPr>
              <w:rFonts w:ascii="標楷體" w:eastAsia="標楷體" w:hAnsi="標楷體" w:cs="新細明體"/>
              <w:b/>
              <w:color w:val="FF0000"/>
              <w:sz w:val="56"/>
              <w:szCs w:val="104"/>
            </w:rPr>
          </w:rPrChange>
        </w:rPr>
      </w:pPr>
      <w:r w:rsidRPr="009A617C">
        <w:rPr>
          <w:rFonts w:ascii="標楷體" w:eastAsia="標楷體" w:hAnsi="標楷體" w:cs="新細明體" w:hint="eastAsia"/>
          <w:b/>
          <w:sz w:val="56"/>
          <w:szCs w:val="104"/>
          <w:rPrChange w:id="2" w:author="張峻源" w:date="2025-09-08T16:34:00Z">
            <w:rPr>
              <w:rFonts w:ascii="標楷體" w:eastAsia="標楷體" w:hAnsi="標楷體" w:cs="新細明體" w:hint="eastAsia"/>
              <w:b/>
              <w:color w:val="FF0000"/>
              <w:sz w:val="56"/>
              <w:szCs w:val="104"/>
            </w:rPr>
          </w:rPrChange>
        </w:rPr>
        <w:t>國家</w:t>
      </w:r>
      <w:ins w:id="3" w:author="蔡芳媚" w:date="2025-09-04T11:30:00Z">
        <w:r w:rsidR="00AF2008" w:rsidRPr="009A617C">
          <w:rPr>
            <w:rFonts w:ascii="標楷體" w:eastAsia="標楷體" w:hAnsi="標楷體" w:cs="新細明體" w:hint="eastAsia"/>
            <w:b/>
            <w:sz w:val="56"/>
            <w:szCs w:val="104"/>
            <w:rPrChange w:id="4" w:author="張峻源" w:date="2025-09-08T16:34:00Z">
              <w:rPr>
                <w:rFonts w:ascii="標楷體" w:eastAsia="標楷體" w:hAnsi="標楷體" w:cs="新細明體" w:hint="eastAsia"/>
                <w:b/>
                <w:color w:val="FF0000"/>
                <w:sz w:val="56"/>
                <w:szCs w:val="104"/>
              </w:rPr>
            </w:rPrChange>
          </w:rPr>
          <w:t>儲</w:t>
        </w:r>
      </w:ins>
      <w:r w:rsidRPr="009A617C">
        <w:rPr>
          <w:rFonts w:ascii="標楷體" w:eastAsia="標楷體" w:hAnsi="標楷體" w:cs="新細明體" w:hint="eastAsia"/>
          <w:b/>
          <w:sz w:val="56"/>
          <w:szCs w:val="104"/>
          <w:rPrChange w:id="5" w:author="張峻源" w:date="2025-09-08T16:34:00Z">
            <w:rPr>
              <w:rFonts w:ascii="標楷體" w:eastAsia="標楷體" w:hAnsi="標楷體" w:cs="新細明體" w:hint="eastAsia"/>
              <w:b/>
              <w:color w:val="FF0000"/>
              <w:sz w:val="56"/>
              <w:szCs w:val="104"/>
            </w:rPr>
          </w:rPrChange>
        </w:rPr>
        <w:t>能系統檢測中心</w:t>
      </w:r>
    </w:p>
    <w:p w14:paraId="6A577B52" w14:textId="5A3B7A6F" w:rsidR="00DB435A" w:rsidRPr="009A617C" w:rsidRDefault="003A1824" w:rsidP="00DB435A">
      <w:pPr>
        <w:suppressAutoHyphens w:val="0"/>
        <w:jc w:val="center"/>
        <w:rPr>
          <w:rFonts w:ascii="標楷體" w:eastAsia="標楷體" w:hAnsi="標楷體" w:cs="新細明體"/>
          <w:b/>
          <w:sz w:val="56"/>
          <w:szCs w:val="104"/>
        </w:rPr>
      </w:pPr>
      <w:del w:id="6" w:author="蔡芳媚" w:date="2025-09-04T11:30:00Z">
        <w:r w:rsidRPr="009A617C" w:rsidDel="00AF2008">
          <w:rPr>
            <w:rFonts w:ascii="標楷體" w:eastAsia="標楷體" w:hAnsi="標楷體" w:cs="新細明體" w:hint="eastAsia"/>
            <w:b/>
            <w:sz w:val="56"/>
            <w:szCs w:val="104"/>
            <w:rPrChange w:id="7" w:author="張峻源" w:date="2025-09-08T16:34:00Z">
              <w:rPr>
                <w:rFonts w:ascii="標楷體" w:eastAsia="標楷體" w:hAnsi="標楷體" w:cs="新細明體" w:hint="eastAsia"/>
                <w:b/>
                <w:color w:val="FF0000"/>
                <w:sz w:val="56"/>
                <w:szCs w:val="104"/>
              </w:rPr>
            </w:rPrChange>
          </w:rPr>
          <w:delText>部分</w:delText>
        </w:r>
      </w:del>
      <w:del w:id="8" w:author="張峻源" w:date="2025-09-08T14:03:00Z">
        <w:r w:rsidRPr="009A617C" w:rsidDel="008F38DD">
          <w:rPr>
            <w:rFonts w:ascii="標楷體" w:eastAsia="標楷體" w:hAnsi="標楷體" w:cs="新細明體" w:hint="eastAsia"/>
            <w:b/>
            <w:sz w:val="56"/>
            <w:szCs w:val="104"/>
            <w:rPrChange w:id="9" w:author="張峻源" w:date="2025-09-08T16:34:00Z">
              <w:rPr>
                <w:rFonts w:ascii="標楷體" w:eastAsia="標楷體" w:hAnsi="標楷體" w:cs="新細明體" w:hint="eastAsia"/>
                <w:b/>
                <w:color w:val="FF0000"/>
                <w:sz w:val="56"/>
                <w:szCs w:val="104"/>
              </w:rPr>
            </w:rPrChange>
          </w:rPr>
          <w:delText>空間</w:delText>
        </w:r>
      </w:del>
      <w:ins w:id="10" w:author="蔡芳媚" w:date="2025-09-04T11:30:00Z">
        <w:del w:id="11" w:author="張峻源" w:date="2025-09-08T14:03:00Z">
          <w:r w:rsidR="00AF2008" w:rsidRPr="009A617C" w:rsidDel="008F38DD">
            <w:rPr>
              <w:rFonts w:ascii="標楷體" w:eastAsia="標楷體" w:hAnsi="標楷體" w:cs="新細明體" w:hint="eastAsia"/>
              <w:b/>
              <w:sz w:val="56"/>
              <w:szCs w:val="104"/>
              <w:rPrChange w:id="12" w:author="張峻源" w:date="2025-09-08T16:34:00Z">
                <w:rPr>
                  <w:rFonts w:ascii="標楷體" w:eastAsia="標楷體" w:hAnsi="標楷體" w:cs="新細明體" w:hint="eastAsia"/>
                  <w:b/>
                  <w:color w:val="FF0000"/>
                  <w:sz w:val="56"/>
                  <w:szCs w:val="104"/>
                </w:rPr>
              </w:rPrChange>
            </w:rPr>
            <w:delText>分租</w:delText>
          </w:r>
        </w:del>
      </w:ins>
      <w:del w:id="13" w:author="張峻源" w:date="2025-09-08T14:03:00Z">
        <w:r w:rsidRPr="009A617C" w:rsidDel="008F38DD">
          <w:rPr>
            <w:rFonts w:ascii="標楷體" w:eastAsia="標楷體" w:hAnsi="標楷體" w:cs="新細明體" w:hint="eastAsia"/>
            <w:b/>
            <w:sz w:val="56"/>
            <w:szCs w:val="104"/>
            <w:rPrChange w:id="14" w:author="張峻源" w:date="2025-09-08T16:34:00Z">
              <w:rPr>
                <w:rFonts w:ascii="標楷體" w:eastAsia="標楷體" w:hAnsi="標楷體" w:cs="新細明體" w:hint="eastAsia"/>
                <w:b/>
                <w:color w:val="FF0000"/>
                <w:sz w:val="56"/>
                <w:szCs w:val="104"/>
              </w:rPr>
            </w:rPrChange>
          </w:rPr>
          <w:delText>及</w:delText>
        </w:r>
      </w:del>
      <w:ins w:id="15" w:author="蔡芳媚" w:date="2025-09-04T11:30:00Z">
        <w:del w:id="16" w:author="張峻源" w:date="2025-09-08T15:09:00Z">
          <w:r w:rsidR="00AF2008" w:rsidRPr="009A617C" w:rsidDel="00667A95">
            <w:rPr>
              <w:rFonts w:ascii="標楷體" w:eastAsia="標楷體" w:hAnsi="標楷體" w:cs="新細明體" w:hint="eastAsia"/>
              <w:b/>
              <w:sz w:val="56"/>
              <w:szCs w:val="104"/>
              <w:rPrChange w:id="17" w:author="張峻源" w:date="2025-09-08T16:34:00Z">
                <w:rPr>
                  <w:rFonts w:ascii="標楷體" w:eastAsia="標楷體" w:hAnsi="標楷體" w:cs="新細明體" w:hint="eastAsia"/>
                  <w:b/>
                  <w:color w:val="FF0000"/>
                  <w:sz w:val="56"/>
                  <w:szCs w:val="104"/>
                </w:rPr>
              </w:rPrChange>
            </w:rPr>
            <w:delText>動產使用</w:delText>
          </w:r>
        </w:del>
      </w:ins>
      <w:ins w:id="18" w:author="張峻源" w:date="2025-09-08T15:09:00Z">
        <w:r w:rsidR="00667A95" w:rsidRPr="009A617C">
          <w:rPr>
            <w:rFonts w:ascii="標楷體" w:eastAsia="標楷體" w:hAnsi="標楷體" w:cs="新細明體" w:hint="eastAsia"/>
            <w:b/>
            <w:sz w:val="56"/>
            <w:szCs w:val="104"/>
            <w:rPrChange w:id="19" w:author="張峻源" w:date="2025-09-08T16:34:00Z">
              <w:rPr>
                <w:rFonts w:ascii="標楷體" w:eastAsia="標楷體" w:hAnsi="標楷體" w:cs="新細明體" w:hint="eastAsia"/>
                <w:b/>
                <w:color w:val="FF0000"/>
                <w:sz w:val="56"/>
                <w:szCs w:val="104"/>
              </w:rPr>
            </w:rPrChange>
          </w:rPr>
          <w:t>空間分租及動產使用</w:t>
        </w:r>
      </w:ins>
      <w:ins w:id="20" w:author="張峻源" w:date="2025-09-08T14:03:00Z">
        <w:r w:rsidR="008F38DD" w:rsidRPr="009A617C">
          <w:rPr>
            <w:rFonts w:ascii="標楷體" w:eastAsia="標楷體" w:hAnsi="標楷體" w:cs="新細明體" w:hint="eastAsia"/>
            <w:b/>
            <w:sz w:val="56"/>
            <w:szCs w:val="104"/>
            <w:rPrChange w:id="21" w:author="張峻源" w:date="2025-09-08T16:34:00Z">
              <w:rPr>
                <w:rFonts w:ascii="標楷體" w:eastAsia="標楷體" w:hAnsi="標楷體" w:cs="新細明體" w:hint="eastAsia"/>
                <w:b/>
                <w:color w:val="FF0000"/>
                <w:sz w:val="56"/>
                <w:szCs w:val="104"/>
              </w:rPr>
            </w:rPrChange>
          </w:rPr>
          <w:t>案</w:t>
        </w:r>
      </w:ins>
      <w:del w:id="22" w:author="蔡芳媚" w:date="2025-09-04T11:30:00Z">
        <w:r w:rsidRPr="009A617C" w:rsidDel="00AF2008">
          <w:rPr>
            <w:rFonts w:ascii="標楷體" w:eastAsia="標楷體" w:hAnsi="標楷體" w:cs="新細明體" w:hint="eastAsia"/>
            <w:b/>
            <w:sz w:val="56"/>
            <w:szCs w:val="104"/>
            <w:rPrChange w:id="23" w:author="張峻源" w:date="2025-09-08T16:34:00Z">
              <w:rPr>
                <w:rFonts w:ascii="標楷體" w:eastAsia="標楷體" w:hAnsi="標楷體" w:cs="新細明體" w:hint="eastAsia"/>
                <w:b/>
                <w:color w:val="FF0000"/>
                <w:sz w:val="56"/>
                <w:szCs w:val="104"/>
              </w:rPr>
            </w:rPrChange>
          </w:rPr>
          <w:delText>設備分租案</w:delText>
        </w:r>
      </w:del>
    </w:p>
    <w:p w14:paraId="2FA5EFD1" w14:textId="5965C34B" w:rsidR="00546B34" w:rsidRPr="009A617C" w:rsidRDefault="00DB435A" w:rsidP="00810301">
      <w:pPr>
        <w:suppressAutoHyphens w:val="0"/>
        <w:jc w:val="center"/>
        <w:rPr>
          <w:rFonts w:ascii="標楷體" w:eastAsia="標楷體" w:hAnsi="標楷體" w:cs="新細明體"/>
          <w:b/>
          <w:sz w:val="56"/>
          <w:szCs w:val="104"/>
        </w:rPr>
      </w:pPr>
      <w:r w:rsidRPr="009A617C">
        <w:rPr>
          <w:rFonts w:ascii="標楷體" w:eastAsia="標楷體" w:hAnsi="標楷體" w:cs="新細明體"/>
          <w:b/>
          <w:sz w:val="56"/>
          <w:szCs w:val="104"/>
        </w:rPr>
        <w:t>(</w:t>
      </w:r>
      <w:r w:rsidR="00810301" w:rsidRPr="009A617C">
        <w:rPr>
          <w:rFonts w:ascii="標楷體" w:eastAsia="標楷體" w:hAnsi="標楷體" w:cs="新細明體" w:hint="eastAsia"/>
          <w:b/>
          <w:sz w:val="56"/>
          <w:szCs w:val="104"/>
        </w:rPr>
        <w:t>苗栗縣銅鑼鄉銅科八路</w:t>
      </w:r>
      <w:r w:rsidR="00810301" w:rsidRPr="009A617C">
        <w:rPr>
          <w:rFonts w:ascii="標楷體" w:eastAsia="標楷體" w:hAnsi="標楷體" w:cs="新細明體"/>
          <w:b/>
          <w:sz w:val="56"/>
          <w:szCs w:val="104"/>
        </w:rPr>
        <w:t>2號</w:t>
      </w:r>
      <w:r w:rsidRPr="009A617C">
        <w:rPr>
          <w:rFonts w:ascii="標楷體" w:eastAsia="標楷體" w:hAnsi="標楷體" w:cs="新細明體"/>
          <w:b/>
          <w:sz w:val="56"/>
          <w:szCs w:val="104"/>
        </w:rPr>
        <w:t>)</w:t>
      </w:r>
    </w:p>
    <w:p w14:paraId="47B80FC5" w14:textId="77777777" w:rsidR="00810301" w:rsidRPr="009A617C" w:rsidRDefault="00810301" w:rsidP="00810301">
      <w:pPr>
        <w:suppressAutoHyphens w:val="0"/>
        <w:jc w:val="center"/>
        <w:rPr>
          <w:rFonts w:ascii="標楷體" w:eastAsia="標楷體" w:hAnsi="標楷體" w:cs="新細明體"/>
          <w:b/>
          <w:sz w:val="32"/>
          <w:szCs w:val="32"/>
          <w:bdr w:val="double" w:sz="24" w:space="0" w:color="auto"/>
        </w:rPr>
      </w:pPr>
      <w:del w:id="24" w:author="蔡芳媚" w:date="2025-09-04T11:30:00Z">
        <w:r w:rsidRPr="009A617C" w:rsidDel="00AF2008">
          <w:rPr>
            <w:rFonts w:ascii="標楷體" w:eastAsia="標楷體" w:hAnsi="標楷體" w:cs="新細明體" w:hint="eastAsia"/>
            <w:b/>
            <w:sz w:val="56"/>
            <w:szCs w:val="104"/>
          </w:rPr>
          <w:delText>租賃</w:delText>
        </w:r>
      </w:del>
      <w:r w:rsidRPr="009A617C">
        <w:rPr>
          <w:rFonts w:ascii="標楷體" w:eastAsia="標楷體" w:hAnsi="標楷體" w:cs="新細明體" w:hint="eastAsia"/>
          <w:b/>
          <w:sz w:val="56"/>
          <w:szCs w:val="104"/>
        </w:rPr>
        <w:t>契約書</w:t>
      </w:r>
    </w:p>
    <w:p w14:paraId="7B41C298"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24D32CBE"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546841AD"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3EAC5CB8"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756DD4A2"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11834A3C"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74C38B2D"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0CBF4412"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20A330CC"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2F93B5D0" w14:textId="1CE2C3B3" w:rsidR="00810301" w:rsidRPr="009A617C" w:rsidDel="00144350" w:rsidRDefault="00810301" w:rsidP="00810301">
      <w:pPr>
        <w:suppressAutoHyphens w:val="0"/>
        <w:rPr>
          <w:del w:id="25" w:author="張峻源" w:date="2025-09-08T13:45:00Z"/>
          <w:rFonts w:ascii="標楷體" w:eastAsia="標楷體" w:hAnsi="標楷體" w:cs="新細明體"/>
          <w:b/>
          <w:sz w:val="32"/>
          <w:szCs w:val="32"/>
          <w:bdr w:val="double" w:sz="24" w:space="0" w:color="auto"/>
        </w:rPr>
      </w:pPr>
    </w:p>
    <w:p w14:paraId="50B2ACC6"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719B1B51" w14:textId="77777777" w:rsidR="00810301" w:rsidRPr="009A617C" w:rsidRDefault="00810301" w:rsidP="00810301">
      <w:pPr>
        <w:suppressAutoHyphens w:val="0"/>
        <w:rPr>
          <w:rFonts w:ascii="標楷體" w:eastAsia="標楷體" w:hAnsi="標楷體" w:cs="新細明體"/>
          <w:b/>
          <w:sz w:val="32"/>
          <w:szCs w:val="32"/>
          <w:bdr w:val="double" w:sz="24" w:space="0" w:color="auto"/>
        </w:rPr>
      </w:pPr>
    </w:p>
    <w:p w14:paraId="6673E823" w14:textId="77777777" w:rsidR="00810301" w:rsidRPr="009A617C" w:rsidRDefault="00810301" w:rsidP="00810301">
      <w:pPr>
        <w:suppressAutoHyphens w:val="0"/>
        <w:spacing w:line="600" w:lineRule="exact"/>
        <w:rPr>
          <w:rFonts w:ascii="標楷體" w:eastAsia="標楷體" w:hAnsi="標楷體" w:cs="新細明體"/>
          <w:b/>
          <w:sz w:val="32"/>
          <w:szCs w:val="32"/>
        </w:rPr>
      </w:pPr>
      <w:r w:rsidRPr="009A617C">
        <w:rPr>
          <w:rFonts w:ascii="標楷體" w:eastAsia="標楷體" w:hAnsi="標楷體" w:cs="新細明體" w:hint="eastAsia"/>
          <w:b/>
          <w:sz w:val="32"/>
          <w:szCs w:val="32"/>
        </w:rPr>
        <w:t>承租人：</w:t>
      </w:r>
    </w:p>
    <w:p w14:paraId="079D6E58" w14:textId="77777777" w:rsidR="00810301" w:rsidRPr="009A617C" w:rsidRDefault="00810301" w:rsidP="00810301">
      <w:pPr>
        <w:suppressAutoHyphens w:val="0"/>
        <w:spacing w:line="600" w:lineRule="exact"/>
        <w:rPr>
          <w:rFonts w:ascii="標楷體" w:eastAsia="標楷體" w:hAnsi="標楷體" w:cs="新細明體"/>
          <w:b/>
          <w:sz w:val="32"/>
          <w:szCs w:val="32"/>
        </w:rPr>
      </w:pPr>
      <w:r w:rsidRPr="009A617C">
        <w:rPr>
          <w:rFonts w:ascii="標楷體" w:eastAsia="標楷體" w:hAnsi="標楷體" w:cs="新細明體" w:hint="eastAsia"/>
          <w:b/>
          <w:sz w:val="32"/>
          <w:szCs w:val="32"/>
        </w:rPr>
        <w:t>出租機關：</w:t>
      </w:r>
    </w:p>
    <w:p w14:paraId="3D9EE176" w14:textId="77777777" w:rsidR="00810301" w:rsidRPr="009A617C" w:rsidRDefault="00810301" w:rsidP="00810301">
      <w:pPr>
        <w:suppressAutoHyphens w:val="0"/>
        <w:spacing w:line="600" w:lineRule="exact"/>
        <w:rPr>
          <w:rFonts w:ascii="標楷體" w:eastAsia="標楷體" w:hAnsi="標楷體" w:cs="新細明體"/>
          <w:b/>
          <w:sz w:val="32"/>
          <w:szCs w:val="32"/>
        </w:rPr>
      </w:pPr>
      <w:r w:rsidRPr="009A617C">
        <w:rPr>
          <w:rFonts w:ascii="標楷體" w:eastAsia="標楷體" w:hAnsi="標楷體" w:cs="新細明體" w:hint="eastAsia"/>
          <w:b/>
          <w:sz w:val="32"/>
          <w:szCs w:val="32"/>
        </w:rPr>
        <w:t>編號：</w:t>
      </w:r>
    </w:p>
    <w:p w14:paraId="133C4E40" w14:textId="77777777" w:rsidR="00810301" w:rsidRPr="009A617C" w:rsidRDefault="00810301" w:rsidP="00810301">
      <w:pPr>
        <w:suppressAutoHyphens w:val="0"/>
        <w:rPr>
          <w:rFonts w:ascii="文鼎粗黑" w:eastAsia="文鼎粗黑" w:hAnsi="文鼎粗黑"/>
          <w:sz w:val="28"/>
          <w:szCs w:val="28"/>
          <w:bdr w:val="single" w:sz="4" w:space="0" w:color="auto"/>
        </w:rPr>
      </w:pPr>
      <w:r w:rsidRPr="009A617C">
        <w:rPr>
          <w:rFonts w:ascii="標楷體" w:eastAsia="標楷體" w:hAnsi="標楷體"/>
          <w:b/>
          <w:sz w:val="104"/>
          <w:szCs w:val="104"/>
          <w:bdr w:val="single" w:sz="4" w:space="0" w:color="auto"/>
        </w:rPr>
        <w:br w:type="page"/>
      </w:r>
    </w:p>
    <w:p w14:paraId="0B92B3B0" w14:textId="506F6990" w:rsidR="008F3B30" w:rsidRPr="009A617C" w:rsidDel="00B8695E" w:rsidRDefault="008F3B30" w:rsidP="008F3B30">
      <w:pPr>
        <w:pStyle w:val="Textbody"/>
        <w:spacing w:after="109"/>
        <w:jc w:val="center"/>
        <w:rPr>
          <w:del w:id="26" w:author="張峻源" w:date="2025-09-30T14:20:00Z"/>
          <w:rFonts w:ascii="標楷體" w:eastAsia="標楷體" w:hAnsi="標楷體"/>
          <w:b/>
          <w:sz w:val="31"/>
          <w:szCs w:val="31"/>
        </w:rPr>
      </w:pPr>
      <w:del w:id="27" w:author="張峻源" w:date="2025-09-30T14:20:00Z">
        <w:r w:rsidRPr="009A617C" w:rsidDel="00B8695E">
          <w:rPr>
            <w:rFonts w:ascii="標楷體" w:eastAsia="標楷體" w:hAnsi="標楷體" w:hint="eastAsia"/>
            <w:b/>
            <w:sz w:val="31"/>
            <w:szCs w:val="31"/>
          </w:rPr>
          <w:lastRenderedPageBreak/>
          <w:delText>經濟部標準檢驗局</w:delText>
        </w:r>
      </w:del>
    </w:p>
    <w:p w14:paraId="16041087" w14:textId="30449F7E" w:rsidR="00D33232" w:rsidRPr="009A617C" w:rsidRDefault="003A1824" w:rsidP="008F3B30">
      <w:pPr>
        <w:pStyle w:val="Textbody"/>
        <w:spacing w:after="109"/>
        <w:jc w:val="center"/>
        <w:rPr>
          <w:rFonts w:ascii="標楷體" w:eastAsia="標楷體" w:hAnsi="標楷體"/>
          <w:b/>
          <w:sz w:val="31"/>
          <w:szCs w:val="31"/>
        </w:rPr>
      </w:pPr>
      <w:r w:rsidRPr="009A617C">
        <w:rPr>
          <w:rFonts w:ascii="標楷體" w:eastAsia="標楷體" w:hAnsi="標楷體" w:hint="eastAsia"/>
          <w:b/>
          <w:sz w:val="31"/>
          <w:szCs w:val="31"/>
          <w:rPrChange w:id="28" w:author="張峻源" w:date="2025-09-08T16:34:00Z">
            <w:rPr>
              <w:rFonts w:ascii="標楷體" w:eastAsia="標楷體" w:hAnsi="標楷體" w:hint="eastAsia"/>
              <w:b/>
              <w:color w:val="FF0000"/>
              <w:sz w:val="31"/>
              <w:szCs w:val="31"/>
            </w:rPr>
          </w:rPrChange>
        </w:rPr>
        <w:t>經濟部標準檢驗局國家儲能系統檢測中心</w:t>
      </w:r>
      <w:del w:id="29" w:author="蔡芳媚" w:date="2025-09-04T11:31:00Z">
        <w:r w:rsidRPr="009A617C" w:rsidDel="00AF2008">
          <w:rPr>
            <w:rFonts w:ascii="標楷體" w:eastAsia="標楷體" w:hAnsi="標楷體" w:hint="eastAsia"/>
            <w:b/>
            <w:sz w:val="31"/>
            <w:szCs w:val="31"/>
            <w:rPrChange w:id="30" w:author="張峻源" w:date="2025-09-08T16:34:00Z">
              <w:rPr>
                <w:rFonts w:ascii="標楷體" w:eastAsia="標楷體" w:hAnsi="標楷體" w:hint="eastAsia"/>
                <w:b/>
                <w:color w:val="FF0000"/>
                <w:sz w:val="31"/>
                <w:szCs w:val="31"/>
              </w:rPr>
            </w:rPrChange>
          </w:rPr>
          <w:delText>部分</w:delText>
        </w:r>
      </w:del>
      <w:r w:rsidRPr="009A617C">
        <w:rPr>
          <w:rFonts w:ascii="標楷體" w:eastAsia="標楷體" w:hAnsi="標楷體" w:hint="eastAsia"/>
          <w:b/>
          <w:sz w:val="31"/>
          <w:szCs w:val="31"/>
          <w:rPrChange w:id="31" w:author="張峻源" w:date="2025-09-08T16:34:00Z">
            <w:rPr>
              <w:rFonts w:ascii="標楷體" w:eastAsia="標楷體" w:hAnsi="標楷體" w:hint="eastAsia"/>
              <w:b/>
              <w:color w:val="FF0000"/>
              <w:sz w:val="31"/>
              <w:szCs w:val="31"/>
            </w:rPr>
          </w:rPrChange>
        </w:rPr>
        <w:t>空間</w:t>
      </w:r>
      <w:ins w:id="32" w:author="蔡芳媚" w:date="2025-09-04T11:31:00Z">
        <w:r w:rsidR="00AF2008" w:rsidRPr="009A617C">
          <w:rPr>
            <w:rFonts w:ascii="標楷體" w:eastAsia="標楷體" w:hAnsi="標楷體" w:hint="eastAsia"/>
            <w:b/>
            <w:sz w:val="31"/>
            <w:szCs w:val="31"/>
            <w:rPrChange w:id="33" w:author="張峻源" w:date="2025-09-08T16:34:00Z">
              <w:rPr>
                <w:rFonts w:ascii="標楷體" w:eastAsia="標楷體" w:hAnsi="標楷體" w:hint="eastAsia"/>
                <w:b/>
                <w:color w:val="FF0000"/>
                <w:sz w:val="31"/>
                <w:szCs w:val="31"/>
              </w:rPr>
            </w:rPrChange>
          </w:rPr>
          <w:t>分租</w:t>
        </w:r>
      </w:ins>
      <w:ins w:id="34" w:author="張峻源" w:date="2025-09-08T16:27:00Z">
        <w:r w:rsidR="009A617C" w:rsidRPr="009A617C">
          <w:rPr>
            <w:rFonts w:ascii="標楷體" w:eastAsia="標楷體" w:hAnsi="標楷體" w:hint="eastAsia"/>
            <w:b/>
            <w:sz w:val="31"/>
            <w:szCs w:val="31"/>
            <w:rPrChange w:id="35" w:author="張峻源" w:date="2025-09-08T16:34:00Z">
              <w:rPr>
                <w:rFonts w:ascii="標楷體" w:eastAsia="標楷體" w:hAnsi="標楷體" w:hint="eastAsia"/>
                <w:b/>
                <w:color w:val="FF0000"/>
                <w:sz w:val="31"/>
                <w:szCs w:val="31"/>
              </w:rPr>
            </w:rPrChange>
          </w:rPr>
          <w:t>及動產使用</w:t>
        </w:r>
      </w:ins>
      <w:ins w:id="36" w:author="張峻源" w:date="2025-09-08T14:07:00Z">
        <w:r w:rsidR="00DC1FA4" w:rsidRPr="009A617C">
          <w:rPr>
            <w:rFonts w:ascii="標楷體" w:eastAsia="標楷體" w:hAnsi="標楷體" w:hint="eastAsia"/>
            <w:b/>
            <w:sz w:val="31"/>
            <w:szCs w:val="31"/>
            <w:rPrChange w:id="37" w:author="張峻源" w:date="2025-09-08T16:34:00Z">
              <w:rPr>
                <w:rFonts w:ascii="標楷體" w:eastAsia="標楷體" w:hAnsi="標楷體" w:hint="eastAsia"/>
                <w:b/>
                <w:color w:val="FF0000"/>
                <w:sz w:val="31"/>
                <w:szCs w:val="31"/>
              </w:rPr>
            </w:rPrChange>
          </w:rPr>
          <w:t>案</w:t>
        </w:r>
      </w:ins>
      <w:del w:id="38" w:author="張峻源" w:date="2025-09-08T14:07:00Z">
        <w:r w:rsidRPr="009A617C" w:rsidDel="00DC1FA4">
          <w:rPr>
            <w:rFonts w:ascii="標楷體" w:eastAsia="標楷體" w:hAnsi="標楷體" w:hint="eastAsia"/>
            <w:b/>
            <w:sz w:val="31"/>
            <w:szCs w:val="31"/>
            <w:rPrChange w:id="39" w:author="張峻源" w:date="2025-09-08T16:34:00Z">
              <w:rPr>
                <w:rFonts w:ascii="標楷體" w:eastAsia="標楷體" w:hAnsi="標楷體" w:hint="eastAsia"/>
                <w:b/>
                <w:color w:val="FF0000"/>
                <w:sz w:val="31"/>
                <w:szCs w:val="31"/>
              </w:rPr>
            </w:rPrChange>
          </w:rPr>
          <w:delText>及</w:delText>
        </w:r>
      </w:del>
      <w:del w:id="40" w:author="蔡芳媚" w:date="2025-09-04T11:31:00Z">
        <w:r w:rsidRPr="009A617C" w:rsidDel="00AF2008">
          <w:rPr>
            <w:rFonts w:ascii="標楷體" w:eastAsia="標楷體" w:hAnsi="標楷體" w:hint="eastAsia"/>
            <w:b/>
            <w:sz w:val="31"/>
            <w:szCs w:val="31"/>
            <w:rPrChange w:id="41" w:author="張峻源" w:date="2025-09-08T16:34:00Z">
              <w:rPr>
                <w:rFonts w:ascii="標楷體" w:eastAsia="標楷體" w:hAnsi="標楷體" w:hint="eastAsia"/>
                <w:b/>
                <w:color w:val="FF0000"/>
                <w:sz w:val="31"/>
                <w:szCs w:val="31"/>
              </w:rPr>
            </w:rPrChange>
          </w:rPr>
          <w:delText>設備分</w:delText>
        </w:r>
        <w:r w:rsidRPr="009A617C" w:rsidDel="00AF2008">
          <w:rPr>
            <w:rFonts w:ascii="標楷體" w:eastAsia="標楷體" w:hAnsi="標楷體" w:hint="eastAsia"/>
            <w:b/>
            <w:sz w:val="31"/>
            <w:szCs w:val="31"/>
            <w:rPrChange w:id="42" w:author="張峻源" w:date="2025-09-08T16:34:00Z">
              <w:rPr>
                <w:rFonts w:ascii="標楷體" w:eastAsia="標楷體" w:hAnsi="標楷體" w:hint="eastAsia"/>
                <w:b/>
                <w:sz w:val="32"/>
              </w:rPr>
            </w:rPrChange>
          </w:rPr>
          <w:delText>租案</w:delText>
        </w:r>
      </w:del>
      <w:ins w:id="43" w:author="蔡芳媚" w:date="2025-09-04T11:31:00Z">
        <w:del w:id="44" w:author="張峻源" w:date="2025-09-08T14:07:00Z">
          <w:r w:rsidR="00AF2008" w:rsidRPr="009A617C" w:rsidDel="00DC1FA4">
            <w:rPr>
              <w:rFonts w:ascii="標楷體" w:eastAsia="標楷體" w:hAnsi="標楷體" w:hint="eastAsia"/>
              <w:b/>
              <w:sz w:val="31"/>
              <w:szCs w:val="31"/>
              <w:rPrChange w:id="45" w:author="張峻源" w:date="2025-09-08T16:34:00Z">
                <w:rPr>
                  <w:rFonts w:ascii="標楷體" w:eastAsia="標楷體" w:hAnsi="標楷體" w:hint="eastAsia"/>
                  <w:b/>
                  <w:sz w:val="32"/>
                </w:rPr>
              </w:rPrChange>
            </w:rPr>
            <w:delText>動產使用</w:delText>
          </w:r>
        </w:del>
      </w:ins>
      <w:r w:rsidR="008F3B30" w:rsidRPr="009A617C">
        <w:rPr>
          <w:rFonts w:ascii="標楷體" w:eastAsia="標楷體" w:hAnsi="標楷體" w:hint="eastAsia"/>
          <w:b/>
          <w:sz w:val="31"/>
          <w:szCs w:val="31"/>
        </w:rPr>
        <w:t>契約書</w:t>
      </w:r>
    </w:p>
    <w:p w14:paraId="1154F289" w14:textId="77777777" w:rsidR="008F3B30" w:rsidRPr="009A617C" w:rsidRDefault="008712FC" w:rsidP="00E5576D">
      <w:pPr>
        <w:pStyle w:val="Textbody"/>
        <w:spacing w:line="600" w:lineRule="exact"/>
        <w:rPr>
          <w:rFonts w:ascii="標楷體" w:eastAsia="標楷體" w:hAnsi="標楷體"/>
          <w:sz w:val="28"/>
          <w:szCs w:val="28"/>
        </w:rPr>
      </w:pPr>
      <w:r w:rsidRPr="009A617C">
        <w:rPr>
          <w:rFonts w:ascii="標楷體" w:eastAsia="標楷體" w:hAnsi="標楷體"/>
          <w:sz w:val="28"/>
          <w:szCs w:val="28"/>
        </w:rPr>
        <w:t>立契約人</w:t>
      </w:r>
      <w:r w:rsidR="008F3B30" w:rsidRPr="009A617C">
        <w:rPr>
          <w:rFonts w:ascii="標楷體" w:eastAsia="標楷體" w:hAnsi="標楷體"/>
          <w:sz w:val="28"/>
          <w:szCs w:val="28"/>
        </w:rPr>
        <w:t xml:space="preserve"> </w:t>
      </w:r>
      <w:r w:rsidR="008F3B30" w:rsidRPr="009A617C">
        <w:rPr>
          <w:rFonts w:ascii="標楷體" w:eastAsia="標楷體" w:hAnsi="標楷體" w:hint="eastAsia"/>
          <w:sz w:val="28"/>
          <w:szCs w:val="28"/>
          <w:u w:val="single"/>
        </w:rPr>
        <w:t>經濟部標準檢驗局</w:t>
      </w:r>
      <w:r w:rsidRPr="009A617C">
        <w:rPr>
          <w:rFonts w:ascii="標楷體" w:eastAsia="標楷體" w:hAnsi="標楷體"/>
          <w:sz w:val="28"/>
          <w:szCs w:val="28"/>
        </w:rPr>
        <w:t>（以下簡稱甲方）</w:t>
      </w:r>
    </w:p>
    <w:p w14:paraId="02E934E9" w14:textId="77777777" w:rsidR="00D33232" w:rsidRPr="009A617C" w:rsidRDefault="008712FC" w:rsidP="00E5576D">
      <w:pPr>
        <w:pStyle w:val="Textbody"/>
        <w:spacing w:line="600" w:lineRule="exact"/>
        <w:rPr>
          <w:rFonts w:ascii="標楷體" w:eastAsia="標楷體" w:hAnsi="標楷體"/>
          <w:sz w:val="28"/>
          <w:szCs w:val="28"/>
        </w:rPr>
      </w:pPr>
      <w:r w:rsidRPr="009A617C">
        <w:rPr>
          <w:rFonts w:ascii="標楷體" w:eastAsia="標楷體" w:hAnsi="標楷體"/>
          <w:sz w:val="28"/>
          <w:szCs w:val="28"/>
        </w:rPr>
        <w:t>茲同意</w:t>
      </w:r>
      <w:r w:rsidR="008F3B30" w:rsidRPr="009A617C">
        <w:rPr>
          <w:rFonts w:ascii="標楷體" w:eastAsia="標楷體" w:hAnsi="標楷體"/>
          <w:sz w:val="28"/>
          <w:szCs w:val="28"/>
        </w:rPr>
        <w:t xml:space="preserve"> </w:t>
      </w:r>
      <w:r w:rsidR="008F3B30" w:rsidRPr="009A617C">
        <w:rPr>
          <w:rFonts w:ascii="標楷體" w:eastAsia="標楷體" w:hAnsi="標楷體" w:cs="標楷體"/>
          <w:spacing w:val="2"/>
          <w:sz w:val="28"/>
          <w:szCs w:val="28"/>
          <w:u w:val="single"/>
        </w:rPr>
        <w:t xml:space="preserve">                  </w:t>
      </w:r>
      <w:r w:rsidRPr="009A617C">
        <w:rPr>
          <w:rFonts w:ascii="標楷體" w:eastAsia="標楷體" w:hAnsi="標楷體"/>
          <w:sz w:val="28"/>
          <w:szCs w:val="28"/>
        </w:rPr>
        <w:t>（以下簡稱乙方）租賃本契約第一條所示之</w:t>
      </w:r>
      <w:r w:rsidR="00271521" w:rsidRPr="009A617C">
        <w:rPr>
          <w:rFonts w:ascii="標楷體" w:eastAsia="標楷體" w:hAnsi="標楷體" w:hint="eastAsia"/>
          <w:sz w:val="28"/>
          <w:szCs w:val="28"/>
        </w:rPr>
        <w:t>標的</w:t>
      </w:r>
      <w:r w:rsidRPr="009A617C">
        <w:rPr>
          <w:rFonts w:ascii="標楷體" w:eastAsia="標楷體" w:hAnsi="標楷體"/>
          <w:sz w:val="28"/>
          <w:szCs w:val="28"/>
        </w:rPr>
        <w:t>，雙方特約定契約條款如下：</w:t>
      </w:r>
    </w:p>
    <w:p w14:paraId="4BDFC17D" w14:textId="3FDA9161" w:rsidR="003A1824" w:rsidRPr="00B8695E" w:rsidDel="002B45FA" w:rsidRDefault="006E2410">
      <w:pPr>
        <w:pStyle w:val="Textbody"/>
        <w:numPr>
          <w:ilvl w:val="0"/>
          <w:numId w:val="128"/>
        </w:numPr>
        <w:tabs>
          <w:tab w:val="left" w:pos="1418"/>
        </w:tabs>
        <w:spacing w:before="182" w:after="182"/>
        <w:rPr>
          <w:del w:id="46" w:author="蔡芳媚" w:date="2025-09-04T11:35:00Z"/>
          <w:rFonts w:ascii="標楷體" w:eastAsia="標楷體" w:hAnsi="標楷體"/>
          <w:sz w:val="28"/>
          <w:szCs w:val="28"/>
          <w:rPrChange w:id="47" w:author="張峻源" w:date="2025-09-30T14:22:00Z">
            <w:rPr>
              <w:del w:id="48" w:author="蔡芳媚" w:date="2025-09-04T11:35:00Z"/>
              <w:rFonts w:ascii="標楷體" w:eastAsia="標楷體" w:hAnsi="標楷體"/>
              <w:sz w:val="28"/>
              <w:szCs w:val="28"/>
            </w:rPr>
          </w:rPrChange>
        </w:rPr>
        <w:pPrChange w:id="49" w:author="蔡芳媚" w:date="2025-09-04T11:35:00Z">
          <w:pPr>
            <w:pStyle w:val="Textbody"/>
            <w:tabs>
              <w:tab w:val="left" w:pos="1418"/>
            </w:tabs>
            <w:spacing w:before="182" w:after="182"/>
            <w:ind w:leftChars="555" w:left="1332" w:firstLineChars="30" w:firstLine="84"/>
          </w:pPr>
        </w:pPrChange>
      </w:pPr>
      <w:ins w:id="50" w:author="黃巧榆" w:date="2025-09-22T16:32:00Z">
        <w:r w:rsidRPr="00B8695E">
          <w:rPr>
            <w:rFonts w:ascii="標楷體" w:eastAsia="標楷體" w:hAnsi="標楷體" w:hint="eastAsia"/>
            <w:sz w:val="28"/>
            <w:szCs w:val="28"/>
            <w:rPrChange w:id="51" w:author="張峻源" w:date="2025-09-30T14:22:00Z">
              <w:rPr>
                <w:rFonts w:ascii="標楷體" w:eastAsia="標楷體" w:hAnsi="標楷體" w:hint="eastAsia"/>
                <w:sz w:val="28"/>
                <w:szCs w:val="28"/>
              </w:rPr>
            </w:rPrChange>
          </w:rPr>
          <w:t>國</w:t>
        </w:r>
        <w:r w:rsidRPr="00B8695E">
          <w:rPr>
            <w:rFonts w:ascii="標楷體" w:eastAsia="標楷體" w:hAnsi="標楷體"/>
            <w:sz w:val="28"/>
            <w:szCs w:val="28"/>
            <w:rPrChange w:id="52" w:author="張峻源" w:date="2025-09-30T14:22:00Z">
              <w:rPr>
                <w:rFonts w:ascii="標楷體" w:eastAsia="標楷體" w:hAnsi="標楷體"/>
                <w:sz w:val="28"/>
                <w:szCs w:val="28"/>
              </w:rPr>
            </w:rPrChange>
          </w:rPr>
          <w:t>家</w:t>
        </w:r>
        <w:r w:rsidRPr="00B8695E">
          <w:rPr>
            <w:rFonts w:ascii="標楷體" w:eastAsia="標楷體" w:hAnsi="標楷體" w:hint="eastAsia"/>
            <w:sz w:val="28"/>
            <w:szCs w:val="28"/>
            <w:rPrChange w:id="53" w:author="張峻源" w:date="2025-09-30T14:22:00Z">
              <w:rPr>
                <w:rFonts w:ascii="標楷體" w:eastAsia="標楷體" w:hAnsi="標楷體" w:hint="eastAsia"/>
                <w:sz w:val="28"/>
                <w:szCs w:val="28"/>
              </w:rPr>
            </w:rPrChange>
          </w:rPr>
          <w:t>儲</w:t>
        </w:r>
        <w:r w:rsidRPr="00B8695E">
          <w:rPr>
            <w:rFonts w:ascii="標楷體" w:eastAsia="標楷體" w:hAnsi="標楷體"/>
            <w:sz w:val="28"/>
            <w:szCs w:val="28"/>
            <w:rPrChange w:id="54" w:author="張峻源" w:date="2025-09-30T14:22:00Z">
              <w:rPr>
                <w:rFonts w:ascii="標楷體" w:eastAsia="標楷體" w:hAnsi="標楷體"/>
                <w:sz w:val="28"/>
                <w:szCs w:val="28"/>
              </w:rPr>
            </w:rPrChange>
          </w:rPr>
          <w:t>能系統檢</w:t>
        </w:r>
        <w:r w:rsidRPr="00B8695E">
          <w:rPr>
            <w:rFonts w:ascii="標楷體" w:eastAsia="標楷體" w:hAnsi="標楷體" w:hint="eastAsia"/>
            <w:sz w:val="28"/>
            <w:szCs w:val="28"/>
            <w:rPrChange w:id="55" w:author="張峻源" w:date="2025-09-30T14:22:00Z">
              <w:rPr>
                <w:rFonts w:ascii="標楷體" w:eastAsia="標楷體" w:hAnsi="標楷體" w:hint="eastAsia"/>
                <w:sz w:val="28"/>
                <w:szCs w:val="28"/>
              </w:rPr>
            </w:rPrChange>
          </w:rPr>
          <w:t>測</w:t>
        </w:r>
        <w:r w:rsidRPr="00B8695E">
          <w:rPr>
            <w:rFonts w:ascii="標楷體" w:eastAsia="標楷體" w:hAnsi="標楷體"/>
            <w:sz w:val="28"/>
            <w:szCs w:val="28"/>
            <w:rPrChange w:id="56" w:author="張峻源" w:date="2025-09-30T14:22:00Z">
              <w:rPr>
                <w:rFonts w:ascii="標楷體" w:eastAsia="標楷體" w:hAnsi="標楷體"/>
                <w:sz w:val="28"/>
                <w:szCs w:val="28"/>
              </w:rPr>
            </w:rPrChange>
          </w:rPr>
          <w:t>中心空間分租及</w:t>
        </w:r>
      </w:ins>
      <w:ins w:id="57" w:author="黃巧榆" w:date="2025-09-22T16:33:00Z">
        <w:r w:rsidRPr="00B8695E">
          <w:rPr>
            <w:rFonts w:ascii="標楷體" w:eastAsia="標楷體" w:hAnsi="標楷體" w:hint="eastAsia"/>
            <w:sz w:val="28"/>
            <w:szCs w:val="28"/>
            <w:rPrChange w:id="58" w:author="張峻源" w:date="2025-09-30T14:22:00Z">
              <w:rPr>
                <w:rFonts w:ascii="標楷體" w:eastAsia="標楷體" w:hAnsi="標楷體" w:hint="eastAsia"/>
                <w:sz w:val="28"/>
                <w:szCs w:val="28"/>
              </w:rPr>
            </w:rPrChange>
          </w:rPr>
          <w:t>動</w:t>
        </w:r>
        <w:r w:rsidRPr="00B8695E">
          <w:rPr>
            <w:rFonts w:ascii="標楷體" w:eastAsia="標楷體" w:hAnsi="標楷體"/>
            <w:sz w:val="28"/>
            <w:szCs w:val="28"/>
            <w:rPrChange w:id="59" w:author="張峻源" w:date="2025-09-30T14:22:00Z">
              <w:rPr>
                <w:rFonts w:ascii="標楷體" w:eastAsia="標楷體" w:hAnsi="標楷體"/>
                <w:sz w:val="28"/>
                <w:szCs w:val="28"/>
              </w:rPr>
            </w:rPrChange>
          </w:rPr>
          <w:t>產使用</w:t>
        </w:r>
        <w:r w:rsidRPr="00B8695E">
          <w:rPr>
            <w:rFonts w:ascii="標楷體" w:eastAsia="標楷體" w:hAnsi="標楷體" w:hint="eastAsia"/>
            <w:sz w:val="28"/>
            <w:szCs w:val="28"/>
            <w:rPrChange w:id="60" w:author="張峻源" w:date="2025-09-30T14:22:00Z">
              <w:rPr>
                <w:rFonts w:ascii="標楷體" w:eastAsia="標楷體" w:hAnsi="標楷體" w:hint="eastAsia"/>
                <w:color w:val="FF0000"/>
                <w:sz w:val="28"/>
                <w:szCs w:val="28"/>
              </w:rPr>
            </w:rPrChange>
          </w:rPr>
          <w:t>內</w:t>
        </w:r>
        <w:r w:rsidRPr="00B8695E">
          <w:rPr>
            <w:rFonts w:ascii="標楷體" w:eastAsia="標楷體" w:hAnsi="標楷體"/>
            <w:sz w:val="28"/>
            <w:szCs w:val="28"/>
            <w:rPrChange w:id="61" w:author="張峻源" w:date="2025-09-30T14:22:00Z">
              <w:rPr>
                <w:rFonts w:ascii="標楷體" w:eastAsia="標楷體" w:hAnsi="標楷體"/>
                <w:color w:val="FF0000"/>
                <w:sz w:val="28"/>
                <w:szCs w:val="28"/>
              </w:rPr>
            </w:rPrChange>
          </w:rPr>
          <w:t>容</w:t>
        </w:r>
        <w:r w:rsidRPr="00B8695E">
          <w:rPr>
            <w:rFonts w:ascii="標楷體" w:eastAsia="標楷體" w:hAnsi="標楷體" w:hint="eastAsia"/>
            <w:sz w:val="28"/>
            <w:szCs w:val="28"/>
            <w:rPrChange w:id="62" w:author="張峻源" w:date="2025-09-30T14:22:00Z">
              <w:rPr>
                <w:rFonts w:ascii="標楷體" w:eastAsia="標楷體" w:hAnsi="標楷體" w:hint="eastAsia"/>
                <w:color w:val="FF0000"/>
                <w:sz w:val="28"/>
                <w:szCs w:val="28"/>
              </w:rPr>
            </w:rPrChange>
          </w:rPr>
          <w:t>如</w:t>
        </w:r>
        <w:r w:rsidRPr="00B8695E">
          <w:rPr>
            <w:rFonts w:ascii="標楷體" w:eastAsia="標楷體" w:hAnsi="標楷體"/>
            <w:sz w:val="28"/>
            <w:szCs w:val="28"/>
            <w:rPrChange w:id="63" w:author="張峻源" w:date="2025-09-30T14:22:00Z">
              <w:rPr>
                <w:rFonts w:ascii="標楷體" w:eastAsia="標楷體" w:hAnsi="標楷體"/>
                <w:color w:val="FF0000"/>
                <w:sz w:val="28"/>
                <w:szCs w:val="28"/>
              </w:rPr>
            </w:rPrChange>
          </w:rPr>
          <w:t>下</w:t>
        </w:r>
      </w:ins>
      <w:del w:id="64" w:author="黃巧榆" w:date="2025-09-22T16:32:00Z">
        <w:r w:rsidR="008712FC" w:rsidRPr="00B8695E" w:rsidDel="006E2410">
          <w:rPr>
            <w:rFonts w:ascii="標楷體" w:eastAsia="標楷體" w:hAnsi="標楷體"/>
            <w:sz w:val="28"/>
            <w:szCs w:val="28"/>
            <w:rPrChange w:id="65" w:author="張峻源" w:date="2025-09-30T14:22:00Z">
              <w:rPr>
                <w:rFonts w:ascii="標楷體" w:eastAsia="標楷體" w:hAnsi="標楷體"/>
                <w:sz w:val="28"/>
                <w:szCs w:val="28"/>
              </w:rPr>
            </w:rPrChange>
          </w:rPr>
          <w:delText>本契約</w:delText>
        </w:r>
        <w:r w:rsidR="003A1824" w:rsidRPr="00B8695E" w:rsidDel="006E2410">
          <w:rPr>
            <w:rFonts w:ascii="標楷體" w:eastAsia="標楷體" w:hAnsi="標楷體" w:hint="eastAsia"/>
            <w:sz w:val="28"/>
            <w:szCs w:val="28"/>
            <w:rPrChange w:id="66" w:author="張峻源" w:date="2025-09-30T14:22:00Z">
              <w:rPr>
                <w:rFonts w:ascii="標楷體" w:eastAsia="標楷體" w:hAnsi="標楷體" w:hint="eastAsia"/>
                <w:color w:val="FF0000"/>
                <w:sz w:val="28"/>
                <w:szCs w:val="28"/>
              </w:rPr>
            </w:rPrChange>
          </w:rPr>
          <w:delText>分</w:delText>
        </w:r>
        <w:r w:rsidR="00600777" w:rsidRPr="00B8695E" w:rsidDel="006E2410">
          <w:rPr>
            <w:rFonts w:ascii="標楷體" w:eastAsia="標楷體" w:hAnsi="標楷體" w:hint="eastAsia"/>
            <w:sz w:val="28"/>
            <w:szCs w:val="28"/>
            <w:rPrChange w:id="67" w:author="張峻源" w:date="2025-09-30T14:22:00Z">
              <w:rPr>
                <w:rFonts w:ascii="標楷體" w:eastAsia="標楷體" w:hAnsi="標楷體" w:hint="eastAsia"/>
                <w:color w:val="FF0000"/>
                <w:sz w:val="28"/>
                <w:szCs w:val="28"/>
              </w:rPr>
            </w:rPrChange>
          </w:rPr>
          <w:delText>租</w:delText>
        </w:r>
        <w:r w:rsidR="00271521" w:rsidRPr="00B8695E" w:rsidDel="006E2410">
          <w:rPr>
            <w:rFonts w:ascii="標楷體" w:eastAsia="標楷體" w:hAnsi="標楷體" w:hint="eastAsia"/>
            <w:sz w:val="28"/>
            <w:szCs w:val="28"/>
            <w:rPrChange w:id="68" w:author="張峻源" w:date="2025-09-30T14:22:00Z">
              <w:rPr>
                <w:rFonts w:ascii="標楷體" w:eastAsia="標楷體" w:hAnsi="標楷體" w:hint="eastAsia"/>
                <w:sz w:val="28"/>
                <w:szCs w:val="28"/>
              </w:rPr>
            </w:rPrChange>
          </w:rPr>
          <w:delText>標的</w:delText>
        </w:r>
        <w:r w:rsidR="008712FC" w:rsidRPr="00B8695E" w:rsidDel="006E2410">
          <w:rPr>
            <w:rFonts w:ascii="標楷體" w:eastAsia="標楷體" w:hAnsi="標楷體"/>
            <w:sz w:val="28"/>
            <w:szCs w:val="28"/>
            <w:rPrChange w:id="69" w:author="張峻源" w:date="2025-09-30T14:22:00Z">
              <w:rPr>
                <w:rFonts w:ascii="標楷體" w:eastAsia="標楷體" w:hAnsi="標楷體"/>
                <w:sz w:val="28"/>
                <w:szCs w:val="28"/>
              </w:rPr>
            </w:rPrChange>
          </w:rPr>
          <w:delText>如下</w:delText>
        </w:r>
      </w:del>
      <w:r w:rsidR="008712FC" w:rsidRPr="00B8695E">
        <w:rPr>
          <w:rFonts w:ascii="標楷體" w:eastAsia="標楷體" w:hAnsi="標楷體"/>
          <w:sz w:val="28"/>
          <w:szCs w:val="28"/>
          <w:rPrChange w:id="70" w:author="張峻源" w:date="2025-09-30T14:22:00Z">
            <w:rPr>
              <w:rFonts w:ascii="標楷體" w:eastAsia="標楷體" w:hAnsi="標楷體"/>
              <w:sz w:val="28"/>
              <w:szCs w:val="28"/>
            </w:rPr>
          </w:rPrChange>
        </w:rPr>
        <w:t>：（位置詳如附圖）</w:t>
      </w:r>
    </w:p>
    <w:p w14:paraId="1C1FCF8E" w14:textId="77777777" w:rsidR="002B45FA" w:rsidRPr="00B8695E" w:rsidRDefault="002B45FA" w:rsidP="00271521">
      <w:pPr>
        <w:pStyle w:val="Textbody"/>
        <w:numPr>
          <w:ilvl w:val="0"/>
          <w:numId w:val="128"/>
        </w:numPr>
        <w:tabs>
          <w:tab w:val="left" w:pos="1418"/>
        </w:tabs>
        <w:spacing w:before="182" w:after="182"/>
        <w:rPr>
          <w:ins w:id="71" w:author="張峻源" w:date="2025-09-22T14:46:00Z"/>
          <w:rFonts w:ascii="標楷體" w:eastAsia="標楷體" w:hAnsi="標楷體"/>
          <w:sz w:val="28"/>
          <w:szCs w:val="28"/>
          <w:rPrChange w:id="72" w:author="張峻源" w:date="2025-09-30T14:22:00Z">
            <w:rPr>
              <w:ins w:id="73" w:author="張峻源" w:date="2025-09-22T14:46:00Z"/>
              <w:rFonts w:ascii="標楷體" w:eastAsia="標楷體" w:hAnsi="標楷體"/>
              <w:sz w:val="28"/>
              <w:szCs w:val="28"/>
            </w:rPr>
          </w:rPrChange>
        </w:rPr>
      </w:pPr>
    </w:p>
    <w:p w14:paraId="620EBF36" w14:textId="746041F3" w:rsidR="00A14A64" w:rsidRPr="00B8695E" w:rsidRDefault="002B45FA">
      <w:pPr>
        <w:pStyle w:val="Textbody"/>
        <w:tabs>
          <w:tab w:val="left" w:pos="1418"/>
        </w:tabs>
        <w:spacing w:before="182" w:after="182"/>
        <w:ind w:leftChars="600" w:left="1440"/>
        <w:rPr>
          <w:rFonts w:ascii="標楷體" w:eastAsia="標楷體" w:hAnsi="標楷體"/>
          <w:sz w:val="28"/>
          <w:szCs w:val="28"/>
          <w:rPrChange w:id="74" w:author="張峻源" w:date="2025-09-30T14:22:00Z">
            <w:rPr>
              <w:rFonts w:ascii="標楷體" w:eastAsia="標楷體" w:hAnsi="標楷體"/>
              <w:color w:val="FF0000"/>
              <w:sz w:val="28"/>
              <w:szCs w:val="28"/>
            </w:rPr>
          </w:rPrChange>
        </w:rPr>
        <w:pPrChange w:id="75" w:author="張峻源" w:date="2025-09-22T14:47:00Z">
          <w:pPr>
            <w:pStyle w:val="Textbody"/>
            <w:tabs>
              <w:tab w:val="left" w:pos="1418"/>
            </w:tabs>
            <w:spacing w:before="182" w:after="182"/>
            <w:ind w:leftChars="555" w:left="1332" w:firstLineChars="30" w:firstLine="84"/>
          </w:pPr>
        </w:pPrChange>
      </w:pPr>
      <w:ins w:id="76" w:author="張峻源" w:date="2025-09-22T14:47:00Z">
        <w:r w:rsidRPr="00B8695E">
          <w:rPr>
            <w:rFonts w:ascii="標楷體" w:eastAsia="標楷體" w:hAnsi="標楷體" w:hint="eastAsia"/>
            <w:sz w:val="28"/>
            <w:szCs w:val="28"/>
            <w:rPrChange w:id="77" w:author="張峻源" w:date="2025-09-30T14:22:00Z">
              <w:rPr>
                <w:rFonts w:ascii="標楷體" w:eastAsia="標楷體" w:hAnsi="標楷體" w:hint="eastAsia"/>
                <w:sz w:val="28"/>
                <w:szCs w:val="28"/>
              </w:rPr>
            </w:rPrChange>
          </w:rPr>
          <w:t>一、</w:t>
        </w:r>
      </w:ins>
      <w:ins w:id="78" w:author="黃巧榆" w:date="2025-09-22T16:31:00Z">
        <w:r w:rsidR="006E2410" w:rsidRPr="00B8695E">
          <w:rPr>
            <w:rFonts w:ascii="標楷體" w:eastAsia="標楷體" w:hAnsi="標楷體" w:hint="eastAsia"/>
            <w:sz w:val="28"/>
            <w:szCs w:val="28"/>
            <w:rPrChange w:id="79" w:author="張峻源" w:date="2025-09-30T14:22:00Z">
              <w:rPr>
                <w:rFonts w:ascii="標楷體" w:eastAsia="標楷體" w:hAnsi="標楷體" w:hint="eastAsia"/>
                <w:color w:val="FF0000"/>
                <w:sz w:val="28"/>
                <w:szCs w:val="28"/>
              </w:rPr>
            </w:rPrChange>
          </w:rPr>
          <w:t>本契約分租標的：</w:t>
        </w:r>
      </w:ins>
      <w:bookmarkStart w:id="80" w:name="_GoBack"/>
      <w:bookmarkEnd w:id="80"/>
      <w:commentRangeStart w:id="81"/>
      <w:del w:id="82" w:author="蔡芳媚" w:date="2025-09-04T11:35:00Z">
        <w:r w:rsidR="003A1824" w:rsidRPr="00B8695E" w:rsidDel="00AF2008">
          <w:rPr>
            <w:rFonts w:ascii="標楷體" w:eastAsia="標楷體" w:hAnsi="標楷體" w:hint="eastAsia"/>
            <w:sz w:val="28"/>
            <w:szCs w:val="28"/>
            <w:rPrChange w:id="83" w:author="張峻源" w:date="2025-09-30T14:22:00Z">
              <w:rPr>
                <w:rFonts w:ascii="標楷體" w:eastAsia="標楷體" w:hAnsi="標楷體" w:hint="eastAsia"/>
                <w:color w:val="FF0000"/>
                <w:sz w:val="28"/>
                <w:szCs w:val="28"/>
              </w:rPr>
            </w:rPrChange>
          </w:rPr>
          <w:delText>建物部分</w:delText>
        </w:r>
        <w:commentRangeEnd w:id="81"/>
        <w:r w:rsidR="003A1824" w:rsidRPr="00B8695E" w:rsidDel="00AF2008">
          <w:rPr>
            <w:rStyle w:val="affff0"/>
            <w:rFonts w:ascii="標楷體" w:eastAsia="標楷體" w:hAnsi="標楷體" w:cs="標楷體"/>
            <w:kern w:val="3"/>
            <w:rPrChange w:id="84" w:author="張峻源" w:date="2025-09-30T14:22:00Z">
              <w:rPr>
                <w:rStyle w:val="affff0"/>
                <w:rFonts w:ascii="標楷體" w:eastAsia="標楷體" w:hAnsi="標楷體" w:cs="標楷體"/>
                <w:color w:val="FF0000"/>
                <w:kern w:val="3"/>
              </w:rPr>
            </w:rPrChange>
          </w:rPr>
          <w:commentReference w:id="81"/>
        </w:r>
        <w:r w:rsidR="003A1824" w:rsidRPr="00B8695E" w:rsidDel="00AF2008">
          <w:rPr>
            <w:rFonts w:ascii="標楷體" w:eastAsia="標楷體" w:hAnsi="標楷體" w:hint="eastAsia"/>
            <w:sz w:val="28"/>
            <w:szCs w:val="28"/>
            <w:rPrChange w:id="85" w:author="張峻源" w:date="2025-09-30T14:22:00Z">
              <w:rPr>
                <w:rFonts w:ascii="標楷體" w:eastAsia="標楷體" w:hAnsi="標楷體" w:hint="eastAsia"/>
                <w:color w:val="FF0000"/>
                <w:sz w:val="28"/>
                <w:szCs w:val="28"/>
              </w:rPr>
            </w:rPrChange>
          </w:rPr>
          <w:delText>：</w:delText>
        </w:r>
      </w:del>
    </w:p>
    <w:tbl>
      <w:tblPr>
        <w:tblW w:w="8788" w:type="dxa"/>
        <w:tblInd w:w="1408" w:type="dxa"/>
        <w:tblLayout w:type="fixed"/>
        <w:tblCellMar>
          <w:left w:w="10" w:type="dxa"/>
          <w:right w:w="10" w:type="dxa"/>
        </w:tblCellMar>
        <w:tblLook w:val="0000" w:firstRow="0" w:lastRow="0" w:firstColumn="0" w:lastColumn="0" w:noHBand="0" w:noVBand="0"/>
      </w:tblPr>
      <w:tblGrid>
        <w:gridCol w:w="425"/>
        <w:gridCol w:w="3260"/>
        <w:gridCol w:w="1276"/>
        <w:gridCol w:w="1134"/>
        <w:gridCol w:w="2693"/>
      </w:tblGrid>
      <w:tr w:rsidR="009A617C" w:rsidRPr="009A617C" w14:paraId="6D3B55A9" w14:textId="77777777" w:rsidTr="00DE3FE3">
        <w:tc>
          <w:tcPr>
            <w:tcW w:w="3685" w:type="dxa"/>
            <w:gridSpan w:val="2"/>
            <w:tcBorders>
              <w:top w:val="single" w:sz="8" w:space="0" w:color="00000A"/>
              <w:left w:val="single" w:sz="8"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6ACA5C8C" w14:textId="2164A316" w:rsidR="00A7234E" w:rsidRPr="009A617C" w:rsidRDefault="003A1824" w:rsidP="00A7234E">
            <w:pPr>
              <w:pStyle w:val="afff9"/>
              <w:spacing w:after="36" w:line="240" w:lineRule="auto"/>
              <w:ind w:left="48" w:right="48"/>
              <w:jc w:val="center"/>
              <w:rPr>
                <w:rFonts w:ascii="標楷體" w:eastAsia="標楷體" w:hAnsi="標楷體"/>
                <w:sz w:val="24"/>
                <w:szCs w:val="28"/>
              </w:rPr>
            </w:pPr>
            <w:r w:rsidRPr="009A617C">
              <w:rPr>
                <w:rFonts w:ascii="標楷體" w:eastAsia="標楷體" w:hAnsi="標楷體" w:hint="eastAsia"/>
                <w:sz w:val="24"/>
                <w:szCs w:val="28"/>
                <w:rPrChange w:id="86" w:author="張峻源" w:date="2025-09-08T16:34:00Z">
                  <w:rPr>
                    <w:rFonts w:ascii="標楷體" w:eastAsia="標楷體" w:hAnsi="標楷體" w:hint="eastAsia"/>
                    <w:color w:val="FF0000"/>
                    <w:sz w:val="24"/>
                    <w:szCs w:val="28"/>
                  </w:rPr>
                </w:rPrChange>
              </w:rPr>
              <w:t>建物</w:t>
            </w:r>
          </w:p>
        </w:tc>
        <w:tc>
          <w:tcPr>
            <w:tcW w:w="2410" w:type="dxa"/>
            <w:gridSpan w:val="2"/>
            <w:tcBorders>
              <w:top w:val="single" w:sz="8"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704D5035" w14:textId="77777777" w:rsidR="00A7234E" w:rsidRPr="009A617C" w:rsidRDefault="00A7234E" w:rsidP="00A7234E">
            <w:pPr>
              <w:pStyle w:val="afff9"/>
              <w:spacing w:after="36" w:line="240" w:lineRule="auto"/>
              <w:ind w:left="48" w:right="48"/>
              <w:jc w:val="center"/>
              <w:rPr>
                <w:rFonts w:ascii="標楷體" w:eastAsia="標楷體" w:hAnsi="標楷體"/>
                <w:sz w:val="24"/>
                <w:szCs w:val="28"/>
              </w:rPr>
            </w:pPr>
            <w:r w:rsidRPr="009A617C">
              <w:rPr>
                <w:rFonts w:ascii="標楷體" w:eastAsia="標楷體" w:hAnsi="標楷體" w:hint="eastAsia"/>
                <w:sz w:val="24"/>
                <w:szCs w:val="28"/>
              </w:rPr>
              <w:t>面積</w:t>
            </w:r>
          </w:p>
          <w:p w14:paraId="610AEA14" w14:textId="77777777" w:rsidR="00A7234E" w:rsidRPr="009A617C" w:rsidRDefault="00A7234E" w:rsidP="00A7234E">
            <w:pPr>
              <w:pStyle w:val="afff9"/>
              <w:spacing w:after="36" w:line="240" w:lineRule="auto"/>
              <w:ind w:left="48" w:right="48"/>
              <w:jc w:val="center"/>
              <w:rPr>
                <w:rFonts w:ascii="標楷體" w:eastAsia="標楷體" w:hAnsi="標楷體"/>
                <w:sz w:val="24"/>
                <w:szCs w:val="28"/>
              </w:rPr>
            </w:pPr>
            <w:r w:rsidRPr="009A617C">
              <w:rPr>
                <w:rFonts w:ascii="標楷體" w:eastAsia="標楷體" w:hAnsi="標楷體"/>
                <w:sz w:val="24"/>
                <w:szCs w:val="28"/>
              </w:rPr>
              <w:t>(平方公尺)</w:t>
            </w:r>
          </w:p>
        </w:tc>
        <w:tc>
          <w:tcPr>
            <w:tcW w:w="2693" w:type="dxa"/>
            <w:tcBorders>
              <w:top w:val="single" w:sz="8" w:space="0" w:color="00000A"/>
              <w:left w:val="single" w:sz="4" w:space="0" w:color="00000A"/>
              <w:bottom w:val="single" w:sz="4" w:space="0" w:color="00000A"/>
              <w:right w:val="single" w:sz="8" w:space="0" w:color="00000A"/>
            </w:tcBorders>
            <w:shd w:val="clear" w:color="auto" w:fill="auto"/>
            <w:tcMar>
              <w:top w:w="0" w:type="dxa"/>
              <w:left w:w="33" w:type="dxa"/>
              <w:bottom w:w="0" w:type="dxa"/>
              <w:right w:w="28" w:type="dxa"/>
            </w:tcMar>
            <w:vAlign w:val="center"/>
          </w:tcPr>
          <w:p w14:paraId="7AC2DF99" w14:textId="77777777" w:rsidR="00A7234E" w:rsidRPr="009A617C" w:rsidRDefault="00A7234E" w:rsidP="00A7234E">
            <w:pPr>
              <w:pStyle w:val="afff9"/>
              <w:spacing w:after="36" w:line="240" w:lineRule="auto"/>
              <w:ind w:left="24" w:right="24"/>
              <w:jc w:val="center"/>
              <w:rPr>
                <w:rFonts w:ascii="標楷體" w:eastAsia="標楷體" w:hAnsi="標楷體"/>
                <w:sz w:val="24"/>
                <w:szCs w:val="28"/>
              </w:rPr>
            </w:pPr>
            <w:r w:rsidRPr="009A617C">
              <w:rPr>
                <w:rFonts w:ascii="標楷體" w:eastAsia="標楷體" w:hAnsi="標楷體" w:hint="eastAsia"/>
                <w:sz w:val="24"/>
                <w:szCs w:val="28"/>
              </w:rPr>
              <w:t>承租面積</w:t>
            </w:r>
          </w:p>
          <w:p w14:paraId="2108E4B9" w14:textId="77777777" w:rsidR="00A7234E" w:rsidRPr="009A617C" w:rsidRDefault="00A7234E" w:rsidP="00A7234E">
            <w:pPr>
              <w:pStyle w:val="afff9"/>
              <w:spacing w:after="36" w:line="240" w:lineRule="auto"/>
              <w:ind w:left="24" w:right="24"/>
              <w:jc w:val="center"/>
              <w:rPr>
                <w:rFonts w:ascii="標楷體" w:eastAsia="標楷體" w:hAnsi="標楷體"/>
                <w:sz w:val="24"/>
                <w:szCs w:val="28"/>
              </w:rPr>
            </w:pPr>
            <w:r w:rsidRPr="009A617C">
              <w:rPr>
                <w:rFonts w:ascii="標楷體" w:eastAsia="標楷體" w:hAnsi="標楷體"/>
                <w:sz w:val="24"/>
                <w:szCs w:val="28"/>
              </w:rPr>
              <w:t>(平方公尺)</w:t>
            </w:r>
          </w:p>
        </w:tc>
      </w:tr>
      <w:tr w:rsidR="009A617C" w:rsidRPr="009A617C" w14:paraId="7A2214ED" w14:textId="77777777" w:rsidTr="00DE3FE3">
        <w:trPr>
          <w:trHeight w:val="1357"/>
        </w:trPr>
        <w:tc>
          <w:tcPr>
            <w:tcW w:w="425" w:type="dxa"/>
            <w:tcBorders>
              <w:top w:val="single" w:sz="4" w:space="0" w:color="00000A"/>
              <w:left w:val="single" w:sz="8" w:space="0" w:color="00000A"/>
              <w:right w:val="single" w:sz="4" w:space="0" w:color="00000A"/>
            </w:tcBorders>
            <w:shd w:val="clear" w:color="auto" w:fill="auto"/>
            <w:tcMar>
              <w:top w:w="0" w:type="dxa"/>
              <w:left w:w="33" w:type="dxa"/>
              <w:bottom w:w="0" w:type="dxa"/>
              <w:right w:w="28" w:type="dxa"/>
            </w:tcMar>
            <w:vAlign w:val="center"/>
          </w:tcPr>
          <w:p w14:paraId="22B05AD0" w14:textId="7176C783" w:rsidR="0078263A" w:rsidRPr="009A617C" w:rsidRDefault="0078263A">
            <w:pPr>
              <w:pStyle w:val="afff9"/>
              <w:spacing w:line="240" w:lineRule="auto"/>
              <w:ind w:left="24" w:right="24"/>
              <w:jc w:val="center"/>
              <w:rPr>
                <w:rFonts w:ascii="標楷體" w:eastAsia="標楷體" w:hAnsi="標楷體"/>
                <w:sz w:val="24"/>
                <w:szCs w:val="28"/>
              </w:rPr>
            </w:pPr>
            <w:r w:rsidRPr="009A617C">
              <w:rPr>
                <w:rFonts w:ascii="標楷體" w:eastAsia="標楷體" w:hAnsi="標楷體"/>
                <w:sz w:val="24"/>
                <w:szCs w:val="28"/>
              </w:rPr>
              <w:t>房屋門牌</w:t>
            </w:r>
          </w:p>
        </w:tc>
        <w:tc>
          <w:tcPr>
            <w:tcW w:w="3260" w:type="dxa"/>
            <w:tcBorders>
              <w:top w:val="single" w:sz="4" w:space="0" w:color="00000A"/>
              <w:bottom w:val="single" w:sz="4" w:space="0" w:color="auto"/>
            </w:tcBorders>
            <w:tcMar>
              <w:top w:w="0" w:type="dxa"/>
              <w:left w:w="33" w:type="dxa"/>
              <w:bottom w:w="0" w:type="dxa"/>
              <w:right w:w="28" w:type="dxa"/>
            </w:tcMar>
            <w:vAlign w:val="center"/>
          </w:tcPr>
          <w:p w14:paraId="1692E9AC" w14:textId="03AD67FA" w:rsidR="0078263A" w:rsidRPr="009A617C" w:rsidRDefault="0078263A">
            <w:pPr>
              <w:pStyle w:val="afff9"/>
              <w:spacing w:line="240" w:lineRule="auto"/>
              <w:ind w:left="24" w:right="24"/>
              <w:jc w:val="center"/>
              <w:rPr>
                <w:rFonts w:ascii="標楷體" w:eastAsia="標楷體" w:hAnsi="標楷體"/>
                <w:sz w:val="24"/>
                <w:szCs w:val="28"/>
              </w:rPr>
            </w:pPr>
            <w:r w:rsidRPr="009A617C">
              <w:rPr>
                <w:rFonts w:ascii="標楷體" w:eastAsia="標楷體" w:hAnsi="標楷體" w:hint="eastAsia"/>
                <w:sz w:val="24"/>
                <w:szCs w:val="28"/>
              </w:rPr>
              <w:t>苗栗縣銅鑼鄉銅科八路</w:t>
            </w:r>
            <w:r w:rsidRPr="009A617C">
              <w:rPr>
                <w:rFonts w:ascii="標楷體" w:eastAsia="標楷體" w:hAnsi="標楷體"/>
                <w:sz w:val="24"/>
                <w:szCs w:val="28"/>
              </w:rPr>
              <w:t>2號</w:t>
            </w:r>
          </w:p>
        </w:tc>
        <w:tc>
          <w:tcPr>
            <w:tcW w:w="1276" w:type="dxa"/>
            <w:tcBorders>
              <w:top w:val="single" w:sz="4" w:space="0" w:color="00000A"/>
              <w:left w:val="single" w:sz="4" w:space="0" w:color="00000A"/>
              <w:bottom w:val="single" w:sz="4" w:space="0" w:color="auto"/>
              <w:right w:val="single" w:sz="4" w:space="0" w:color="00000A"/>
            </w:tcBorders>
            <w:shd w:val="clear" w:color="auto" w:fill="auto"/>
            <w:tcMar>
              <w:top w:w="0" w:type="dxa"/>
              <w:left w:w="33" w:type="dxa"/>
              <w:bottom w:w="0" w:type="dxa"/>
              <w:right w:w="28" w:type="dxa"/>
            </w:tcMar>
            <w:vAlign w:val="center"/>
          </w:tcPr>
          <w:p w14:paraId="1D1B293A" w14:textId="77777777" w:rsidR="0078263A" w:rsidRPr="009A617C" w:rsidRDefault="0078263A" w:rsidP="00A7234E">
            <w:pPr>
              <w:pStyle w:val="afff9"/>
              <w:spacing w:line="240" w:lineRule="auto"/>
              <w:ind w:left="24" w:right="24"/>
              <w:jc w:val="center"/>
              <w:rPr>
                <w:rFonts w:ascii="標楷體" w:eastAsia="標楷體" w:hAnsi="標楷體"/>
                <w:sz w:val="24"/>
                <w:szCs w:val="28"/>
              </w:rPr>
            </w:pPr>
            <w:r w:rsidRPr="009A617C">
              <w:rPr>
                <w:rFonts w:ascii="標楷體" w:eastAsia="標楷體" w:hAnsi="標楷體" w:hint="eastAsia"/>
                <w:sz w:val="24"/>
                <w:szCs w:val="28"/>
              </w:rPr>
              <w:t>建物總樓地板面積</w:t>
            </w:r>
            <w:r w:rsidR="003A1824" w:rsidRPr="009A617C">
              <w:rPr>
                <w:rFonts w:ascii="標楷體" w:eastAsia="標楷體" w:hAnsi="標楷體"/>
                <w:sz w:val="22"/>
                <w:szCs w:val="22"/>
                <w:rPrChange w:id="87" w:author="張峻源" w:date="2025-09-08T16:34:00Z">
                  <w:rPr>
                    <w:rFonts w:ascii="標楷體" w:eastAsia="標楷體" w:hAnsi="標楷體"/>
                    <w:color w:val="FF0000"/>
                    <w:sz w:val="22"/>
                    <w:szCs w:val="22"/>
                  </w:rPr>
                </w:rPrChange>
              </w:rPr>
              <w:t>(地下1樓至地上4樓)</w:t>
            </w:r>
          </w:p>
        </w:tc>
        <w:tc>
          <w:tcPr>
            <w:tcW w:w="1134" w:type="dxa"/>
            <w:tcBorders>
              <w:top w:val="single" w:sz="4" w:space="0" w:color="00000A"/>
              <w:left w:val="single" w:sz="4" w:space="0" w:color="00000A"/>
              <w:bottom w:val="single" w:sz="4" w:space="0" w:color="auto"/>
              <w:right w:val="single" w:sz="4" w:space="0" w:color="00000A"/>
            </w:tcBorders>
            <w:shd w:val="clear" w:color="auto" w:fill="auto"/>
            <w:tcMar>
              <w:top w:w="0" w:type="dxa"/>
              <w:left w:w="33" w:type="dxa"/>
              <w:bottom w:w="0" w:type="dxa"/>
              <w:right w:w="28" w:type="dxa"/>
            </w:tcMar>
            <w:vAlign w:val="center"/>
          </w:tcPr>
          <w:p w14:paraId="36096353" w14:textId="77777777" w:rsidR="0078263A" w:rsidRPr="009A617C" w:rsidRDefault="0078263A" w:rsidP="00977547">
            <w:pPr>
              <w:pStyle w:val="afff9"/>
              <w:spacing w:line="240" w:lineRule="auto"/>
              <w:ind w:left="24" w:right="24"/>
              <w:jc w:val="center"/>
              <w:rPr>
                <w:rFonts w:ascii="標楷體" w:eastAsia="標楷體" w:hAnsi="標楷體"/>
                <w:sz w:val="24"/>
                <w:szCs w:val="28"/>
              </w:rPr>
            </w:pPr>
            <w:r w:rsidRPr="009A617C">
              <w:rPr>
                <w:rFonts w:ascii="標楷體" w:eastAsia="標楷體" w:hAnsi="標楷體"/>
                <w:sz w:val="24"/>
                <w:szCs w:val="28"/>
              </w:rPr>
              <w:t>3927.79</w:t>
            </w:r>
          </w:p>
        </w:tc>
        <w:tc>
          <w:tcPr>
            <w:tcW w:w="2693" w:type="dxa"/>
            <w:tcBorders>
              <w:top w:val="single" w:sz="4" w:space="0" w:color="00000A"/>
              <w:left w:val="single" w:sz="4" w:space="0" w:color="00000A"/>
              <w:right w:val="single" w:sz="8" w:space="0" w:color="00000A"/>
            </w:tcBorders>
            <w:shd w:val="clear" w:color="auto" w:fill="auto"/>
            <w:tcMar>
              <w:top w:w="0" w:type="dxa"/>
              <w:left w:w="33" w:type="dxa"/>
              <w:bottom w:w="0" w:type="dxa"/>
              <w:right w:w="28" w:type="dxa"/>
            </w:tcMar>
            <w:vAlign w:val="center"/>
          </w:tcPr>
          <w:p w14:paraId="2134250C" w14:textId="2E7A8F3A" w:rsidR="0078263A" w:rsidRPr="009A617C" w:rsidRDefault="0078263A" w:rsidP="00A7234E">
            <w:pPr>
              <w:pStyle w:val="afff9"/>
              <w:spacing w:after="36" w:line="240" w:lineRule="auto"/>
              <w:ind w:left="23" w:right="23"/>
              <w:jc w:val="center"/>
              <w:rPr>
                <w:rFonts w:ascii="標楷體" w:eastAsia="標楷體" w:hAnsi="標楷體"/>
                <w:sz w:val="24"/>
                <w:szCs w:val="28"/>
              </w:rPr>
            </w:pPr>
            <w:r w:rsidRPr="009A617C">
              <w:rPr>
                <w:rFonts w:ascii="標楷體" w:eastAsia="標楷體" w:hAnsi="標楷體"/>
                <w:sz w:val="24"/>
                <w:szCs w:val="28"/>
              </w:rPr>
              <w:t>1847.36</w:t>
            </w:r>
          </w:p>
          <w:p w14:paraId="42C0D116" w14:textId="15B425AA" w:rsidR="0078263A" w:rsidRPr="009A617C" w:rsidRDefault="0078263A">
            <w:pPr>
              <w:pStyle w:val="afff9"/>
              <w:spacing w:after="36" w:line="240" w:lineRule="auto"/>
              <w:ind w:left="23" w:right="23"/>
              <w:jc w:val="center"/>
              <w:rPr>
                <w:rFonts w:ascii="標楷體" w:eastAsia="標楷體" w:hAnsi="標楷體"/>
                <w:sz w:val="22"/>
                <w:szCs w:val="22"/>
              </w:rPr>
            </w:pPr>
            <w:r w:rsidRPr="009A617C">
              <w:rPr>
                <w:rFonts w:ascii="標楷體" w:eastAsia="標楷體" w:hAnsi="標楷體"/>
                <w:sz w:val="22"/>
                <w:szCs w:val="22"/>
              </w:rPr>
              <w:t>(1</w:t>
            </w:r>
            <w:r w:rsidR="003A1824" w:rsidRPr="009A617C">
              <w:rPr>
                <w:rFonts w:ascii="標楷體" w:eastAsia="標楷體" w:hAnsi="標楷體" w:hint="eastAsia"/>
                <w:sz w:val="22"/>
                <w:szCs w:val="22"/>
                <w:rPrChange w:id="88" w:author="張峻源" w:date="2025-09-08T16:34:00Z">
                  <w:rPr>
                    <w:rFonts w:ascii="標楷體" w:eastAsia="標楷體" w:hAnsi="標楷體" w:hint="eastAsia"/>
                    <w:color w:val="FF0000"/>
                    <w:sz w:val="22"/>
                    <w:szCs w:val="22"/>
                  </w:rPr>
                </w:rPrChange>
              </w:rPr>
              <w:t>樓</w:t>
            </w:r>
            <w:r w:rsidRPr="009A617C">
              <w:rPr>
                <w:rFonts w:ascii="標楷體" w:eastAsia="標楷體" w:hAnsi="標楷體" w:hint="eastAsia"/>
                <w:sz w:val="22"/>
                <w:szCs w:val="22"/>
              </w:rPr>
              <w:t>實驗室全區，</w:t>
            </w:r>
            <w:r w:rsidRPr="009A617C">
              <w:rPr>
                <w:rFonts w:ascii="標楷體" w:eastAsia="標楷體" w:hAnsi="標楷體"/>
                <w:sz w:val="22"/>
                <w:szCs w:val="22"/>
              </w:rPr>
              <w:t>2</w:t>
            </w:r>
            <w:r w:rsidR="003A1824" w:rsidRPr="009A617C">
              <w:rPr>
                <w:rFonts w:ascii="標楷體" w:eastAsia="標楷體" w:hAnsi="標楷體" w:hint="eastAsia"/>
                <w:sz w:val="22"/>
                <w:szCs w:val="22"/>
                <w:rPrChange w:id="89" w:author="張峻源" w:date="2025-09-08T16:34:00Z">
                  <w:rPr>
                    <w:rFonts w:ascii="標楷體" w:eastAsia="標楷體" w:hAnsi="標楷體" w:hint="eastAsia"/>
                    <w:color w:val="FF0000"/>
                    <w:sz w:val="22"/>
                    <w:szCs w:val="22"/>
                  </w:rPr>
                </w:rPrChange>
              </w:rPr>
              <w:t>樓</w:t>
            </w:r>
            <w:r w:rsidRPr="009A617C">
              <w:rPr>
                <w:rFonts w:ascii="標楷體" w:eastAsia="標楷體" w:hAnsi="標楷體" w:hint="eastAsia"/>
                <w:sz w:val="22"/>
                <w:szCs w:val="22"/>
              </w:rPr>
              <w:t>辦公室、會議室及監控室</w:t>
            </w:r>
            <w:r w:rsidRPr="009A617C">
              <w:rPr>
                <w:rFonts w:ascii="標楷體" w:eastAsia="標楷體" w:hAnsi="標楷體"/>
                <w:sz w:val="22"/>
                <w:szCs w:val="22"/>
              </w:rPr>
              <w:t>)</w:t>
            </w:r>
          </w:p>
        </w:tc>
      </w:tr>
      <w:tr w:rsidR="009A617C" w:rsidRPr="009A617C" w14:paraId="4849C1FB" w14:textId="77777777" w:rsidTr="00DE3FE3">
        <w:trPr>
          <w:trHeight w:val="670"/>
        </w:trPr>
        <w:tc>
          <w:tcPr>
            <w:tcW w:w="425" w:type="dxa"/>
            <w:tcBorders>
              <w:top w:val="single" w:sz="4" w:space="0" w:color="00000A"/>
              <w:left w:val="single" w:sz="8"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0889C36F" w14:textId="77777777" w:rsidR="0078263A" w:rsidRPr="009A617C" w:rsidRDefault="0078263A" w:rsidP="0078263A">
            <w:pPr>
              <w:pStyle w:val="afff9"/>
              <w:spacing w:line="240" w:lineRule="auto"/>
              <w:ind w:left="24" w:right="24"/>
              <w:jc w:val="center"/>
              <w:rPr>
                <w:rFonts w:ascii="標楷體" w:eastAsia="標楷體" w:hAnsi="標楷體"/>
                <w:sz w:val="24"/>
                <w:szCs w:val="28"/>
              </w:rPr>
            </w:pPr>
            <w:r w:rsidRPr="009A617C">
              <w:rPr>
                <w:rFonts w:ascii="標楷體" w:eastAsia="標楷體" w:hAnsi="標楷體" w:hint="eastAsia"/>
                <w:sz w:val="24"/>
                <w:szCs w:val="28"/>
              </w:rPr>
              <w:t>建號</w:t>
            </w:r>
          </w:p>
        </w:tc>
        <w:tc>
          <w:tcPr>
            <w:tcW w:w="3260" w:type="dxa"/>
            <w:tcBorders>
              <w:top w:val="single" w:sz="4" w:space="0" w:color="00000A"/>
              <w:bottom w:val="single" w:sz="4" w:space="0" w:color="00000A"/>
            </w:tcBorders>
            <w:tcMar>
              <w:top w:w="0" w:type="dxa"/>
              <w:left w:w="33" w:type="dxa"/>
              <w:bottom w:w="0" w:type="dxa"/>
              <w:right w:w="28" w:type="dxa"/>
            </w:tcMar>
            <w:vAlign w:val="center"/>
          </w:tcPr>
          <w:p w14:paraId="281B2C34" w14:textId="77777777" w:rsidR="0078263A" w:rsidRPr="009A617C" w:rsidRDefault="0078263A" w:rsidP="0078263A">
            <w:pPr>
              <w:pStyle w:val="afff9"/>
              <w:spacing w:line="240" w:lineRule="auto"/>
              <w:ind w:left="24" w:right="24"/>
              <w:jc w:val="center"/>
              <w:rPr>
                <w:rFonts w:ascii="標楷體" w:eastAsia="標楷體" w:hAnsi="標楷體"/>
                <w:sz w:val="24"/>
                <w:szCs w:val="28"/>
              </w:rPr>
            </w:pPr>
            <w:r w:rsidRPr="009A617C">
              <w:rPr>
                <w:rFonts w:ascii="標楷體" w:eastAsia="標楷體" w:hAnsi="標楷體" w:hint="eastAsia"/>
                <w:sz w:val="24"/>
                <w:szCs w:val="28"/>
              </w:rPr>
              <w:t>銅鑼鄉銅科段</w:t>
            </w:r>
            <w:r w:rsidRPr="009A617C">
              <w:rPr>
                <w:rFonts w:ascii="標楷體" w:eastAsia="標楷體" w:hAnsi="標楷體"/>
                <w:sz w:val="24"/>
                <w:szCs w:val="28"/>
              </w:rPr>
              <w:t>200-1、200-2號</w:t>
            </w:r>
          </w:p>
        </w:tc>
        <w:tc>
          <w:tcPr>
            <w:tcW w:w="1276" w:type="dxa"/>
            <w:tcBorders>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357B872E" w14:textId="77777777" w:rsidR="0078263A" w:rsidRPr="009A617C" w:rsidRDefault="0078263A" w:rsidP="0078263A">
            <w:pPr>
              <w:pStyle w:val="afff9"/>
              <w:spacing w:line="240" w:lineRule="auto"/>
              <w:ind w:left="24" w:right="24"/>
              <w:jc w:val="center"/>
              <w:rPr>
                <w:rFonts w:ascii="標楷體" w:eastAsia="標楷體" w:hAnsi="標楷體"/>
                <w:sz w:val="24"/>
                <w:szCs w:val="28"/>
              </w:rPr>
            </w:pPr>
            <w:r w:rsidRPr="009A617C">
              <w:rPr>
                <w:rFonts w:ascii="標楷體" w:eastAsia="標楷體" w:hAnsi="標楷體" w:hint="eastAsia"/>
                <w:sz w:val="24"/>
                <w:szCs w:val="28"/>
              </w:rPr>
              <w:t>轉租率</w:t>
            </w:r>
          </w:p>
        </w:tc>
        <w:tc>
          <w:tcPr>
            <w:tcW w:w="3827" w:type="dxa"/>
            <w:gridSpan w:val="2"/>
            <w:tcBorders>
              <w:top w:val="single" w:sz="4" w:space="0" w:color="auto"/>
              <w:left w:val="single" w:sz="4" w:space="0" w:color="00000A"/>
              <w:bottom w:val="single" w:sz="4" w:space="0" w:color="00000A"/>
              <w:right w:val="single" w:sz="8" w:space="0" w:color="00000A"/>
            </w:tcBorders>
            <w:shd w:val="clear" w:color="auto" w:fill="auto"/>
            <w:tcMar>
              <w:top w:w="0" w:type="dxa"/>
              <w:left w:w="33" w:type="dxa"/>
              <w:bottom w:w="0" w:type="dxa"/>
              <w:right w:w="28" w:type="dxa"/>
            </w:tcMar>
            <w:vAlign w:val="center"/>
          </w:tcPr>
          <w:p w14:paraId="5EFDC3B4" w14:textId="77777777" w:rsidR="0078263A" w:rsidRPr="009A617C" w:rsidRDefault="0078263A" w:rsidP="0078263A">
            <w:pPr>
              <w:pStyle w:val="afff9"/>
              <w:spacing w:after="36" w:line="240" w:lineRule="auto"/>
              <w:ind w:left="23" w:right="23"/>
              <w:jc w:val="center"/>
              <w:rPr>
                <w:rFonts w:ascii="標楷體" w:eastAsia="標楷體" w:hAnsi="標楷體"/>
                <w:sz w:val="24"/>
                <w:szCs w:val="28"/>
              </w:rPr>
            </w:pPr>
            <w:r w:rsidRPr="009A617C">
              <w:rPr>
                <w:rFonts w:ascii="標楷體" w:eastAsia="標楷體" w:hAnsi="標楷體"/>
                <w:sz w:val="24"/>
                <w:szCs w:val="28"/>
              </w:rPr>
              <w:t>47%</w:t>
            </w:r>
          </w:p>
        </w:tc>
      </w:tr>
    </w:tbl>
    <w:p w14:paraId="50A3A21C" w14:textId="6685AEC6" w:rsidR="00A14A64" w:rsidDel="002B45FA" w:rsidRDefault="003A1824">
      <w:pPr>
        <w:pStyle w:val="Textbody"/>
        <w:tabs>
          <w:tab w:val="left" w:pos="1418"/>
        </w:tabs>
        <w:spacing w:before="182" w:after="182"/>
        <w:ind w:leftChars="827" w:left="1985" w:rightChars="100" w:right="240" w:firstLineChars="233" w:firstLine="652"/>
        <w:rPr>
          <w:del w:id="90" w:author="張峻源" w:date="2025-09-05T16:00:00Z"/>
          <w:rFonts w:ascii="標楷體" w:eastAsia="標楷體" w:hAnsi="標楷體"/>
          <w:sz w:val="28"/>
          <w:szCs w:val="28"/>
        </w:rPr>
        <w:pPrChange w:id="91" w:author="張峻源" w:date="2025-09-22T14:51:00Z">
          <w:pPr>
            <w:pStyle w:val="Textbody"/>
            <w:spacing w:before="182" w:after="182" w:line="600" w:lineRule="exact"/>
            <w:ind w:left="1418"/>
          </w:pPr>
        </w:pPrChange>
      </w:pPr>
      <w:del w:id="92" w:author="蔡芳媚" w:date="2025-09-04T11:31:00Z">
        <w:r w:rsidRPr="009A617C" w:rsidDel="00AF2008">
          <w:rPr>
            <w:rFonts w:ascii="標楷體" w:eastAsia="標楷體" w:hAnsi="標楷體" w:hint="eastAsia"/>
            <w:sz w:val="28"/>
            <w:szCs w:val="28"/>
            <w:rPrChange w:id="93" w:author="張峻源" w:date="2025-09-08T16:34:00Z">
              <w:rPr>
                <w:rFonts w:ascii="標楷體" w:eastAsia="標楷體" w:hAnsi="標楷體" w:hint="eastAsia"/>
                <w:color w:val="FF0000"/>
                <w:sz w:val="28"/>
                <w:szCs w:val="28"/>
              </w:rPr>
            </w:rPrChange>
          </w:rPr>
          <w:delText>動產及物品部分：</w:delText>
        </w:r>
      </w:del>
      <w:r w:rsidRPr="009A617C">
        <w:rPr>
          <w:rFonts w:ascii="標楷體" w:eastAsia="標楷體" w:hAnsi="標楷體" w:hint="eastAsia"/>
          <w:sz w:val="28"/>
          <w:szCs w:val="28"/>
        </w:rPr>
        <w:t>前項</w:t>
      </w:r>
      <w:ins w:id="94" w:author="蔡芳媚" w:date="2025-09-04T11:33:00Z">
        <w:r w:rsidR="00AF2008" w:rsidRPr="009A617C">
          <w:rPr>
            <w:rFonts w:ascii="標楷體" w:eastAsia="標楷體" w:hAnsi="標楷體" w:hint="eastAsia"/>
            <w:sz w:val="28"/>
            <w:szCs w:val="28"/>
          </w:rPr>
          <w:t>分租</w:t>
        </w:r>
      </w:ins>
      <w:r w:rsidRPr="009A617C">
        <w:rPr>
          <w:rFonts w:ascii="標楷體" w:eastAsia="標楷體" w:hAnsi="標楷體" w:hint="eastAsia"/>
          <w:sz w:val="28"/>
          <w:szCs w:val="28"/>
        </w:rPr>
        <w:t>標的</w:t>
      </w:r>
      <w:del w:id="95" w:author="蔡芳媚" w:date="2025-09-04T11:33:00Z">
        <w:r w:rsidRPr="009A617C" w:rsidDel="00AF2008">
          <w:rPr>
            <w:rFonts w:ascii="標楷體" w:eastAsia="標楷體" w:hAnsi="標楷體" w:hint="eastAsia"/>
            <w:sz w:val="28"/>
            <w:szCs w:val="28"/>
          </w:rPr>
          <w:delText>內</w:delText>
        </w:r>
      </w:del>
      <w:ins w:id="96" w:author="蔡芳媚" w:date="2025-09-04T11:33:00Z">
        <w:r w:rsidR="00AF2008" w:rsidRPr="009A617C">
          <w:rPr>
            <w:rFonts w:ascii="標楷體" w:eastAsia="標楷體" w:hAnsi="標楷體" w:hint="eastAsia"/>
            <w:sz w:val="28"/>
            <w:szCs w:val="28"/>
          </w:rPr>
          <w:t>包含</w:t>
        </w:r>
      </w:ins>
      <w:del w:id="97" w:author="蔡芳媚" w:date="2025-09-04T11:33:00Z">
        <w:r w:rsidRPr="009A617C" w:rsidDel="00AF2008">
          <w:rPr>
            <w:rFonts w:ascii="標楷體" w:eastAsia="標楷體" w:hAnsi="標楷體" w:hint="eastAsia"/>
            <w:sz w:val="28"/>
            <w:szCs w:val="28"/>
          </w:rPr>
          <w:delText>屬</w:delText>
        </w:r>
      </w:del>
      <w:r w:rsidRPr="009A617C">
        <w:rPr>
          <w:rFonts w:ascii="標楷體" w:eastAsia="標楷體" w:hAnsi="標楷體" w:hint="eastAsia"/>
          <w:sz w:val="28"/>
          <w:szCs w:val="28"/>
        </w:rPr>
        <w:t>甲方之</w:t>
      </w:r>
      <w:del w:id="98" w:author="蔡芳媚" w:date="2025-09-04T11:34:00Z">
        <w:r w:rsidRPr="009A617C" w:rsidDel="00AF2008">
          <w:rPr>
            <w:rFonts w:ascii="標楷體" w:eastAsia="標楷體" w:hAnsi="標楷體" w:hint="eastAsia"/>
            <w:sz w:val="28"/>
            <w:szCs w:val="28"/>
          </w:rPr>
          <w:delText>國有動產與</w:delText>
        </w:r>
      </w:del>
      <w:r w:rsidRPr="009A617C">
        <w:rPr>
          <w:rFonts w:ascii="標楷體" w:eastAsia="標楷體" w:hAnsi="標楷體" w:hint="eastAsia"/>
          <w:sz w:val="28"/>
          <w:szCs w:val="28"/>
        </w:rPr>
        <w:t>物品</w:t>
      </w:r>
      <w:ins w:id="99" w:author="蔡芳媚" w:date="2025-09-04T11:39:00Z">
        <w:r w:rsidR="00AF2008" w:rsidRPr="009A617C">
          <w:rPr>
            <w:rFonts w:ascii="標楷體" w:eastAsia="標楷體" w:hAnsi="標楷體" w:hint="eastAsia"/>
            <w:sz w:val="28"/>
            <w:szCs w:val="28"/>
          </w:rPr>
          <w:t>，</w:t>
        </w:r>
        <w:del w:id="100" w:author="張峻源" w:date="2025-09-19T15:45:00Z">
          <w:r w:rsidR="00AF2008" w:rsidRPr="009A617C" w:rsidDel="00FA4A7E">
            <w:rPr>
              <w:rFonts w:ascii="標楷體" w:eastAsia="標楷體" w:hAnsi="標楷體" w:hint="eastAsia"/>
              <w:sz w:val="28"/>
              <w:szCs w:val="28"/>
            </w:rPr>
            <w:delText>不包含國有動產設備，</w:delText>
          </w:r>
        </w:del>
        <w:r w:rsidR="00AF2008" w:rsidRPr="009A617C">
          <w:rPr>
            <w:rFonts w:ascii="標楷體" w:eastAsia="標楷體" w:hAnsi="標楷體" w:hint="eastAsia"/>
            <w:sz w:val="28"/>
            <w:szCs w:val="28"/>
          </w:rPr>
          <w:t>相關</w:t>
        </w:r>
      </w:ins>
      <w:ins w:id="101" w:author="蔡芳媚" w:date="2025-09-04T11:38:00Z">
        <w:r w:rsidR="00AF2008" w:rsidRPr="009A617C">
          <w:rPr>
            <w:rFonts w:ascii="標楷體" w:eastAsia="標楷體" w:hAnsi="標楷體" w:hint="eastAsia"/>
            <w:sz w:val="28"/>
            <w:szCs w:val="28"/>
            <w:rPrChange w:id="102" w:author="張峻源" w:date="2025-09-08T16:34:00Z">
              <w:rPr>
                <w:rFonts w:ascii="標楷體" w:eastAsia="標楷體" w:hAnsi="標楷體" w:hint="eastAsia"/>
                <w:color w:val="FF0000"/>
                <w:sz w:val="28"/>
                <w:szCs w:val="28"/>
              </w:rPr>
            </w:rPrChange>
          </w:rPr>
          <w:t>清單</w:t>
        </w:r>
      </w:ins>
      <w:r w:rsidRPr="009A617C">
        <w:rPr>
          <w:rFonts w:ascii="標楷體" w:eastAsia="標楷體" w:hAnsi="標楷體" w:hint="eastAsia"/>
          <w:sz w:val="28"/>
          <w:szCs w:val="28"/>
          <w:rPrChange w:id="103" w:author="張峻源" w:date="2025-09-08T16:34:00Z">
            <w:rPr>
              <w:rFonts w:ascii="標楷體" w:eastAsia="標楷體" w:hAnsi="標楷體" w:hint="eastAsia"/>
              <w:color w:val="FF0000"/>
              <w:sz w:val="28"/>
              <w:szCs w:val="28"/>
            </w:rPr>
          </w:rPrChange>
        </w:rPr>
        <w:t>如附件</w:t>
      </w:r>
      <w:del w:id="104" w:author="蔡芳媚" w:date="2025-09-04T11:38:00Z">
        <w:r w:rsidRPr="009A617C" w:rsidDel="00AF2008">
          <w:rPr>
            <w:rFonts w:ascii="標楷體" w:eastAsia="標楷體" w:hAnsi="標楷體" w:hint="eastAsia"/>
            <w:sz w:val="28"/>
            <w:szCs w:val="28"/>
            <w:rPrChange w:id="105" w:author="張峻源" w:date="2025-09-08T16:34:00Z">
              <w:rPr>
                <w:rFonts w:ascii="標楷體" w:eastAsia="標楷體" w:hAnsi="標楷體" w:hint="eastAsia"/>
                <w:color w:val="FF0000"/>
                <w:sz w:val="28"/>
                <w:szCs w:val="28"/>
              </w:rPr>
            </w:rPrChange>
          </w:rPr>
          <w:delText>清單</w:delText>
        </w:r>
      </w:del>
      <w:r w:rsidRPr="009A617C">
        <w:rPr>
          <w:rFonts w:ascii="標楷體" w:eastAsia="標楷體" w:hAnsi="標楷體"/>
          <w:sz w:val="28"/>
          <w:szCs w:val="28"/>
        </w:rPr>
        <w:t>。</w:t>
      </w:r>
    </w:p>
    <w:p w14:paraId="318ED95E" w14:textId="77777777" w:rsidR="002B45FA" w:rsidRPr="009A617C" w:rsidRDefault="002B45FA">
      <w:pPr>
        <w:pStyle w:val="Textbody"/>
        <w:spacing w:before="182" w:after="182"/>
        <w:ind w:leftChars="555" w:left="1332" w:firstLineChars="233" w:firstLine="652"/>
        <w:rPr>
          <w:ins w:id="106" w:author="張峻源" w:date="2025-09-22T14:47:00Z"/>
          <w:rFonts w:ascii="標楷體" w:eastAsia="標楷體" w:hAnsi="標楷體"/>
          <w:sz w:val="28"/>
          <w:szCs w:val="28"/>
        </w:rPr>
        <w:pPrChange w:id="107" w:author="張峻源" w:date="2025-09-22T14:51:00Z">
          <w:pPr>
            <w:pStyle w:val="Textbody"/>
            <w:tabs>
              <w:tab w:val="left" w:pos="1418"/>
            </w:tabs>
            <w:spacing w:before="182" w:after="182"/>
            <w:ind w:left="851" w:firstLineChars="202" w:firstLine="566"/>
          </w:pPr>
        </w:pPrChange>
      </w:pPr>
    </w:p>
    <w:p w14:paraId="2FBAA02F" w14:textId="77777777" w:rsidR="002B45FA" w:rsidRDefault="002B45FA">
      <w:pPr>
        <w:pStyle w:val="Textbody"/>
        <w:tabs>
          <w:tab w:val="left" w:pos="1418"/>
        </w:tabs>
        <w:spacing w:before="182" w:after="182"/>
        <w:ind w:left="851" w:firstLineChars="202" w:firstLine="566"/>
        <w:rPr>
          <w:ins w:id="108" w:author="張峻源" w:date="2025-09-22T14:48:00Z"/>
          <w:rFonts w:ascii="標楷體" w:eastAsia="標楷體" w:hAnsi="標楷體"/>
          <w:sz w:val="28"/>
          <w:szCs w:val="28"/>
        </w:rPr>
        <w:pPrChange w:id="109" w:author="張峻源" w:date="2025-09-05T16:00:00Z">
          <w:pPr>
            <w:pStyle w:val="Textbody"/>
            <w:spacing w:before="182" w:after="182" w:line="600" w:lineRule="exact"/>
            <w:ind w:left="1418"/>
          </w:pPr>
        </w:pPrChange>
      </w:pPr>
      <w:ins w:id="110" w:author="張峻源" w:date="2025-09-22T14:47:00Z">
        <w:r>
          <w:rPr>
            <w:rFonts w:ascii="標楷體" w:eastAsia="標楷體" w:hAnsi="標楷體" w:hint="eastAsia"/>
            <w:sz w:val="28"/>
            <w:szCs w:val="28"/>
          </w:rPr>
          <w:t>二、</w:t>
        </w:r>
      </w:ins>
      <w:ins w:id="111" w:author="張峻源" w:date="2025-09-22T14:48:00Z">
        <w:r>
          <w:rPr>
            <w:rFonts w:ascii="標楷體" w:eastAsia="標楷體" w:hAnsi="標楷體" w:hint="eastAsia"/>
            <w:sz w:val="28"/>
            <w:szCs w:val="28"/>
          </w:rPr>
          <w:t>動產使用：</w:t>
        </w:r>
      </w:ins>
    </w:p>
    <w:p w14:paraId="308EE38A" w14:textId="528BB1AA" w:rsidR="003A1824" w:rsidRPr="009A617C" w:rsidDel="00AF2008" w:rsidRDefault="002B45FA">
      <w:pPr>
        <w:pStyle w:val="Textbody"/>
        <w:spacing w:before="182" w:after="182" w:line="600" w:lineRule="exact"/>
        <w:ind w:leftChars="827" w:left="1985" w:rightChars="100" w:right="240"/>
        <w:rPr>
          <w:del w:id="112" w:author="蔡芳媚" w:date="2025-09-04T11:34:00Z"/>
          <w:rFonts w:ascii="標楷體" w:eastAsia="標楷體" w:hAnsi="標楷體"/>
          <w:sz w:val="28"/>
          <w:szCs w:val="28"/>
          <w:rPrChange w:id="113" w:author="張峻源" w:date="2025-09-08T16:34:00Z">
            <w:rPr>
              <w:del w:id="114" w:author="蔡芳媚" w:date="2025-09-04T11:34:00Z"/>
              <w:rFonts w:ascii="標楷體" w:eastAsia="標楷體" w:hAnsi="標楷體"/>
              <w:color w:val="FF0000"/>
              <w:sz w:val="28"/>
              <w:szCs w:val="28"/>
            </w:rPr>
          </w:rPrChange>
        </w:rPr>
        <w:pPrChange w:id="115" w:author="張峻源" w:date="2025-09-22T14:49:00Z">
          <w:pPr>
            <w:pStyle w:val="Textbody"/>
            <w:spacing w:before="182" w:after="182" w:line="600" w:lineRule="exact"/>
            <w:ind w:left="1418"/>
          </w:pPr>
        </w:pPrChange>
      </w:pPr>
      <w:ins w:id="116" w:author="張峻源" w:date="2025-09-22T14:48:00Z">
        <w:r w:rsidRPr="002B45FA">
          <w:rPr>
            <w:rFonts w:ascii="標楷體" w:eastAsia="標楷體" w:hAnsi="標楷體" w:hint="eastAsia"/>
            <w:sz w:val="28"/>
            <w:szCs w:val="28"/>
          </w:rPr>
          <w:t>本案動產設備清單如附件，係</w:t>
        </w:r>
      </w:ins>
      <w:ins w:id="117" w:author="張峻源" w:date="2025-09-22T14:51:00Z">
        <w:r w:rsidR="004348A8">
          <w:rPr>
            <w:rFonts w:ascii="標楷體" w:eastAsia="標楷體" w:hAnsi="標楷體" w:hint="eastAsia"/>
            <w:sz w:val="28"/>
            <w:szCs w:val="28"/>
          </w:rPr>
          <w:t>甲乙雙方</w:t>
        </w:r>
      </w:ins>
      <w:ins w:id="118" w:author="張峻源" w:date="2025-09-22T14:48:00Z">
        <w:r w:rsidRPr="002B45FA">
          <w:rPr>
            <w:rFonts w:ascii="標楷體" w:eastAsia="標楷體" w:hAnsi="標楷體" w:hint="eastAsia"/>
            <w:sz w:val="28"/>
            <w:szCs w:val="28"/>
          </w:rPr>
          <w:t>共同使用，並依「經濟部科技專案國有動產使用收費作業要點」收費。</w:t>
        </w:r>
      </w:ins>
      <w:del w:id="119" w:author="蔡芳媚" w:date="2025-09-04T11:34:00Z">
        <w:r w:rsidR="003A1824" w:rsidRPr="009A617C" w:rsidDel="00AF2008">
          <w:rPr>
            <w:rFonts w:ascii="標楷體" w:eastAsia="標楷體" w:hAnsi="標楷體" w:hint="eastAsia"/>
            <w:sz w:val="28"/>
            <w:szCs w:val="28"/>
            <w:rPrChange w:id="120" w:author="張峻源" w:date="2025-09-08T16:34:00Z">
              <w:rPr>
                <w:rFonts w:ascii="標楷體" w:eastAsia="標楷體" w:hAnsi="標楷體" w:hint="eastAsia"/>
                <w:color w:val="FF0000"/>
                <w:sz w:val="28"/>
                <w:szCs w:val="28"/>
              </w:rPr>
            </w:rPrChange>
          </w:rPr>
          <w:delText>本契約</w:delText>
        </w:r>
        <w:r w:rsidR="003A1824" w:rsidRPr="009A617C" w:rsidDel="00AF2008">
          <w:rPr>
            <w:rFonts w:ascii="標楷體" w:eastAsia="標楷體" w:hAnsi="標楷體"/>
            <w:sz w:val="28"/>
            <w:szCs w:val="28"/>
            <w:rPrChange w:id="121" w:author="張峻源" w:date="2025-09-08T16:34:00Z">
              <w:rPr>
                <w:rFonts w:ascii="標楷體" w:eastAsia="標楷體" w:hAnsi="標楷體"/>
                <w:color w:val="FF0000"/>
                <w:sz w:val="28"/>
                <w:szCs w:val="28"/>
              </w:rPr>
            </w:rPrChange>
          </w:rPr>
          <w:delText xml:space="preserve">1樓實驗室及動產設備由甲乙雙方共同使用，並應以甲方優先使 </w:delText>
        </w:r>
        <w:r w:rsidR="003A1824" w:rsidRPr="009A617C" w:rsidDel="00AF2008">
          <w:rPr>
            <w:rFonts w:ascii="標楷體" w:eastAsia="標楷體" w:hAnsi="標楷體" w:hint="eastAsia"/>
            <w:sz w:val="28"/>
            <w:szCs w:val="28"/>
            <w:rPrChange w:id="122" w:author="張峻源" w:date="2025-09-08T16:34:00Z">
              <w:rPr>
                <w:rFonts w:ascii="標楷體" w:eastAsia="標楷體" w:hAnsi="標楷體" w:hint="eastAsia"/>
                <w:color w:val="FF0000"/>
                <w:sz w:val="28"/>
                <w:szCs w:val="28"/>
              </w:rPr>
            </w:rPrChange>
          </w:rPr>
          <w:delText>用為原則。</w:delText>
        </w:r>
      </w:del>
    </w:p>
    <w:p w14:paraId="6A00B5D6" w14:textId="0F89352F" w:rsidR="00271521" w:rsidRPr="009A617C" w:rsidDel="006F39EC" w:rsidRDefault="00AF2008">
      <w:pPr>
        <w:pStyle w:val="Textbody"/>
        <w:spacing w:before="182" w:after="182" w:line="600" w:lineRule="exact"/>
        <w:ind w:leftChars="827" w:left="1985"/>
        <w:rPr>
          <w:del w:id="123" w:author="張峻源" w:date="2025-09-05T15:58:00Z"/>
          <w:rFonts w:ascii="標楷體" w:eastAsia="標楷體" w:hAnsi="標楷體"/>
          <w:sz w:val="28"/>
          <w:szCs w:val="28"/>
        </w:rPr>
        <w:pPrChange w:id="124" w:author="張峻源" w:date="2025-09-22T14:49:00Z">
          <w:pPr>
            <w:pStyle w:val="Textbody"/>
            <w:numPr>
              <w:numId w:val="128"/>
            </w:numPr>
            <w:spacing w:before="182" w:after="182" w:line="600" w:lineRule="exact"/>
            <w:ind w:left="1418" w:hanging="1418"/>
          </w:pPr>
        </w:pPrChange>
      </w:pPr>
      <w:del w:id="125" w:author="張峻源" w:date="2025-09-05T15:58:00Z">
        <w:r w:rsidRPr="009A617C" w:rsidDel="006F39EC">
          <w:rPr>
            <w:rFonts w:ascii="標楷體" w:eastAsia="標楷體" w:hAnsi="標楷體" w:hint="eastAsia"/>
            <w:sz w:val="28"/>
            <w:szCs w:val="28"/>
          </w:rPr>
          <w:delText>租賃目的及用途</w:delText>
        </w:r>
      </w:del>
      <w:ins w:id="126" w:author="蔡芳媚" w:date="2025-09-04T11:34:00Z">
        <w:del w:id="127" w:author="張峻源" w:date="2025-09-05T15:58:00Z">
          <w:r w:rsidRPr="009A617C" w:rsidDel="006F39EC">
            <w:rPr>
              <w:rFonts w:ascii="標楷體" w:eastAsia="標楷體" w:hAnsi="標楷體" w:hint="eastAsia"/>
              <w:sz w:val="28"/>
              <w:szCs w:val="28"/>
            </w:rPr>
            <w:delText>國有動產</w:delText>
          </w:r>
        </w:del>
      </w:ins>
      <w:ins w:id="128" w:author="蔡芳媚" w:date="2025-09-04T11:39:00Z">
        <w:del w:id="129" w:author="張峻源" w:date="2025-09-05T15:58:00Z">
          <w:r w:rsidRPr="009A617C" w:rsidDel="006F39EC">
            <w:rPr>
              <w:rFonts w:ascii="標楷體" w:eastAsia="標楷體" w:hAnsi="標楷體" w:hint="eastAsia"/>
              <w:sz w:val="28"/>
              <w:szCs w:val="28"/>
            </w:rPr>
            <w:delText>設備</w:delText>
          </w:r>
        </w:del>
      </w:ins>
      <w:ins w:id="130" w:author="蔡芳媚" w:date="2025-09-04T11:34:00Z">
        <w:del w:id="131" w:author="張峻源" w:date="2025-09-05T15:58:00Z">
          <w:r w:rsidRPr="009A617C" w:rsidDel="006F39EC">
            <w:rPr>
              <w:rFonts w:ascii="標楷體" w:eastAsia="標楷體" w:hAnsi="標楷體" w:hint="eastAsia"/>
              <w:sz w:val="28"/>
              <w:szCs w:val="28"/>
            </w:rPr>
            <w:delText>使用規定</w:delText>
          </w:r>
        </w:del>
      </w:ins>
    </w:p>
    <w:p w14:paraId="384CBAF8" w14:textId="0F7D4086" w:rsidR="00D33232" w:rsidRPr="009A617C" w:rsidDel="006F39EC" w:rsidRDefault="00664046">
      <w:pPr>
        <w:pStyle w:val="Textbody"/>
        <w:spacing w:before="182" w:after="182" w:line="600" w:lineRule="exact"/>
        <w:ind w:leftChars="827" w:left="1985"/>
        <w:rPr>
          <w:ins w:id="132" w:author="蔡芳媚" w:date="2025-09-04T11:43:00Z"/>
          <w:del w:id="133" w:author="張峻源" w:date="2025-09-05T15:58:00Z"/>
          <w:rFonts w:ascii="標楷體" w:eastAsia="標楷體" w:hAnsi="標楷體"/>
          <w:sz w:val="28"/>
          <w:szCs w:val="28"/>
        </w:rPr>
        <w:pPrChange w:id="134" w:author="張峻源" w:date="2025-09-22T14:49:00Z">
          <w:pPr>
            <w:pStyle w:val="Textbody"/>
            <w:spacing w:before="182" w:after="182" w:line="600" w:lineRule="exact"/>
            <w:ind w:left="1418"/>
          </w:pPr>
        </w:pPrChange>
      </w:pPr>
      <w:del w:id="135" w:author="張峻源" w:date="2025-09-05T15:58:00Z">
        <w:r w:rsidRPr="009A617C" w:rsidDel="006F39EC">
          <w:rPr>
            <w:rFonts w:ascii="標楷體" w:eastAsia="標楷體" w:hAnsi="標楷體" w:hint="eastAsia"/>
            <w:sz w:val="28"/>
            <w:szCs w:val="28"/>
          </w:rPr>
          <w:delText>本案標的</w:delText>
        </w:r>
        <w:r w:rsidRPr="009A617C" w:rsidDel="006F39EC">
          <w:rPr>
            <w:rFonts w:ascii="標楷體" w:eastAsia="標楷體" w:hAnsi="標楷體"/>
            <w:sz w:val="28"/>
            <w:szCs w:val="28"/>
          </w:rPr>
          <w:delText>1</w:delText>
        </w:r>
        <w:r w:rsidR="00EC38EA" w:rsidRPr="009A617C" w:rsidDel="006F39EC">
          <w:rPr>
            <w:rFonts w:ascii="標楷體" w:eastAsia="標楷體" w:hAnsi="標楷體" w:hint="eastAsia"/>
            <w:sz w:val="28"/>
            <w:szCs w:val="28"/>
            <w:rPrChange w:id="136" w:author="張峻源" w:date="2025-09-08T16:34:00Z">
              <w:rPr>
                <w:rFonts w:ascii="標楷體" w:eastAsia="標楷體" w:hAnsi="標楷體" w:hint="eastAsia"/>
                <w:color w:val="FF0000"/>
                <w:sz w:val="28"/>
                <w:szCs w:val="28"/>
              </w:rPr>
            </w:rPrChange>
          </w:rPr>
          <w:delText>樓</w:delText>
        </w:r>
        <w:r w:rsidRPr="009A617C" w:rsidDel="006F39EC">
          <w:rPr>
            <w:rFonts w:ascii="標楷體" w:eastAsia="標楷體" w:hAnsi="標楷體"/>
            <w:sz w:val="28"/>
            <w:szCs w:val="28"/>
          </w:rPr>
          <w:delText>實驗室係甲方執行政府科技計畫及商品市場監督等相關業務之使用場域</w:delText>
        </w:r>
        <w:r w:rsidRPr="009A617C" w:rsidDel="006F39EC">
          <w:rPr>
            <w:rFonts w:ascii="標楷體" w:eastAsia="標楷體" w:hAnsi="標楷體" w:hint="eastAsia"/>
            <w:sz w:val="28"/>
            <w:szCs w:val="28"/>
          </w:rPr>
          <w:delText>。</w:delText>
        </w:r>
      </w:del>
      <w:ins w:id="137" w:author="蔡芳媚" w:date="2025-09-04T11:35:00Z">
        <w:del w:id="138" w:author="張峻源" w:date="2025-09-05T15:58:00Z">
          <w:r w:rsidR="00AF2008" w:rsidRPr="009A617C" w:rsidDel="006F39EC">
            <w:rPr>
              <w:rFonts w:ascii="標楷體" w:eastAsia="標楷體" w:hAnsi="標楷體" w:hint="eastAsia"/>
              <w:sz w:val="28"/>
              <w:szCs w:val="28"/>
            </w:rPr>
            <w:delText>，</w:delText>
          </w:r>
        </w:del>
      </w:ins>
      <w:del w:id="139" w:author="張峻源" w:date="2025-09-05T15:58:00Z">
        <w:r w:rsidRPr="009A617C" w:rsidDel="006F39EC">
          <w:rPr>
            <w:rFonts w:ascii="標楷體" w:eastAsia="標楷體" w:hAnsi="標楷體" w:hint="eastAsia"/>
            <w:sz w:val="28"/>
            <w:szCs w:val="28"/>
          </w:rPr>
          <w:delText>為活化國有財產並提高稼動率，</w:delText>
        </w:r>
        <w:r w:rsidR="00AD3F67" w:rsidRPr="009A617C" w:rsidDel="006F39EC">
          <w:rPr>
            <w:rFonts w:ascii="標楷體" w:eastAsia="標楷體" w:hAnsi="標楷體" w:hint="eastAsia"/>
            <w:sz w:val="28"/>
            <w:szCs w:val="28"/>
          </w:rPr>
          <w:delText>於甲方使用之餘，</w:delText>
        </w:r>
        <w:r w:rsidRPr="009A617C" w:rsidDel="006F39EC">
          <w:rPr>
            <w:rFonts w:ascii="標楷體" w:eastAsia="標楷體" w:hAnsi="標楷體" w:hint="eastAsia"/>
            <w:sz w:val="28"/>
            <w:szCs w:val="28"/>
          </w:rPr>
          <w:delText>開放兼由</w:delText>
        </w:r>
        <w:r w:rsidR="00CD2645" w:rsidRPr="009A617C" w:rsidDel="006F39EC">
          <w:rPr>
            <w:rFonts w:ascii="標楷體" w:eastAsia="標楷體" w:hAnsi="標楷體" w:hint="eastAsia"/>
            <w:sz w:val="28"/>
            <w:szCs w:val="28"/>
          </w:rPr>
          <w:delText>乙方從事儲能系統及車用鋰電池等商品檢</w:delText>
        </w:r>
        <w:r w:rsidR="00CD2645" w:rsidRPr="009A617C" w:rsidDel="006F39EC">
          <w:rPr>
            <w:rFonts w:ascii="標楷體" w:eastAsia="標楷體" w:hAnsi="標楷體"/>
            <w:sz w:val="28"/>
            <w:szCs w:val="28"/>
          </w:rPr>
          <w:delText>(試)驗服務使用</w:delText>
        </w:r>
      </w:del>
      <w:ins w:id="140" w:author="蔡芳媚" w:date="2025-09-04T11:35:00Z">
        <w:del w:id="141" w:author="張峻源" w:date="2025-09-05T15:58:00Z">
          <w:r w:rsidR="00AF2008" w:rsidRPr="009A617C" w:rsidDel="006F39EC">
            <w:rPr>
              <w:rFonts w:ascii="標楷體" w:eastAsia="標楷體" w:hAnsi="標楷體" w:hint="eastAsia"/>
              <w:sz w:val="28"/>
              <w:szCs w:val="28"/>
            </w:rPr>
            <w:delText>，</w:delText>
          </w:r>
        </w:del>
      </w:ins>
      <w:ins w:id="142" w:author="蔡芳媚" w:date="2025-09-04T11:37:00Z">
        <w:del w:id="143" w:author="張峻源" w:date="2025-09-05T15:58:00Z">
          <w:r w:rsidR="00AF2008" w:rsidRPr="009A617C" w:rsidDel="006F39EC">
            <w:rPr>
              <w:rFonts w:ascii="標楷體" w:eastAsia="標楷體" w:hAnsi="標楷體" w:hint="eastAsia"/>
              <w:sz w:val="28"/>
              <w:szCs w:val="28"/>
            </w:rPr>
            <w:delText>乙方如有使用前條第二項</w:delText>
          </w:r>
        </w:del>
      </w:ins>
      <w:ins w:id="144" w:author="蔡芳媚" w:date="2025-09-04T11:38:00Z">
        <w:del w:id="145" w:author="張峻源" w:date="2025-09-05T15:58:00Z">
          <w:r w:rsidR="00AF2008" w:rsidRPr="009A617C" w:rsidDel="006F39EC">
            <w:rPr>
              <w:rFonts w:ascii="標楷體" w:eastAsia="標楷體" w:hAnsi="標楷體" w:hint="eastAsia"/>
              <w:sz w:val="28"/>
              <w:szCs w:val="28"/>
            </w:rPr>
            <w:delText>附件</w:delText>
          </w:r>
        </w:del>
      </w:ins>
      <w:ins w:id="146" w:author="蔡芳媚" w:date="2025-09-04T11:37:00Z">
        <w:del w:id="147" w:author="張峻源" w:date="2025-09-05T15:58:00Z">
          <w:r w:rsidR="00AF2008" w:rsidRPr="009A617C" w:rsidDel="006F39EC">
            <w:rPr>
              <w:rFonts w:ascii="標楷體" w:eastAsia="標楷體" w:hAnsi="標楷體" w:hint="eastAsia"/>
              <w:sz w:val="28"/>
              <w:szCs w:val="28"/>
            </w:rPr>
            <w:delText>之國有動產</w:delText>
          </w:r>
        </w:del>
      </w:ins>
      <w:ins w:id="148" w:author="蔡芳媚" w:date="2025-09-04T11:38:00Z">
        <w:del w:id="149" w:author="張峻源" w:date="2025-09-05T15:58:00Z">
          <w:r w:rsidR="00AF2008" w:rsidRPr="009A617C" w:rsidDel="006F39EC">
            <w:rPr>
              <w:rFonts w:ascii="標楷體" w:eastAsia="標楷體" w:hAnsi="標楷體" w:hint="eastAsia"/>
              <w:sz w:val="28"/>
              <w:szCs w:val="28"/>
            </w:rPr>
            <w:delText>設備</w:delText>
          </w:r>
        </w:del>
      </w:ins>
      <w:ins w:id="150" w:author="蔡芳媚" w:date="2025-09-04T11:37:00Z">
        <w:del w:id="151" w:author="張峻源" w:date="2025-09-05T15:58:00Z">
          <w:r w:rsidR="00AF2008" w:rsidRPr="009A617C" w:rsidDel="006F39EC">
            <w:rPr>
              <w:rFonts w:ascii="標楷體" w:eastAsia="標楷體" w:hAnsi="標楷體" w:hint="eastAsia"/>
              <w:sz w:val="28"/>
              <w:szCs w:val="28"/>
            </w:rPr>
            <w:delText>，</w:delText>
          </w:r>
        </w:del>
      </w:ins>
      <w:ins w:id="152" w:author="蔡芳媚" w:date="2025-09-04T11:40:00Z">
        <w:del w:id="153" w:author="張峻源" w:date="2025-09-05T15:58:00Z">
          <w:r w:rsidR="00412DD0" w:rsidRPr="009A617C" w:rsidDel="006F39EC">
            <w:rPr>
              <w:rFonts w:ascii="標楷體" w:eastAsia="標楷體" w:hAnsi="標楷體" w:hint="eastAsia"/>
              <w:sz w:val="28"/>
              <w:szCs w:val="28"/>
            </w:rPr>
            <w:delText>應</w:delText>
          </w:r>
        </w:del>
      </w:ins>
      <w:ins w:id="154" w:author="蔡芳媚" w:date="2025-09-04T11:43:00Z">
        <w:del w:id="155" w:author="張峻源" w:date="2025-09-05T15:58:00Z">
          <w:r w:rsidR="00412DD0" w:rsidRPr="009A617C" w:rsidDel="006F39EC">
            <w:rPr>
              <w:rFonts w:ascii="標楷體" w:eastAsia="標楷體" w:hAnsi="標楷體" w:hint="eastAsia"/>
              <w:sz w:val="28"/>
              <w:szCs w:val="28"/>
            </w:rPr>
            <w:delText>依下列規定繳交使用費，並</w:delText>
          </w:r>
        </w:del>
      </w:ins>
      <w:ins w:id="156" w:author="蔡芳媚" w:date="2025-09-04T11:40:00Z">
        <w:del w:id="157" w:author="張峻源" w:date="2025-09-05T15:58:00Z">
          <w:r w:rsidR="00412DD0" w:rsidRPr="009A617C" w:rsidDel="006F39EC">
            <w:rPr>
              <w:rFonts w:ascii="標楷體" w:eastAsia="標楷體" w:hAnsi="標楷體" w:hint="eastAsia"/>
              <w:sz w:val="28"/>
              <w:szCs w:val="28"/>
            </w:rPr>
            <w:delText>依</w:delText>
          </w:r>
        </w:del>
      </w:ins>
      <w:ins w:id="158" w:author="蔡芳媚" w:date="2025-09-04T11:37:00Z">
        <w:del w:id="159" w:author="張峻源" w:date="2025-09-05T15:58:00Z">
          <w:r w:rsidR="00AF2008" w:rsidRPr="009A617C" w:rsidDel="006F39EC">
            <w:rPr>
              <w:rFonts w:ascii="標楷體" w:eastAsia="標楷體" w:hAnsi="標楷體" w:hint="eastAsia"/>
              <w:sz w:val="28"/>
              <w:szCs w:val="28"/>
            </w:rPr>
            <w:delText>契約第十</w:delText>
          </w:r>
        </w:del>
      </w:ins>
      <w:ins w:id="160" w:author="蔡芳媚" w:date="2025-09-04T11:46:00Z">
        <w:del w:id="161" w:author="張峻源" w:date="2025-09-05T15:58:00Z">
          <w:r w:rsidR="00412DD0" w:rsidRPr="009A617C" w:rsidDel="006F39EC">
            <w:rPr>
              <w:rFonts w:ascii="標楷體" w:eastAsia="標楷體" w:hAnsi="標楷體" w:hint="eastAsia"/>
              <w:sz w:val="28"/>
              <w:szCs w:val="28"/>
            </w:rPr>
            <w:delText>四</w:delText>
          </w:r>
        </w:del>
      </w:ins>
      <w:ins w:id="162" w:author="蔡芳媚" w:date="2025-09-04T11:37:00Z">
        <w:del w:id="163" w:author="張峻源" w:date="2025-09-05T15:58:00Z">
          <w:r w:rsidR="00AF2008" w:rsidRPr="009A617C" w:rsidDel="006F39EC">
            <w:rPr>
              <w:rFonts w:ascii="標楷體" w:eastAsia="標楷體" w:hAnsi="標楷體" w:hint="eastAsia"/>
              <w:sz w:val="28"/>
              <w:szCs w:val="28"/>
            </w:rPr>
            <w:delText>條</w:delText>
          </w:r>
        </w:del>
      </w:ins>
      <w:ins w:id="164" w:author="蔡芳媚" w:date="2025-09-04T11:40:00Z">
        <w:del w:id="165" w:author="張峻源" w:date="2025-09-05T15:58:00Z">
          <w:r w:rsidR="00412DD0" w:rsidRPr="009A617C" w:rsidDel="006F39EC">
            <w:rPr>
              <w:rFonts w:ascii="標楷體" w:eastAsia="標楷體" w:hAnsi="標楷體" w:hint="eastAsia"/>
              <w:sz w:val="28"/>
              <w:szCs w:val="28"/>
            </w:rPr>
            <w:delText>辦理</w:delText>
          </w:r>
        </w:del>
      </w:ins>
      <w:del w:id="166" w:author="張峻源" w:date="2025-09-05T15:58:00Z">
        <w:r w:rsidR="00CD2645" w:rsidRPr="009A617C" w:rsidDel="006F39EC">
          <w:rPr>
            <w:rFonts w:ascii="標楷體" w:eastAsia="標楷體" w:hAnsi="標楷體"/>
            <w:sz w:val="28"/>
            <w:szCs w:val="28"/>
          </w:rPr>
          <w:delText>。</w:delText>
        </w:r>
      </w:del>
    </w:p>
    <w:p w14:paraId="04166406" w14:textId="02DDC0A1" w:rsidR="00412DD0" w:rsidRPr="009A617C" w:rsidDel="006F39EC" w:rsidRDefault="00412DD0">
      <w:pPr>
        <w:pStyle w:val="Textbody"/>
        <w:spacing w:line="600" w:lineRule="exact"/>
        <w:ind w:leftChars="827" w:left="1985"/>
        <w:rPr>
          <w:ins w:id="167" w:author="蔡芳媚" w:date="2025-09-04T14:45:00Z"/>
          <w:del w:id="168" w:author="張峻源" w:date="2025-09-05T15:58:00Z"/>
          <w:rFonts w:ascii="標楷體" w:eastAsia="標楷體" w:hAnsi="標楷體"/>
          <w:sz w:val="28"/>
          <w:szCs w:val="28"/>
          <w:rPrChange w:id="169" w:author="張峻源" w:date="2025-09-08T16:34:00Z">
            <w:rPr>
              <w:ins w:id="170" w:author="蔡芳媚" w:date="2025-09-04T14:45:00Z"/>
              <w:del w:id="171" w:author="張峻源" w:date="2025-09-05T15:58:00Z"/>
              <w:rFonts w:ascii="標楷體" w:eastAsia="標楷體" w:hAnsi="標楷體"/>
              <w:color w:val="FF0000"/>
              <w:sz w:val="28"/>
              <w:szCs w:val="28"/>
            </w:rPr>
          </w:rPrChange>
        </w:rPr>
        <w:pPrChange w:id="172" w:author="張峻源" w:date="2025-09-22T14:49:00Z">
          <w:pPr>
            <w:pStyle w:val="Textbody"/>
            <w:numPr>
              <w:numId w:val="160"/>
            </w:numPr>
            <w:spacing w:line="600" w:lineRule="exact"/>
            <w:ind w:left="2160" w:hanging="720"/>
          </w:pPr>
        </w:pPrChange>
      </w:pPr>
      <w:ins w:id="173" w:author="蔡芳媚" w:date="2025-09-04T11:43:00Z">
        <w:del w:id="174" w:author="張峻源" w:date="2025-09-05T15:58:00Z">
          <w:r w:rsidRPr="009A617C" w:rsidDel="006F39EC">
            <w:rPr>
              <w:rFonts w:ascii="標楷體" w:eastAsia="標楷體" w:hAnsi="標楷體" w:hint="eastAsia"/>
              <w:sz w:val="28"/>
              <w:szCs w:val="28"/>
            </w:rPr>
            <w:delText>乙方使用甲方之動產設備，</w:delText>
          </w:r>
          <w:r w:rsidRPr="009A617C" w:rsidDel="006F39EC">
            <w:rPr>
              <w:rFonts w:ascii="標楷體" w:eastAsia="標楷體" w:hAnsi="標楷體" w:hint="eastAsia"/>
              <w:sz w:val="28"/>
              <w:szCs w:val="28"/>
              <w:rPrChange w:id="175" w:author="張峻源" w:date="2025-09-08T16:34:00Z">
                <w:rPr>
                  <w:rFonts w:ascii="標楷體" w:eastAsia="標楷體" w:hAnsi="標楷體" w:hint="eastAsia"/>
                  <w:color w:val="FF0000"/>
                  <w:sz w:val="28"/>
                  <w:szCs w:val="28"/>
                </w:rPr>
              </w:rPrChange>
            </w:rPr>
            <w:delText>應紀錄使用時數</w:delText>
          </w:r>
          <w:r w:rsidRPr="009A617C" w:rsidDel="006F39EC">
            <w:rPr>
              <w:rFonts w:ascii="標楷體" w:eastAsia="標楷體" w:hAnsi="標楷體" w:hint="eastAsia"/>
              <w:sz w:val="28"/>
              <w:szCs w:val="28"/>
            </w:rPr>
            <w:delText>並依據「經濟部科技專案國有動產使用收費作業要點」規定，</w:delText>
          </w:r>
          <w:r w:rsidRPr="009A617C" w:rsidDel="006F39EC">
            <w:rPr>
              <w:rFonts w:ascii="標楷體" w:eastAsia="標楷體" w:hAnsi="標楷體" w:hint="eastAsia"/>
              <w:sz w:val="28"/>
              <w:szCs w:val="28"/>
              <w:rPrChange w:id="176" w:author="張峻源" w:date="2025-09-08T16:34:00Z">
                <w:rPr>
                  <w:rFonts w:ascii="標楷體" w:eastAsia="標楷體" w:hAnsi="標楷體" w:hint="eastAsia"/>
                  <w:color w:val="FF0000"/>
                  <w:sz w:val="28"/>
                  <w:szCs w:val="28"/>
                </w:rPr>
              </w:rPrChange>
            </w:rPr>
            <w:delText>按本契約第十四</w:delText>
          </w:r>
          <w:r w:rsidRPr="009A617C" w:rsidDel="006F39EC">
            <w:rPr>
              <w:rFonts w:ascii="標楷體" w:eastAsia="標楷體" w:hAnsi="標楷體"/>
              <w:sz w:val="28"/>
              <w:szCs w:val="28"/>
              <w:rPrChange w:id="177" w:author="張峻源" w:date="2025-09-08T16:34:00Z">
                <w:rPr>
                  <w:rFonts w:ascii="標楷體" w:eastAsia="標楷體" w:hAnsi="標楷體"/>
                  <w:color w:val="FF0000"/>
                  <w:sz w:val="28"/>
                  <w:szCs w:val="28"/>
                </w:rPr>
              </w:rPrChange>
            </w:rPr>
            <w:delText>條第</w:delText>
          </w:r>
          <w:r w:rsidRPr="009A617C" w:rsidDel="006F39EC">
            <w:rPr>
              <w:rFonts w:ascii="標楷體" w:eastAsia="標楷體" w:hAnsi="標楷體" w:hint="eastAsia"/>
              <w:sz w:val="28"/>
              <w:szCs w:val="28"/>
              <w:rPrChange w:id="178" w:author="張峻源" w:date="2025-09-08T16:34:00Z">
                <w:rPr>
                  <w:rFonts w:ascii="標楷體" w:eastAsia="標楷體" w:hAnsi="標楷體" w:hint="eastAsia"/>
                  <w:color w:val="FF0000"/>
                  <w:sz w:val="28"/>
                  <w:szCs w:val="28"/>
                </w:rPr>
              </w:rPrChange>
            </w:rPr>
            <w:delText>二</w:delText>
          </w:r>
        </w:del>
      </w:ins>
      <w:ins w:id="179" w:author="蔡芳媚" w:date="2025-09-04T11:44:00Z">
        <w:del w:id="180" w:author="張峻源" w:date="2025-09-05T15:58:00Z">
          <w:r w:rsidRPr="009A617C" w:rsidDel="006F39EC">
            <w:rPr>
              <w:rFonts w:ascii="標楷體" w:eastAsia="標楷體" w:hAnsi="標楷體" w:hint="eastAsia"/>
              <w:sz w:val="28"/>
              <w:szCs w:val="28"/>
              <w:rPrChange w:id="181" w:author="張峻源" w:date="2025-09-08T16:34:00Z">
                <w:rPr>
                  <w:rFonts w:ascii="標楷體" w:eastAsia="標楷體" w:hAnsi="標楷體" w:hint="eastAsia"/>
                  <w:color w:val="FF0000"/>
                  <w:sz w:val="28"/>
                  <w:szCs w:val="28"/>
                </w:rPr>
              </w:rPrChange>
            </w:rPr>
            <w:delText>項</w:delText>
          </w:r>
        </w:del>
      </w:ins>
      <w:ins w:id="182" w:author="蔡芳媚" w:date="2025-09-04T11:43:00Z">
        <w:del w:id="183" w:author="張峻源" w:date="2025-09-05T15:58:00Z">
          <w:r w:rsidRPr="009A617C" w:rsidDel="006F39EC">
            <w:rPr>
              <w:rFonts w:ascii="標楷體" w:eastAsia="標楷體" w:hAnsi="標楷體"/>
              <w:sz w:val="28"/>
              <w:szCs w:val="28"/>
              <w:rPrChange w:id="184" w:author="張峻源" w:date="2025-09-08T16:34:00Z">
                <w:rPr>
                  <w:rFonts w:ascii="標楷體" w:eastAsia="標楷體" w:hAnsi="標楷體"/>
                  <w:color w:val="FF0000"/>
                  <w:sz w:val="28"/>
                  <w:szCs w:val="28"/>
                </w:rPr>
              </w:rPrChange>
            </w:rPr>
            <w:delText>規定</w:delText>
          </w:r>
        </w:del>
      </w:ins>
      <w:ins w:id="185" w:author="蔡芳媚" w:date="2025-09-04T15:32:00Z">
        <w:del w:id="186" w:author="張峻源" w:date="2025-09-05T15:58:00Z">
          <w:r w:rsidR="008C1C4E" w:rsidRPr="009A617C" w:rsidDel="006F39EC">
            <w:rPr>
              <w:rFonts w:ascii="標楷體" w:eastAsia="標楷體" w:hAnsi="標楷體" w:hint="eastAsia"/>
              <w:sz w:val="28"/>
              <w:szCs w:val="28"/>
              <w:rPrChange w:id="187" w:author="張峻源" w:date="2025-09-08T16:34:00Z">
                <w:rPr>
                  <w:rFonts w:ascii="標楷體" w:eastAsia="標楷體" w:hAnsi="標楷體" w:hint="eastAsia"/>
                  <w:color w:val="FF0000"/>
                  <w:sz w:val="28"/>
                  <w:szCs w:val="28"/>
                </w:rPr>
              </w:rPrChange>
            </w:rPr>
            <w:delText>計</w:delText>
          </w:r>
        </w:del>
      </w:ins>
      <w:ins w:id="188" w:author="蔡芳媚" w:date="2025-09-04T11:43:00Z">
        <w:del w:id="189" w:author="張峻源" w:date="2025-09-05T15:58:00Z">
          <w:r w:rsidRPr="009A617C" w:rsidDel="006F39EC">
            <w:rPr>
              <w:rFonts w:ascii="標楷體" w:eastAsia="標楷體" w:hAnsi="標楷體"/>
              <w:sz w:val="28"/>
              <w:szCs w:val="28"/>
              <w:rPrChange w:id="190" w:author="張峻源" w:date="2025-09-08T16:34:00Z">
                <w:rPr>
                  <w:rFonts w:ascii="標楷體" w:eastAsia="標楷體" w:hAnsi="標楷體"/>
                  <w:color w:val="FF0000"/>
                  <w:sz w:val="28"/>
                  <w:szCs w:val="28"/>
                </w:rPr>
              </w:rPrChange>
            </w:rPr>
            <w:delText>算時數</w:delText>
          </w:r>
        </w:del>
      </w:ins>
      <w:ins w:id="191" w:author="蔡芳媚" w:date="2025-09-04T15:32:00Z">
        <w:del w:id="192" w:author="張峻源" w:date="2025-09-05T15:58:00Z">
          <w:r w:rsidR="008C1C4E" w:rsidRPr="009A617C" w:rsidDel="006F39EC">
            <w:rPr>
              <w:rFonts w:ascii="標楷體" w:eastAsia="標楷體" w:hAnsi="標楷體" w:hint="eastAsia"/>
              <w:sz w:val="28"/>
              <w:szCs w:val="28"/>
              <w:rPrChange w:id="193" w:author="張峻源" w:date="2025-09-08T16:34:00Z">
                <w:rPr>
                  <w:rFonts w:ascii="標楷體" w:eastAsia="標楷體" w:hAnsi="標楷體" w:hint="eastAsia"/>
                  <w:color w:val="FF0000"/>
                  <w:sz w:val="28"/>
                  <w:szCs w:val="28"/>
                </w:rPr>
              </w:rPrChange>
            </w:rPr>
            <w:delText>後</w:delText>
          </w:r>
        </w:del>
      </w:ins>
      <w:ins w:id="194" w:author="蔡芳媚" w:date="2025-09-04T11:43:00Z">
        <w:del w:id="195" w:author="張峻源" w:date="2025-09-05T15:58:00Z">
          <w:r w:rsidRPr="009A617C" w:rsidDel="006F39EC">
            <w:rPr>
              <w:rFonts w:ascii="標楷體" w:eastAsia="標楷體" w:hAnsi="標楷體" w:hint="eastAsia"/>
              <w:sz w:val="28"/>
              <w:szCs w:val="28"/>
            </w:rPr>
            <w:delText>繳交動產</w:delText>
          </w:r>
          <w:r w:rsidRPr="009A617C" w:rsidDel="006F39EC">
            <w:rPr>
              <w:rFonts w:ascii="標楷體" w:eastAsia="標楷體" w:hAnsi="標楷體" w:hint="eastAsia"/>
              <w:sz w:val="28"/>
              <w:szCs w:val="28"/>
              <w:rPrChange w:id="196" w:author="張峻源" w:date="2025-09-08T16:34:00Z">
                <w:rPr>
                  <w:rFonts w:ascii="標楷體" w:eastAsia="標楷體" w:hAnsi="標楷體" w:hint="eastAsia"/>
                  <w:color w:val="FF0000"/>
                  <w:sz w:val="28"/>
                  <w:szCs w:val="28"/>
                </w:rPr>
              </w:rPrChange>
            </w:rPr>
            <w:delText>使用費</w:delText>
          </w:r>
          <w:r w:rsidRPr="009A617C" w:rsidDel="006F39EC">
            <w:rPr>
              <w:rFonts w:ascii="標楷體" w:eastAsia="標楷體" w:hAnsi="標楷體" w:hint="eastAsia"/>
              <w:sz w:val="28"/>
              <w:szCs w:val="28"/>
            </w:rPr>
            <w:delText>。</w:delText>
          </w:r>
        </w:del>
      </w:ins>
      <w:ins w:id="197" w:author="蔡芳媚" w:date="2025-09-04T11:44:00Z">
        <w:del w:id="198" w:author="張峻源" w:date="2025-09-05T15:58:00Z">
          <w:r w:rsidRPr="009A617C" w:rsidDel="006F39EC">
            <w:rPr>
              <w:rFonts w:ascii="標楷體" w:eastAsia="標楷體" w:hAnsi="標楷體" w:hint="eastAsia"/>
              <w:sz w:val="28"/>
              <w:szCs w:val="28"/>
            </w:rPr>
            <w:delText>以</w:delText>
          </w:r>
        </w:del>
      </w:ins>
      <w:ins w:id="199" w:author="蔡芳媚" w:date="2025-09-04T11:43:00Z">
        <w:del w:id="200" w:author="張峻源" w:date="2025-09-05T15:58:00Z">
          <w:r w:rsidRPr="009A617C" w:rsidDel="006F39EC">
            <w:rPr>
              <w:rFonts w:ascii="標楷體" w:eastAsia="標楷體" w:hAnsi="標楷體"/>
              <w:sz w:val="28"/>
              <w:szCs w:val="28"/>
            </w:rPr>
            <w:delText>3個月</w:delText>
          </w:r>
          <w:r w:rsidRPr="009A617C" w:rsidDel="006F39EC">
            <w:rPr>
              <w:rFonts w:ascii="標楷體" w:eastAsia="標楷體" w:hAnsi="標楷體" w:hint="eastAsia"/>
              <w:sz w:val="28"/>
              <w:szCs w:val="28"/>
            </w:rPr>
            <w:delText>為一期</w:delText>
          </w:r>
          <w:r w:rsidRPr="009A617C" w:rsidDel="006F39EC">
            <w:rPr>
              <w:rFonts w:ascii="標楷體" w:eastAsia="標楷體" w:hAnsi="標楷體" w:hint="eastAsia"/>
              <w:sz w:val="28"/>
              <w:szCs w:val="28"/>
              <w:rPrChange w:id="201" w:author="張峻源" w:date="2025-09-08T16:34:00Z">
                <w:rPr>
                  <w:rFonts w:ascii="標楷體" w:eastAsia="標楷體" w:hAnsi="標楷體" w:hint="eastAsia"/>
                  <w:color w:val="FF0000"/>
                  <w:sz w:val="28"/>
                  <w:szCs w:val="28"/>
                </w:rPr>
              </w:rPrChange>
            </w:rPr>
            <w:delText>繳納</w:delText>
          </w:r>
          <w:r w:rsidRPr="009A617C" w:rsidDel="006F39EC">
            <w:rPr>
              <w:rFonts w:ascii="標楷體" w:eastAsia="標楷體" w:hAnsi="標楷體"/>
              <w:sz w:val="28"/>
              <w:szCs w:val="28"/>
            </w:rPr>
            <w:delText>，</w:delText>
          </w:r>
          <w:r w:rsidRPr="009A617C" w:rsidDel="006F39EC">
            <w:rPr>
              <w:rFonts w:ascii="標楷體" w:eastAsia="標楷體" w:hAnsi="標楷體"/>
              <w:sz w:val="28"/>
              <w:szCs w:val="28"/>
              <w:rPrChange w:id="202" w:author="張峻源" w:date="2025-09-08T16:34:00Z">
                <w:rPr>
                  <w:rFonts w:ascii="標楷體" w:eastAsia="標楷體" w:hAnsi="標楷體"/>
                  <w:color w:val="FF0000"/>
                  <w:sz w:val="28"/>
                  <w:szCs w:val="28"/>
                </w:rPr>
              </w:rPrChange>
            </w:rPr>
            <w:delText>於每期之始日起算20日內</w:delText>
          </w:r>
          <w:r w:rsidRPr="009A617C" w:rsidDel="006F39EC">
            <w:rPr>
              <w:rFonts w:ascii="標楷體" w:eastAsia="標楷體" w:hAnsi="標楷體" w:hint="eastAsia"/>
              <w:sz w:val="28"/>
              <w:szCs w:val="28"/>
              <w:rPrChange w:id="203" w:author="張峻源" w:date="2025-09-08T16:34:00Z">
                <w:rPr>
                  <w:rFonts w:ascii="標楷體" w:eastAsia="標楷體" w:hAnsi="標楷體" w:hint="eastAsia"/>
                  <w:color w:val="FF0000"/>
                  <w:sz w:val="28"/>
                  <w:szCs w:val="28"/>
                </w:rPr>
              </w:rPrChange>
            </w:rPr>
            <w:delText>，繳納前一期之使用費，惟每年度終了當期截至</w:delText>
          </w:r>
          <w:r w:rsidRPr="009A617C" w:rsidDel="006F39EC">
            <w:rPr>
              <w:rFonts w:ascii="標楷體" w:eastAsia="標楷體" w:hAnsi="標楷體"/>
              <w:sz w:val="28"/>
              <w:szCs w:val="28"/>
              <w:rPrChange w:id="204" w:author="張峻源" w:date="2025-09-08T16:34:00Z">
                <w:rPr>
                  <w:rFonts w:ascii="標楷體" w:eastAsia="標楷體" w:hAnsi="標楷體"/>
                  <w:color w:val="FF0000"/>
                  <w:sz w:val="28"/>
                  <w:szCs w:val="28"/>
                </w:rPr>
              </w:rPrChange>
            </w:rPr>
            <w:delText>12月20日</w:delText>
          </w:r>
        </w:del>
      </w:ins>
      <w:ins w:id="205" w:author="蔡芳媚" w:date="2025-09-04T11:45:00Z">
        <w:del w:id="206" w:author="張峻源" w:date="2025-09-05T15:58:00Z">
          <w:r w:rsidRPr="009A617C" w:rsidDel="006F39EC">
            <w:rPr>
              <w:rFonts w:ascii="標楷體" w:eastAsia="標楷體" w:hAnsi="標楷體" w:hint="eastAsia"/>
              <w:sz w:val="28"/>
              <w:szCs w:val="28"/>
              <w:rPrChange w:id="207" w:author="張峻源" w:date="2025-09-08T16:34:00Z">
                <w:rPr>
                  <w:rFonts w:ascii="標楷體" w:eastAsia="標楷體" w:hAnsi="標楷體" w:hint="eastAsia"/>
                  <w:color w:val="FF0000"/>
                  <w:sz w:val="28"/>
                  <w:szCs w:val="28"/>
                </w:rPr>
              </w:rPrChange>
            </w:rPr>
            <w:delText>以</w:delText>
          </w:r>
        </w:del>
      </w:ins>
      <w:ins w:id="208" w:author="蔡芳媚" w:date="2025-09-04T11:43:00Z">
        <w:del w:id="209" w:author="張峻源" w:date="2025-09-05T15:58:00Z">
          <w:r w:rsidRPr="009A617C" w:rsidDel="006F39EC">
            <w:rPr>
              <w:rFonts w:ascii="標楷體" w:eastAsia="標楷體" w:hAnsi="標楷體" w:hint="eastAsia"/>
              <w:sz w:val="28"/>
              <w:szCs w:val="28"/>
              <w:rPrChange w:id="210" w:author="張峻源" w:date="2025-09-08T16:34:00Z">
                <w:rPr>
                  <w:rFonts w:ascii="標楷體" w:eastAsia="標楷體" w:hAnsi="標楷體" w:hint="eastAsia"/>
                  <w:color w:val="FF0000"/>
                  <w:sz w:val="28"/>
                  <w:szCs w:val="28"/>
                </w:rPr>
              </w:rPrChange>
            </w:rPr>
            <w:delText>前之</w:delText>
          </w:r>
        </w:del>
      </w:ins>
      <w:ins w:id="211" w:author="蔡芳媚" w:date="2025-09-04T15:21:00Z">
        <w:del w:id="212" w:author="張峻源" w:date="2025-09-05T15:58:00Z">
          <w:r w:rsidR="005B0228" w:rsidRPr="009A617C" w:rsidDel="006F39EC">
            <w:rPr>
              <w:rFonts w:ascii="標楷體" w:eastAsia="標楷體" w:hAnsi="標楷體" w:hint="eastAsia"/>
              <w:sz w:val="28"/>
              <w:szCs w:val="28"/>
              <w:rPrChange w:id="213" w:author="張峻源" w:date="2025-09-08T16:34:00Z">
                <w:rPr>
                  <w:rFonts w:ascii="標楷體" w:eastAsia="標楷體" w:hAnsi="標楷體" w:hint="eastAsia"/>
                  <w:color w:val="FF0000"/>
                  <w:sz w:val="28"/>
                  <w:szCs w:val="28"/>
                </w:rPr>
              </w:rPrChange>
            </w:rPr>
            <w:delText>使用費</w:delText>
          </w:r>
        </w:del>
      </w:ins>
      <w:ins w:id="214" w:author="蔡芳媚" w:date="2025-09-04T11:43:00Z">
        <w:del w:id="215" w:author="張峻源" w:date="2025-09-05T15:58:00Z">
          <w:r w:rsidRPr="009A617C" w:rsidDel="006F39EC">
            <w:rPr>
              <w:rFonts w:ascii="標楷體" w:eastAsia="標楷體" w:hAnsi="標楷體" w:hint="eastAsia"/>
              <w:sz w:val="28"/>
              <w:szCs w:val="28"/>
              <w:rPrChange w:id="216" w:author="張峻源" w:date="2025-09-08T16:34:00Z">
                <w:rPr>
                  <w:rFonts w:ascii="標楷體" w:eastAsia="標楷體" w:hAnsi="標楷體" w:hint="eastAsia"/>
                  <w:color w:val="FF0000"/>
                  <w:sz w:val="28"/>
                  <w:szCs w:val="28"/>
                </w:rPr>
              </w:rPrChange>
            </w:rPr>
            <w:delText>應於次年</w:delText>
          </w:r>
          <w:r w:rsidRPr="009A617C" w:rsidDel="006F39EC">
            <w:rPr>
              <w:rFonts w:ascii="標楷體" w:eastAsia="標楷體" w:hAnsi="標楷體"/>
              <w:sz w:val="28"/>
              <w:szCs w:val="28"/>
              <w:rPrChange w:id="217" w:author="張峻源" w:date="2025-09-08T16:34:00Z">
                <w:rPr>
                  <w:rFonts w:ascii="標楷體" w:eastAsia="標楷體" w:hAnsi="標楷體"/>
                  <w:color w:val="FF0000"/>
                  <w:sz w:val="28"/>
                  <w:szCs w:val="28"/>
                </w:rPr>
              </w:rPrChange>
            </w:rPr>
            <w:delText>1月5日前繳交</w:delText>
          </w:r>
          <w:r w:rsidRPr="009A617C" w:rsidDel="006F39EC">
            <w:rPr>
              <w:rFonts w:ascii="標楷體" w:eastAsia="標楷體" w:hAnsi="標楷體" w:hint="eastAsia"/>
              <w:sz w:val="28"/>
              <w:szCs w:val="28"/>
              <w:rPrChange w:id="218" w:author="張峻源" w:date="2025-09-08T16:34:00Z">
                <w:rPr>
                  <w:rFonts w:ascii="標楷體" w:eastAsia="標楷體" w:hAnsi="標楷體" w:hint="eastAsia"/>
                  <w:color w:val="FF0000"/>
                  <w:sz w:val="28"/>
                  <w:szCs w:val="28"/>
                </w:rPr>
              </w:rPrChange>
            </w:rPr>
            <w:delText>，</w:delText>
          </w:r>
          <w:r w:rsidRPr="009A617C" w:rsidDel="006F39EC">
            <w:rPr>
              <w:rFonts w:ascii="標楷體" w:eastAsia="標楷體" w:hAnsi="標楷體"/>
              <w:sz w:val="28"/>
              <w:szCs w:val="28"/>
              <w:rPrChange w:id="219" w:author="張峻源" w:date="2025-09-08T16:34:00Z">
                <w:rPr>
                  <w:rFonts w:ascii="標楷體" w:eastAsia="標楷體" w:hAnsi="標楷體"/>
                  <w:color w:val="FF0000"/>
                  <w:sz w:val="28"/>
                  <w:szCs w:val="28"/>
                </w:rPr>
              </w:rPrChange>
            </w:rPr>
            <w:delText>12月2</w:delText>
          </w:r>
        </w:del>
      </w:ins>
      <w:ins w:id="220" w:author="蔡芳媚" w:date="2025-09-04T11:45:00Z">
        <w:del w:id="221" w:author="張峻源" w:date="2025-09-05T15:58:00Z">
          <w:r w:rsidRPr="009A617C" w:rsidDel="006F39EC">
            <w:rPr>
              <w:rFonts w:ascii="標楷體" w:eastAsia="標楷體" w:hAnsi="標楷體"/>
              <w:sz w:val="28"/>
              <w:szCs w:val="28"/>
              <w:rPrChange w:id="222" w:author="張峻源" w:date="2025-09-08T16:34:00Z">
                <w:rPr>
                  <w:rFonts w:ascii="標楷體" w:eastAsia="標楷體" w:hAnsi="標楷體"/>
                  <w:color w:val="FF0000"/>
                  <w:sz w:val="28"/>
                  <w:szCs w:val="28"/>
                </w:rPr>
              </w:rPrChange>
            </w:rPr>
            <w:delText>1</w:delText>
          </w:r>
        </w:del>
      </w:ins>
      <w:ins w:id="223" w:author="蔡芳媚" w:date="2025-09-04T11:43:00Z">
        <w:del w:id="224" w:author="張峻源" w:date="2025-09-05T15:58:00Z">
          <w:r w:rsidRPr="009A617C" w:rsidDel="006F39EC">
            <w:rPr>
              <w:rFonts w:ascii="標楷體" w:eastAsia="標楷體" w:hAnsi="標楷體"/>
              <w:sz w:val="28"/>
              <w:szCs w:val="28"/>
              <w:rPrChange w:id="225" w:author="張峻源" w:date="2025-09-08T16:34:00Z">
                <w:rPr>
                  <w:rFonts w:ascii="標楷體" w:eastAsia="標楷體" w:hAnsi="標楷體"/>
                  <w:color w:val="FF0000"/>
                  <w:sz w:val="28"/>
                  <w:szCs w:val="28"/>
                </w:rPr>
              </w:rPrChange>
            </w:rPr>
            <w:delText>日以後之</w:delText>
          </w:r>
        </w:del>
      </w:ins>
      <w:ins w:id="226" w:author="蔡芳媚" w:date="2025-09-04T15:21:00Z">
        <w:del w:id="227" w:author="張峻源" w:date="2025-09-05T15:58:00Z">
          <w:r w:rsidR="005B0228" w:rsidRPr="009A617C" w:rsidDel="006F39EC">
            <w:rPr>
              <w:rFonts w:ascii="標楷體" w:eastAsia="標楷體" w:hAnsi="標楷體" w:hint="eastAsia"/>
              <w:sz w:val="28"/>
              <w:szCs w:val="28"/>
              <w:rPrChange w:id="228" w:author="張峻源" w:date="2025-09-08T16:34:00Z">
                <w:rPr>
                  <w:rFonts w:ascii="標楷體" w:eastAsia="標楷體" w:hAnsi="標楷體" w:hint="eastAsia"/>
                  <w:color w:val="FF0000"/>
                  <w:sz w:val="28"/>
                  <w:szCs w:val="28"/>
                </w:rPr>
              </w:rPrChange>
            </w:rPr>
            <w:delText>使用費</w:delText>
          </w:r>
        </w:del>
      </w:ins>
      <w:ins w:id="229" w:author="蔡芳媚" w:date="2025-09-04T11:43:00Z">
        <w:del w:id="230" w:author="張峻源" w:date="2025-09-05T15:58:00Z">
          <w:r w:rsidRPr="009A617C" w:rsidDel="006F39EC">
            <w:rPr>
              <w:rFonts w:ascii="標楷體" w:eastAsia="標楷體" w:hAnsi="標楷體"/>
              <w:sz w:val="28"/>
              <w:szCs w:val="28"/>
              <w:rPrChange w:id="231" w:author="張峻源" w:date="2025-09-08T16:34:00Z">
                <w:rPr>
                  <w:rFonts w:ascii="標楷體" w:eastAsia="標楷體" w:hAnsi="標楷體"/>
                  <w:color w:val="FF0000"/>
                  <w:sz w:val="28"/>
                  <w:szCs w:val="28"/>
                </w:rPr>
              </w:rPrChange>
            </w:rPr>
            <w:delText>併下期繳納。</w:delText>
          </w:r>
        </w:del>
      </w:ins>
    </w:p>
    <w:p w14:paraId="4348CAA9" w14:textId="0B2D8FED" w:rsidR="00412DD0" w:rsidRPr="009A617C" w:rsidRDefault="00412DD0">
      <w:pPr>
        <w:pStyle w:val="Textbody"/>
        <w:tabs>
          <w:tab w:val="left" w:pos="1418"/>
        </w:tabs>
        <w:spacing w:before="182" w:after="182"/>
        <w:ind w:leftChars="827" w:left="1985"/>
        <w:rPr>
          <w:rFonts w:ascii="標楷體" w:eastAsia="標楷體" w:hAnsi="標楷體"/>
          <w:sz w:val="28"/>
          <w:szCs w:val="28"/>
        </w:rPr>
        <w:pPrChange w:id="232" w:author="張峻源" w:date="2025-09-22T14:49:00Z">
          <w:pPr>
            <w:pStyle w:val="Textbody"/>
            <w:spacing w:before="182" w:after="182" w:line="600" w:lineRule="exact"/>
            <w:ind w:left="1418"/>
          </w:pPr>
        </w:pPrChange>
      </w:pPr>
      <w:ins w:id="233" w:author="蔡芳媚" w:date="2025-09-04T11:43:00Z">
        <w:del w:id="234" w:author="張峻源" w:date="2025-09-05T15:58:00Z">
          <w:r w:rsidRPr="009A617C" w:rsidDel="006F39EC">
            <w:rPr>
              <w:rFonts w:ascii="標楷體" w:eastAsia="標楷體" w:hAnsi="標楷體" w:hint="eastAsia"/>
              <w:sz w:val="28"/>
              <w:szCs w:val="28"/>
            </w:rPr>
            <w:delText>本契約附表所列設備使用費僅供參考，每年應依臺灣銀行當年度</w:delText>
          </w:r>
          <w:r w:rsidRPr="009A617C" w:rsidDel="006F39EC">
            <w:rPr>
              <w:rFonts w:ascii="標楷體" w:eastAsia="標楷體" w:hAnsi="標楷體"/>
              <w:sz w:val="28"/>
              <w:szCs w:val="28"/>
            </w:rPr>
            <w:delText>1月1日公布之基本放款利率</w:delText>
          </w:r>
          <w:r w:rsidRPr="009A617C" w:rsidDel="006F39EC">
            <w:rPr>
              <w:rFonts w:ascii="標楷體" w:eastAsia="標楷體" w:hAnsi="標楷體" w:hint="eastAsia"/>
              <w:sz w:val="28"/>
              <w:szCs w:val="28"/>
              <w:rPrChange w:id="235" w:author="張峻源" w:date="2025-09-08T16:34:00Z">
                <w:rPr>
                  <w:rFonts w:ascii="標楷體" w:eastAsia="標楷體" w:hAnsi="標楷體" w:hint="eastAsia"/>
                  <w:color w:val="FF0000"/>
                  <w:sz w:val="28"/>
                  <w:szCs w:val="28"/>
                </w:rPr>
              </w:rPrChange>
            </w:rPr>
            <w:delText>及上開作業要點規定之收費基準</w:delText>
          </w:r>
          <w:r w:rsidRPr="009A617C" w:rsidDel="006F39EC">
            <w:rPr>
              <w:rFonts w:ascii="標楷體" w:eastAsia="標楷體" w:hAnsi="標楷體"/>
              <w:sz w:val="28"/>
              <w:szCs w:val="28"/>
            </w:rPr>
            <w:delText>重新計算。</w:delText>
          </w:r>
        </w:del>
      </w:ins>
    </w:p>
    <w:p w14:paraId="72AD88F8" w14:textId="77777777" w:rsidR="00F307CB" w:rsidRPr="009A617C" w:rsidRDefault="008712FC" w:rsidP="00F307CB">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契約期間</w:t>
      </w:r>
    </w:p>
    <w:p w14:paraId="066C79E0" w14:textId="6823A456" w:rsidR="00D33232" w:rsidRPr="009A617C" w:rsidRDefault="008712FC" w:rsidP="00F307CB">
      <w:pPr>
        <w:pStyle w:val="Textbody"/>
        <w:spacing w:before="182" w:after="182" w:line="600" w:lineRule="exact"/>
        <w:ind w:left="1418"/>
        <w:rPr>
          <w:rFonts w:ascii="標楷體" w:eastAsia="標楷體" w:hAnsi="標楷體"/>
          <w:sz w:val="28"/>
          <w:szCs w:val="28"/>
        </w:rPr>
      </w:pPr>
      <w:r w:rsidRPr="009A617C">
        <w:rPr>
          <w:rFonts w:ascii="標楷體" w:eastAsia="標楷體" w:hAnsi="標楷體"/>
          <w:sz w:val="28"/>
          <w:szCs w:val="28"/>
        </w:rPr>
        <w:t>本契約自</w:t>
      </w:r>
      <w:r w:rsidR="00C225A4" w:rsidRPr="009A617C">
        <w:rPr>
          <w:rFonts w:ascii="標楷體" w:eastAsia="標楷體" w:hAnsi="標楷體" w:hint="eastAsia"/>
          <w:sz w:val="28"/>
          <w:szCs w:val="28"/>
        </w:rPr>
        <w:t>中華民國</w:t>
      </w:r>
      <w:r w:rsidR="00C225A4" w:rsidRPr="009A617C">
        <w:rPr>
          <w:rFonts w:ascii="標楷體" w:eastAsia="標楷體" w:hAnsi="標楷體"/>
          <w:sz w:val="28"/>
          <w:szCs w:val="28"/>
        </w:rPr>
        <w:t>115年1月1日</w:t>
      </w:r>
      <w:r w:rsidRPr="009A617C">
        <w:rPr>
          <w:rFonts w:ascii="標楷體" w:eastAsia="標楷體" w:hAnsi="標楷體"/>
          <w:sz w:val="28"/>
          <w:szCs w:val="28"/>
        </w:rPr>
        <w:t>起至</w:t>
      </w:r>
      <w:r w:rsidR="00391B53" w:rsidRPr="009A617C">
        <w:rPr>
          <w:rFonts w:ascii="標楷體" w:eastAsia="標楷體" w:hAnsi="標楷體"/>
          <w:sz w:val="28"/>
          <w:szCs w:val="28"/>
        </w:rPr>
        <w:t>11</w:t>
      </w:r>
      <w:r w:rsidR="00C225A4" w:rsidRPr="009A617C">
        <w:rPr>
          <w:rFonts w:ascii="標楷體" w:eastAsia="標楷體" w:hAnsi="標楷體"/>
          <w:sz w:val="28"/>
          <w:szCs w:val="28"/>
        </w:rPr>
        <w:t>6</w:t>
      </w:r>
      <w:r w:rsidRPr="009A617C">
        <w:rPr>
          <w:rFonts w:ascii="標楷體" w:eastAsia="標楷體" w:hAnsi="標楷體"/>
          <w:sz w:val="28"/>
          <w:szCs w:val="28"/>
        </w:rPr>
        <w:t>年</w:t>
      </w:r>
      <w:r w:rsidR="00391B53" w:rsidRPr="009A617C">
        <w:rPr>
          <w:rFonts w:ascii="標楷體" w:eastAsia="標楷體" w:hAnsi="標楷體"/>
          <w:sz w:val="28"/>
          <w:szCs w:val="28"/>
        </w:rPr>
        <w:t>12</w:t>
      </w:r>
      <w:r w:rsidRPr="009A617C">
        <w:rPr>
          <w:rFonts w:ascii="標楷體" w:eastAsia="標楷體" w:hAnsi="標楷體"/>
          <w:sz w:val="28"/>
          <w:szCs w:val="28"/>
        </w:rPr>
        <w:t>月</w:t>
      </w:r>
      <w:r w:rsidR="00391B53" w:rsidRPr="009A617C">
        <w:rPr>
          <w:rFonts w:ascii="標楷體" w:eastAsia="標楷體" w:hAnsi="標楷體"/>
          <w:sz w:val="28"/>
          <w:szCs w:val="28"/>
        </w:rPr>
        <w:t>31</w:t>
      </w:r>
      <w:r w:rsidRPr="009A617C">
        <w:rPr>
          <w:rFonts w:ascii="標楷體" w:eastAsia="標楷體" w:hAnsi="標楷體"/>
          <w:sz w:val="28"/>
          <w:szCs w:val="28"/>
        </w:rPr>
        <w:t>日止，</w:t>
      </w:r>
      <w:ins w:id="236" w:author="蔡芳媚" w:date="2025-09-04T11:48:00Z">
        <w:r w:rsidR="00412DD0" w:rsidRPr="009A617C">
          <w:rPr>
            <w:rFonts w:ascii="標楷體" w:eastAsia="標楷體" w:hAnsi="標楷體" w:hint="eastAsia"/>
            <w:sz w:val="28"/>
            <w:szCs w:val="28"/>
          </w:rPr>
          <w:t>乙方</w:t>
        </w:r>
      </w:ins>
      <w:ins w:id="237" w:author="蔡芳媚" w:date="2025-09-04T11:49:00Z">
        <w:r w:rsidR="00412DD0" w:rsidRPr="009A617C">
          <w:rPr>
            <w:rFonts w:ascii="標楷體" w:eastAsia="標楷體" w:hAnsi="標楷體" w:hint="eastAsia"/>
            <w:sz w:val="28"/>
            <w:szCs w:val="28"/>
          </w:rPr>
          <w:t>並</w:t>
        </w:r>
      </w:ins>
      <w:ins w:id="238" w:author="蔡芳媚" w:date="2025-09-04T11:48:00Z">
        <w:r w:rsidR="00412DD0" w:rsidRPr="009A617C">
          <w:rPr>
            <w:rFonts w:ascii="標楷體" w:eastAsia="標楷體" w:hAnsi="標楷體" w:hint="eastAsia"/>
            <w:sz w:val="28"/>
            <w:szCs w:val="28"/>
          </w:rPr>
          <w:t>得於</w:t>
        </w:r>
      </w:ins>
      <w:ins w:id="239" w:author="蔡芳媚" w:date="2025-09-04T11:41:00Z">
        <w:r w:rsidR="00412DD0" w:rsidRPr="009A617C">
          <w:rPr>
            <w:rFonts w:ascii="標楷體" w:eastAsia="標楷體" w:hAnsi="標楷體" w:hint="eastAsia"/>
            <w:sz w:val="28"/>
            <w:szCs w:val="28"/>
          </w:rPr>
          <w:t>契約</w:t>
        </w:r>
      </w:ins>
      <w:ins w:id="240" w:author="蔡芳媚" w:date="2025-09-04T11:48:00Z">
        <w:r w:rsidR="00412DD0" w:rsidRPr="009A617C">
          <w:rPr>
            <w:rFonts w:ascii="標楷體" w:eastAsia="標楷體" w:hAnsi="標楷體" w:hint="eastAsia"/>
            <w:sz w:val="28"/>
            <w:szCs w:val="28"/>
          </w:rPr>
          <w:t>屆</w:t>
        </w:r>
      </w:ins>
      <w:ins w:id="241" w:author="蔡芳媚" w:date="2025-09-04T11:41:00Z">
        <w:r w:rsidR="00412DD0" w:rsidRPr="009A617C">
          <w:rPr>
            <w:rFonts w:ascii="標楷體" w:eastAsia="標楷體" w:hAnsi="標楷體" w:hint="eastAsia"/>
            <w:sz w:val="28"/>
            <w:szCs w:val="28"/>
          </w:rPr>
          <w:t>滿</w:t>
        </w:r>
      </w:ins>
      <w:ins w:id="242" w:author="蔡芳媚" w:date="2025-09-04T11:48:00Z">
        <w:r w:rsidR="00412DD0" w:rsidRPr="009A617C">
          <w:rPr>
            <w:rFonts w:ascii="標楷體" w:eastAsia="標楷體" w:hAnsi="標楷體" w:hint="eastAsia"/>
            <w:sz w:val="28"/>
            <w:szCs w:val="28"/>
          </w:rPr>
          <w:t>前，</w:t>
        </w:r>
        <w:r w:rsidR="00412DD0" w:rsidRPr="009A617C">
          <w:rPr>
            <w:rFonts w:ascii="標楷體" w:eastAsia="標楷體" w:hAnsi="標楷體" w:hint="eastAsia"/>
            <w:sz w:val="28"/>
          </w:rPr>
          <w:t>依第十九條規定</w:t>
        </w:r>
      </w:ins>
      <w:ins w:id="243" w:author="蔡芳媚" w:date="2025-09-04T11:49:00Z">
        <w:r w:rsidR="00412DD0" w:rsidRPr="009A617C">
          <w:rPr>
            <w:rFonts w:ascii="標楷體" w:eastAsia="標楷體" w:hAnsi="標楷體" w:hint="eastAsia"/>
            <w:sz w:val="28"/>
            <w:szCs w:val="28"/>
          </w:rPr>
          <w:t>向甲方申請續租</w:t>
        </w:r>
      </w:ins>
      <w:del w:id="244" w:author="蔡芳媚" w:date="2025-09-04T11:50:00Z">
        <w:r w:rsidR="00234F1C" w:rsidRPr="009A617C" w:rsidDel="0089186C">
          <w:rPr>
            <w:rFonts w:ascii="標楷體" w:eastAsia="標楷體" w:hAnsi="標楷體" w:hint="eastAsia"/>
            <w:sz w:val="28"/>
            <w:szCs w:val="28"/>
          </w:rPr>
          <w:delText>經甲方審核通過，</w:delText>
        </w:r>
        <w:r w:rsidR="001C2D46" w:rsidRPr="009A617C" w:rsidDel="0089186C">
          <w:rPr>
            <w:rFonts w:ascii="標楷體" w:eastAsia="標楷體" w:hAnsi="標楷體" w:hint="eastAsia"/>
            <w:sz w:val="28"/>
          </w:rPr>
          <w:delText>得以</w:delText>
        </w:r>
        <w:r w:rsidR="00DA266A" w:rsidRPr="009A617C" w:rsidDel="0089186C">
          <w:rPr>
            <w:rFonts w:ascii="標楷體" w:eastAsia="標楷體" w:hAnsi="標楷體"/>
            <w:sz w:val="28"/>
          </w:rPr>
          <w:delText>2</w:delText>
        </w:r>
        <w:r w:rsidR="001C2D46" w:rsidRPr="009A617C" w:rsidDel="0089186C">
          <w:rPr>
            <w:rFonts w:ascii="標楷體" w:eastAsia="標楷體" w:hAnsi="標楷體" w:hint="eastAsia"/>
            <w:sz w:val="28"/>
          </w:rPr>
          <w:delText>年為期</w:delText>
        </w:r>
      </w:del>
      <w:del w:id="245" w:author="蔡芳媚" w:date="2025-09-04T11:49:00Z">
        <w:r w:rsidR="005420E5" w:rsidRPr="009A617C" w:rsidDel="00412DD0">
          <w:rPr>
            <w:rFonts w:ascii="標楷體" w:eastAsia="標楷體" w:hAnsi="標楷體" w:hint="eastAsia"/>
            <w:sz w:val="28"/>
          </w:rPr>
          <w:delText>辦理</w:delText>
        </w:r>
      </w:del>
      <w:del w:id="246" w:author="蔡芳媚" w:date="2025-09-04T11:50:00Z">
        <w:r w:rsidR="001C2D46" w:rsidRPr="009A617C" w:rsidDel="0089186C">
          <w:rPr>
            <w:rFonts w:ascii="標楷體" w:eastAsia="標楷體" w:hAnsi="標楷體" w:hint="eastAsia"/>
            <w:sz w:val="28"/>
          </w:rPr>
          <w:delText>續約，續約次數</w:delText>
        </w:r>
        <w:r w:rsidR="008F7E13" w:rsidRPr="009A617C" w:rsidDel="0089186C">
          <w:rPr>
            <w:rFonts w:ascii="標楷體" w:eastAsia="標楷體" w:hAnsi="標楷體" w:hint="eastAsia"/>
            <w:sz w:val="28"/>
          </w:rPr>
          <w:delText>上限為</w:delText>
        </w:r>
        <w:r w:rsidR="0043386D" w:rsidRPr="009A617C" w:rsidDel="0089186C">
          <w:rPr>
            <w:rFonts w:ascii="標楷體" w:eastAsia="標楷體" w:hAnsi="標楷體"/>
            <w:sz w:val="28"/>
            <w:rPrChange w:id="247" w:author="張峻源" w:date="2025-09-08T16:34:00Z">
              <w:rPr>
                <w:rFonts w:ascii="標楷體" w:eastAsia="標楷體" w:hAnsi="標楷體"/>
                <w:color w:val="FF0000"/>
                <w:sz w:val="28"/>
              </w:rPr>
            </w:rPrChange>
          </w:rPr>
          <w:delText>2</w:delText>
        </w:r>
        <w:r w:rsidR="008F7E13" w:rsidRPr="009A617C" w:rsidDel="0089186C">
          <w:rPr>
            <w:rFonts w:ascii="標楷體" w:eastAsia="標楷體" w:hAnsi="標楷體"/>
            <w:sz w:val="28"/>
          </w:rPr>
          <w:delText>次</w:delText>
        </w:r>
      </w:del>
      <w:r w:rsidRPr="009A617C">
        <w:rPr>
          <w:rFonts w:ascii="標楷體" w:eastAsia="標楷體" w:hAnsi="標楷體"/>
          <w:sz w:val="28"/>
          <w:szCs w:val="28"/>
        </w:rPr>
        <w:t>。</w:t>
      </w:r>
    </w:p>
    <w:p w14:paraId="0A8C2985" w14:textId="5C82CD36"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租金</w:t>
      </w:r>
    </w:p>
    <w:p w14:paraId="3B8DEBCE" w14:textId="5C7C942A" w:rsidR="00F10999" w:rsidRPr="009A617C" w:rsidDel="0089186C" w:rsidRDefault="00183D6D">
      <w:pPr>
        <w:pStyle w:val="Textbody"/>
        <w:tabs>
          <w:tab w:val="left" w:pos="1418"/>
        </w:tabs>
        <w:spacing w:before="182" w:after="182"/>
        <w:ind w:leftChars="590" w:left="1959" w:hangingChars="194" w:hanging="543"/>
        <w:rPr>
          <w:del w:id="248" w:author="蔡芳媚" w:date="2025-09-04T11:51:00Z"/>
          <w:rFonts w:ascii="標楷體" w:eastAsia="標楷體" w:hAnsi="標楷體"/>
          <w:sz w:val="28"/>
          <w:szCs w:val="28"/>
          <w:rPrChange w:id="249" w:author="張峻源" w:date="2025-09-08T16:34:00Z">
            <w:rPr>
              <w:del w:id="250" w:author="蔡芳媚" w:date="2025-09-04T11:51:00Z"/>
              <w:rFonts w:ascii="標楷體" w:eastAsia="標楷體" w:hAnsi="標楷體"/>
              <w:color w:val="FF0000"/>
              <w:sz w:val="28"/>
              <w:szCs w:val="28"/>
            </w:rPr>
          </w:rPrChange>
        </w:rPr>
        <w:pPrChange w:id="251" w:author="蔡芳媚" w:date="2025-09-04T14:47:00Z">
          <w:pPr>
            <w:pStyle w:val="Textbody"/>
            <w:tabs>
              <w:tab w:val="left" w:pos="1418"/>
            </w:tabs>
            <w:spacing w:before="182" w:after="182"/>
            <w:ind w:left="851" w:firstLineChars="202" w:firstLine="566"/>
          </w:pPr>
        </w:pPrChange>
      </w:pPr>
      <w:ins w:id="252" w:author="蔡芳媚" w:date="2025-09-04T14:46:00Z">
        <w:r w:rsidRPr="009A617C">
          <w:rPr>
            <w:rFonts w:ascii="標楷體" w:eastAsia="標楷體" w:hAnsi="標楷體" w:hint="eastAsia"/>
            <w:sz w:val="28"/>
            <w:szCs w:val="28"/>
            <w:rPrChange w:id="253" w:author="張峻源" w:date="2025-09-08T16:34:00Z">
              <w:rPr>
                <w:rFonts w:ascii="標楷體" w:eastAsia="標楷體" w:hAnsi="標楷體" w:hint="eastAsia"/>
                <w:color w:val="FF0000"/>
                <w:sz w:val="28"/>
                <w:szCs w:val="28"/>
              </w:rPr>
            </w:rPrChange>
          </w:rPr>
          <w:t>一、</w:t>
        </w:r>
      </w:ins>
      <w:del w:id="254" w:author="蔡芳媚" w:date="2025-09-04T11:51:00Z">
        <w:r w:rsidR="00F10999" w:rsidRPr="009A617C" w:rsidDel="0089186C">
          <w:rPr>
            <w:rFonts w:ascii="標楷體" w:eastAsia="標楷體" w:hAnsi="標楷體" w:hint="eastAsia"/>
            <w:sz w:val="28"/>
            <w:szCs w:val="28"/>
            <w:rPrChange w:id="255" w:author="張峻源" w:date="2025-09-08T16:34:00Z">
              <w:rPr>
                <w:rFonts w:ascii="標楷體" w:eastAsia="標楷體" w:hAnsi="標楷體" w:hint="eastAsia"/>
                <w:color w:val="FF0000"/>
                <w:sz w:val="28"/>
                <w:szCs w:val="28"/>
              </w:rPr>
            </w:rPrChange>
          </w:rPr>
          <w:delText>建物租金</w:delText>
        </w:r>
        <w:r w:rsidR="00F10999" w:rsidRPr="009A617C" w:rsidDel="0089186C">
          <w:rPr>
            <w:rFonts w:ascii="標楷體" w:eastAsia="標楷體" w:hAnsi="標楷體"/>
            <w:sz w:val="28"/>
            <w:szCs w:val="28"/>
            <w:rPrChange w:id="256" w:author="張峻源" w:date="2025-09-08T16:34:00Z">
              <w:rPr>
                <w:rFonts w:ascii="標楷體" w:eastAsia="標楷體" w:hAnsi="標楷體"/>
                <w:color w:val="FF0000"/>
                <w:sz w:val="28"/>
                <w:szCs w:val="28"/>
              </w:rPr>
            </w:rPrChange>
          </w:rPr>
          <w:delText>(含物品使用費)</w:delText>
        </w:r>
        <w:r w:rsidR="00F10999" w:rsidRPr="009A617C" w:rsidDel="0089186C">
          <w:rPr>
            <w:rFonts w:ascii="標楷體" w:eastAsia="標楷體" w:hAnsi="標楷體" w:hint="eastAsia"/>
            <w:sz w:val="28"/>
            <w:szCs w:val="28"/>
            <w:rPrChange w:id="257" w:author="張峻源" w:date="2025-09-08T16:34:00Z">
              <w:rPr>
                <w:rFonts w:ascii="標楷體" w:eastAsia="標楷體" w:hAnsi="標楷體" w:hint="eastAsia"/>
                <w:color w:val="FF0000"/>
                <w:sz w:val="28"/>
                <w:szCs w:val="28"/>
              </w:rPr>
            </w:rPrChange>
          </w:rPr>
          <w:delText>：</w:delText>
        </w:r>
      </w:del>
    </w:p>
    <w:p w14:paraId="3E218E10" w14:textId="2954B2C0" w:rsidR="00D83708" w:rsidRPr="009A617C" w:rsidDel="00183D6D" w:rsidRDefault="008712FC">
      <w:pPr>
        <w:pStyle w:val="Textbody"/>
        <w:spacing w:line="600" w:lineRule="exact"/>
        <w:ind w:leftChars="590" w:left="1959" w:hangingChars="194" w:hanging="543"/>
        <w:rPr>
          <w:del w:id="258" w:author="蔡芳媚" w:date="2025-09-04T14:47:00Z"/>
          <w:rFonts w:ascii="標楷體" w:eastAsia="標楷體" w:hAnsi="標楷體"/>
          <w:sz w:val="28"/>
          <w:szCs w:val="28"/>
        </w:rPr>
        <w:pPrChange w:id="259" w:author="蔡芳媚" w:date="2025-09-04T14:47:00Z">
          <w:pPr>
            <w:pStyle w:val="Textbody"/>
            <w:spacing w:line="600" w:lineRule="exact"/>
            <w:ind w:left="1418"/>
          </w:pPr>
        </w:pPrChange>
      </w:pPr>
      <w:r w:rsidRPr="009A617C">
        <w:rPr>
          <w:rFonts w:ascii="標楷體" w:eastAsia="標楷體" w:hAnsi="標楷體"/>
          <w:sz w:val="28"/>
          <w:szCs w:val="28"/>
        </w:rPr>
        <w:t>本契約</w:t>
      </w:r>
      <w:r w:rsidR="00F10999" w:rsidRPr="009A617C">
        <w:rPr>
          <w:rFonts w:ascii="標楷體" w:eastAsia="標楷體" w:hAnsi="標楷體" w:hint="eastAsia"/>
          <w:sz w:val="28"/>
          <w:szCs w:val="28"/>
          <w:rPrChange w:id="260" w:author="張峻源" w:date="2025-09-08T16:34:00Z">
            <w:rPr>
              <w:rFonts w:ascii="標楷體" w:eastAsia="標楷體" w:hAnsi="標楷體" w:hint="eastAsia"/>
              <w:color w:val="FF0000"/>
              <w:sz w:val="28"/>
              <w:szCs w:val="28"/>
            </w:rPr>
          </w:rPrChange>
        </w:rPr>
        <w:t>建物</w:t>
      </w:r>
      <w:ins w:id="261" w:author="蔡芳媚" w:date="2025-09-04T15:22:00Z">
        <w:r w:rsidR="005B0228" w:rsidRPr="009A617C">
          <w:rPr>
            <w:rFonts w:ascii="標楷體" w:eastAsia="標楷體" w:hAnsi="標楷體"/>
            <w:sz w:val="28"/>
            <w:szCs w:val="28"/>
            <w:rPrChange w:id="262" w:author="張峻源" w:date="2025-09-08T16:34:00Z">
              <w:rPr>
                <w:rFonts w:ascii="標楷體" w:eastAsia="標楷體" w:hAnsi="標楷體"/>
                <w:color w:val="FF0000"/>
                <w:sz w:val="28"/>
                <w:szCs w:val="28"/>
              </w:rPr>
            </w:rPrChange>
          </w:rPr>
          <w:t>(含物品)</w:t>
        </w:r>
      </w:ins>
      <w:r w:rsidRPr="009A617C">
        <w:rPr>
          <w:rFonts w:ascii="標楷體" w:eastAsia="標楷體" w:hAnsi="標楷體"/>
          <w:sz w:val="28"/>
          <w:szCs w:val="28"/>
        </w:rPr>
        <w:t>租金</w:t>
      </w:r>
      <w:del w:id="263" w:author="蔡芳媚" w:date="2025-09-04T15:22:00Z">
        <w:r w:rsidR="00F10999" w:rsidRPr="009A617C" w:rsidDel="005B0228">
          <w:rPr>
            <w:rFonts w:ascii="標楷體" w:eastAsia="標楷體" w:hAnsi="標楷體"/>
            <w:sz w:val="28"/>
            <w:szCs w:val="28"/>
            <w:rPrChange w:id="264" w:author="張峻源" w:date="2025-09-08T16:34:00Z">
              <w:rPr>
                <w:rFonts w:ascii="標楷體" w:eastAsia="標楷體" w:hAnsi="標楷體"/>
                <w:color w:val="FF0000"/>
                <w:sz w:val="28"/>
                <w:szCs w:val="28"/>
              </w:rPr>
            </w:rPrChange>
          </w:rPr>
          <w:delText>(含物品</w:delText>
        </w:r>
      </w:del>
      <w:del w:id="265" w:author="蔡芳媚" w:date="2025-09-04T15:21:00Z">
        <w:r w:rsidR="00F10999" w:rsidRPr="009A617C" w:rsidDel="005B0228">
          <w:rPr>
            <w:rFonts w:ascii="標楷體" w:eastAsia="標楷體" w:hAnsi="標楷體" w:hint="eastAsia"/>
            <w:sz w:val="28"/>
            <w:szCs w:val="28"/>
            <w:rPrChange w:id="266" w:author="張峻源" w:date="2025-09-08T16:34:00Z">
              <w:rPr>
                <w:rFonts w:ascii="標楷體" w:eastAsia="標楷體" w:hAnsi="標楷體" w:hint="eastAsia"/>
                <w:color w:val="FF0000"/>
                <w:sz w:val="28"/>
                <w:szCs w:val="28"/>
              </w:rPr>
            </w:rPrChange>
          </w:rPr>
          <w:delText>使用費</w:delText>
        </w:r>
      </w:del>
      <w:del w:id="267" w:author="蔡芳媚" w:date="2025-09-04T15:22:00Z">
        <w:r w:rsidR="00F10999" w:rsidRPr="009A617C" w:rsidDel="005B0228">
          <w:rPr>
            <w:rFonts w:ascii="標楷體" w:eastAsia="標楷體" w:hAnsi="標楷體"/>
            <w:sz w:val="28"/>
            <w:szCs w:val="28"/>
            <w:rPrChange w:id="268" w:author="張峻源" w:date="2025-09-08T16:34:00Z">
              <w:rPr>
                <w:rFonts w:ascii="標楷體" w:eastAsia="標楷體" w:hAnsi="標楷體"/>
                <w:color w:val="FF0000"/>
                <w:sz w:val="28"/>
                <w:szCs w:val="28"/>
              </w:rPr>
            </w:rPrChange>
          </w:rPr>
          <w:delText>)</w:delText>
        </w:r>
      </w:del>
      <w:r w:rsidRPr="009A617C">
        <w:rPr>
          <w:rFonts w:ascii="標楷體" w:eastAsia="標楷體" w:hAnsi="標楷體"/>
          <w:sz w:val="28"/>
          <w:szCs w:val="28"/>
        </w:rPr>
        <w:t>為每</w:t>
      </w:r>
      <w:r w:rsidR="001171A4" w:rsidRPr="009A617C">
        <w:rPr>
          <w:rFonts w:ascii="標楷體" w:eastAsia="標楷體" w:hAnsi="標楷體" w:hint="eastAsia"/>
          <w:sz w:val="28"/>
          <w:szCs w:val="28"/>
        </w:rPr>
        <w:t>年</w:t>
      </w:r>
      <w:r w:rsidRPr="009A617C">
        <w:rPr>
          <w:rFonts w:ascii="標楷體" w:eastAsia="標楷體" w:hAnsi="標楷體"/>
          <w:sz w:val="28"/>
          <w:szCs w:val="28"/>
        </w:rPr>
        <w:t>新臺幣（下同）</w:t>
      </w:r>
      <w:r w:rsidR="000F5020" w:rsidRPr="009A617C">
        <w:rPr>
          <w:rFonts w:ascii="標楷體" w:eastAsia="標楷體" w:hAnsi="標楷體"/>
          <w:sz w:val="28"/>
          <w:szCs w:val="28"/>
        </w:rPr>
        <w:t>__________</w:t>
      </w:r>
      <w:r w:rsidRPr="009A617C">
        <w:rPr>
          <w:rFonts w:ascii="標楷體" w:eastAsia="標楷體" w:hAnsi="標楷體"/>
          <w:sz w:val="28"/>
          <w:szCs w:val="28"/>
        </w:rPr>
        <w:t>元</w:t>
      </w:r>
      <w:r w:rsidR="00F10999" w:rsidRPr="009A617C">
        <w:rPr>
          <w:rFonts w:ascii="標楷體" w:eastAsia="標楷體" w:hAnsi="標楷體" w:hint="eastAsia"/>
          <w:sz w:val="28"/>
          <w:szCs w:val="28"/>
        </w:rPr>
        <w:t>，應按期（</w:t>
      </w:r>
      <w:r w:rsidR="00F10999" w:rsidRPr="009A617C">
        <w:rPr>
          <w:rFonts w:ascii="標楷體" w:eastAsia="標楷體" w:hAnsi="標楷體"/>
          <w:sz w:val="28"/>
          <w:szCs w:val="28"/>
        </w:rPr>
        <w:t>3個月</w:t>
      </w:r>
      <w:r w:rsidR="00F10999" w:rsidRPr="009A617C">
        <w:rPr>
          <w:rFonts w:ascii="標楷體" w:eastAsia="標楷體" w:hAnsi="標楷體" w:hint="eastAsia"/>
          <w:sz w:val="28"/>
          <w:szCs w:val="28"/>
        </w:rPr>
        <w:t>為一期）</w:t>
      </w:r>
      <w:r w:rsidR="00F10999" w:rsidRPr="009A617C">
        <w:rPr>
          <w:rFonts w:ascii="標楷體" w:eastAsia="標楷體" w:hAnsi="標楷體" w:hint="eastAsia"/>
          <w:sz w:val="28"/>
          <w:szCs w:val="28"/>
          <w:rPrChange w:id="269" w:author="張峻源" w:date="2025-09-08T16:34:00Z">
            <w:rPr>
              <w:rFonts w:ascii="標楷體" w:eastAsia="標楷體" w:hAnsi="標楷體" w:hint="eastAsia"/>
              <w:color w:val="FF0000"/>
              <w:sz w:val="28"/>
              <w:szCs w:val="28"/>
            </w:rPr>
          </w:rPrChange>
        </w:rPr>
        <w:t>繳納</w:t>
      </w:r>
      <w:r w:rsidR="00F10999" w:rsidRPr="009A617C">
        <w:rPr>
          <w:rFonts w:ascii="標楷體" w:eastAsia="標楷體" w:hAnsi="標楷體"/>
          <w:sz w:val="28"/>
          <w:szCs w:val="28"/>
        </w:rPr>
        <w:t>，乙方應於每期之始日起算20日內</w:t>
      </w:r>
      <w:ins w:id="270" w:author="蔡芳媚" w:date="2025-09-04T14:47:00Z">
        <w:r w:rsidR="00183D6D" w:rsidRPr="009A617C">
          <w:rPr>
            <w:rFonts w:ascii="標楷體" w:eastAsia="標楷體" w:hAnsi="標楷體" w:hint="eastAsia"/>
            <w:sz w:val="28"/>
            <w:szCs w:val="28"/>
          </w:rPr>
          <w:t>將</w:t>
        </w:r>
      </w:ins>
      <w:del w:id="271" w:author="蔡芳媚" w:date="2025-09-04T14:47:00Z">
        <w:r w:rsidR="00F10999" w:rsidRPr="009A617C" w:rsidDel="00183D6D">
          <w:rPr>
            <w:rFonts w:ascii="標楷體" w:eastAsia="標楷體" w:hAnsi="標楷體" w:hint="eastAsia"/>
            <w:sz w:val="28"/>
            <w:szCs w:val="28"/>
          </w:rPr>
          <w:delText>繳納</w:delText>
        </w:r>
        <w:r w:rsidR="00F10999" w:rsidRPr="009A617C" w:rsidDel="00183D6D">
          <w:rPr>
            <w:rFonts w:ascii="標楷體" w:eastAsia="標楷體" w:hAnsi="標楷體"/>
            <w:sz w:val="28"/>
            <w:szCs w:val="28"/>
          </w:rPr>
          <w:delText>租金</w:delText>
        </w:r>
        <w:r w:rsidR="00F10999" w:rsidRPr="009A617C" w:rsidDel="00183D6D">
          <w:rPr>
            <w:rFonts w:ascii="標楷體" w:eastAsia="標楷體" w:hAnsi="標楷體" w:hint="eastAsia"/>
            <w:sz w:val="28"/>
            <w:szCs w:val="28"/>
          </w:rPr>
          <w:delText>。</w:delText>
        </w:r>
      </w:del>
    </w:p>
    <w:p w14:paraId="08F3AAD5" w14:textId="774B6F3C" w:rsidR="005A0527" w:rsidRPr="009A617C" w:rsidDel="00412DD0" w:rsidRDefault="005A0527">
      <w:pPr>
        <w:pStyle w:val="Textbody"/>
        <w:spacing w:line="600" w:lineRule="exact"/>
        <w:ind w:leftChars="590" w:left="1959" w:hangingChars="194" w:hanging="543"/>
        <w:rPr>
          <w:del w:id="272" w:author="蔡芳媚" w:date="2025-09-04T11:43:00Z"/>
          <w:rFonts w:ascii="標楷體" w:eastAsia="標楷體" w:hAnsi="標楷體"/>
          <w:sz w:val="28"/>
          <w:szCs w:val="28"/>
          <w:rPrChange w:id="273" w:author="張峻源" w:date="2025-09-08T16:34:00Z">
            <w:rPr>
              <w:del w:id="274" w:author="蔡芳媚" w:date="2025-09-04T11:43:00Z"/>
              <w:rFonts w:ascii="標楷體" w:eastAsia="標楷體" w:hAnsi="標楷體"/>
              <w:color w:val="FF0000"/>
              <w:sz w:val="28"/>
              <w:szCs w:val="28"/>
            </w:rPr>
          </w:rPrChange>
        </w:rPr>
        <w:pPrChange w:id="275" w:author="蔡芳媚" w:date="2025-09-04T14:47:00Z">
          <w:pPr>
            <w:pStyle w:val="Textbody"/>
            <w:tabs>
              <w:tab w:val="left" w:pos="1418"/>
            </w:tabs>
            <w:spacing w:before="182" w:after="182"/>
            <w:ind w:left="851" w:firstLineChars="202" w:firstLine="566"/>
          </w:pPr>
        </w:pPrChange>
      </w:pPr>
      <w:del w:id="276" w:author="蔡芳媚" w:date="2025-09-04T11:43:00Z">
        <w:r w:rsidRPr="009A617C" w:rsidDel="00412DD0">
          <w:rPr>
            <w:rFonts w:ascii="標楷體" w:eastAsia="標楷體" w:hAnsi="標楷體" w:hint="eastAsia"/>
            <w:sz w:val="28"/>
            <w:szCs w:val="28"/>
            <w:rPrChange w:id="277" w:author="張峻源" w:date="2025-09-08T16:34:00Z">
              <w:rPr>
                <w:rFonts w:ascii="標楷體" w:eastAsia="標楷體" w:hAnsi="標楷體" w:hint="eastAsia"/>
                <w:color w:val="FF0000"/>
                <w:sz w:val="28"/>
                <w:szCs w:val="28"/>
              </w:rPr>
            </w:rPrChange>
          </w:rPr>
          <w:delText>動產租金</w:delText>
        </w:r>
        <w:r w:rsidRPr="009A617C" w:rsidDel="00412DD0">
          <w:rPr>
            <w:rFonts w:ascii="標楷體" w:eastAsia="標楷體" w:hAnsi="標楷體"/>
            <w:sz w:val="28"/>
            <w:szCs w:val="28"/>
            <w:rPrChange w:id="278" w:author="張峻源" w:date="2025-09-08T16:34:00Z">
              <w:rPr>
                <w:rFonts w:ascii="標楷體" w:eastAsia="標楷體" w:hAnsi="標楷體"/>
                <w:color w:val="FF0000"/>
                <w:sz w:val="28"/>
                <w:szCs w:val="28"/>
              </w:rPr>
            </w:rPrChange>
          </w:rPr>
          <w:delText>(使用費)</w:delText>
        </w:r>
        <w:r w:rsidRPr="009A617C" w:rsidDel="00412DD0">
          <w:rPr>
            <w:rFonts w:ascii="標楷體" w:eastAsia="標楷體" w:hAnsi="標楷體" w:hint="eastAsia"/>
            <w:sz w:val="28"/>
            <w:szCs w:val="28"/>
            <w:rPrChange w:id="279" w:author="張峻源" w:date="2025-09-08T16:34:00Z">
              <w:rPr>
                <w:rFonts w:ascii="標楷體" w:eastAsia="標楷體" w:hAnsi="標楷體" w:hint="eastAsia"/>
                <w:color w:val="FF0000"/>
                <w:sz w:val="28"/>
                <w:szCs w:val="28"/>
              </w:rPr>
            </w:rPrChange>
          </w:rPr>
          <w:delText>：</w:delText>
        </w:r>
      </w:del>
    </w:p>
    <w:p w14:paraId="2853BEE0" w14:textId="7C17DFC5" w:rsidR="005F043F" w:rsidRPr="009A617C" w:rsidDel="00412DD0" w:rsidRDefault="00F34661">
      <w:pPr>
        <w:pStyle w:val="Textbody"/>
        <w:numPr>
          <w:ilvl w:val="0"/>
          <w:numId w:val="160"/>
        </w:numPr>
        <w:spacing w:line="600" w:lineRule="exact"/>
        <w:ind w:leftChars="590" w:left="1959" w:hangingChars="194" w:hanging="543"/>
        <w:rPr>
          <w:del w:id="280" w:author="蔡芳媚" w:date="2025-09-04T11:43:00Z"/>
          <w:rFonts w:ascii="標楷體" w:eastAsia="標楷體" w:hAnsi="標楷體"/>
          <w:sz w:val="28"/>
          <w:szCs w:val="28"/>
        </w:rPr>
        <w:pPrChange w:id="281" w:author="蔡芳媚" w:date="2025-09-04T14:47:00Z">
          <w:pPr>
            <w:pStyle w:val="Textbody"/>
            <w:numPr>
              <w:numId w:val="160"/>
            </w:numPr>
            <w:spacing w:line="600" w:lineRule="exact"/>
            <w:ind w:left="1918" w:hanging="720"/>
          </w:pPr>
        </w:pPrChange>
      </w:pPr>
      <w:del w:id="282" w:author="蔡芳媚" w:date="2025-09-04T11:43:00Z">
        <w:r w:rsidRPr="009A617C" w:rsidDel="00412DD0">
          <w:rPr>
            <w:rFonts w:ascii="標楷體" w:eastAsia="標楷體" w:hAnsi="標楷體" w:hint="eastAsia"/>
            <w:sz w:val="28"/>
            <w:szCs w:val="28"/>
          </w:rPr>
          <w:delText>乙方使用甲方所屬之</w:delText>
        </w:r>
        <w:r w:rsidR="005A0527" w:rsidRPr="009A617C" w:rsidDel="00412DD0">
          <w:rPr>
            <w:rFonts w:ascii="標楷體" w:eastAsia="標楷體" w:hAnsi="標楷體" w:hint="eastAsia"/>
            <w:sz w:val="28"/>
            <w:szCs w:val="28"/>
          </w:rPr>
          <w:delText>動產</w:delText>
        </w:r>
        <w:r w:rsidRPr="009A617C" w:rsidDel="00412DD0">
          <w:rPr>
            <w:rFonts w:ascii="標楷體" w:eastAsia="標楷體" w:hAnsi="標楷體" w:hint="eastAsia"/>
            <w:sz w:val="28"/>
            <w:szCs w:val="28"/>
          </w:rPr>
          <w:delText>設備，</w:delText>
        </w:r>
        <w:r w:rsidR="00B503AE" w:rsidRPr="009A617C" w:rsidDel="00412DD0">
          <w:rPr>
            <w:rFonts w:ascii="標楷體" w:eastAsia="標楷體" w:hAnsi="標楷體" w:hint="eastAsia"/>
            <w:sz w:val="28"/>
            <w:szCs w:val="28"/>
            <w:rPrChange w:id="283" w:author="張峻源" w:date="2025-09-08T16:34:00Z">
              <w:rPr>
                <w:rFonts w:ascii="標楷體" w:eastAsia="標楷體" w:hAnsi="標楷體" w:hint="eastAsia"/>
                <w:color w:val="FF0000"/>
                <w:sz w:val="28"/>
                <w:szCs w:val="28"/>
              </w:rPr>
            </w:rPrChange>
          </w:rPr>
          <w:delText>應紀錄使用時數</w:delText>
        </w:r>
        <w:r w:rsidR="00B503AE" w:rsidRPr="009A617C" w:rsidDel="00412DD0">
          <w:rPr>
            <w:rFonts w:ascii="標楷體" w:eastAsia="標楷體" w:hAnsi="標楷體" w:hint="eastAsia"/>
            <w:sz w:val="28"/>
            <w:szCs w:val="28"/>
          </w:rPr>
          <w:delText>並</w:delText>
        </w:r>
        <w:r w:rsidRPr="009A617C" w:rsidDel="00412DD0">
          <w:rPr>
            <w:rFonts w:ascii="標楷體" w:eastAsia="標楷體" w:hAnsi="標楷體" w:hint="eastAsia"/>
            <w:sz w:val="28"/>
            <w:szCs w:val="28"/>
          </w:rPr>
          <w:delText>依據「經濟部科技專案國有動產使用收費作業要點」</w:delText>
        </w:r>
        <w:r w:rsidR="00656AA5" w:rsidRPr="009A617C" w:rsidDel="00412DD0">
          <w:rPr>
            <w:rFonts w:ascii="標楷體" w:eastAsia="標楷體" w:hAnsi="標楷體" w:hint="eastAsia"/>
            <w:sz w:val="28"/>
            <w:szCs w:val="28"/>
          </w:rPr>
          <w:delText>規定</w:delText>
        </w:r>
        <w:r w:rsidR="00B503AE" w:rsidRPr="009A617C" w:rsidDel="00412DD0">
          <w:rPr>
            <w:rFonts w:ascii="標楷體" w:eastAsia="標楷體" w:hAnsi="標楷體" w:hint="eastAsia"/>
            <w:sz w:val="28"/>
            <w:szCs w:val="28"/>
          </w:rPr>
          <w:delText>，</w:delText>
        </w:r>
        <w:r w:rsidR="00B503AE" w:rsidRPr="009A617C" w:rsidDel="00412DD0">
          <w:rPr>
            <w:rFonts w:ascii="標楷體" w:eastAsia="標楷體" w:hAnsi="標楷體" w:hint="eastAsia"/>
            <w:sz w:val="28"/>
            <w:szCs w:val="28"/>
            <w:rPrChange w:id="284" w:author="張峻源" w:date="2025-09-08T16:34:00Z">
              <w:rPr>
                <w:rFonts w:ascii="標楷體" w:eastAsia="標楷體" w:hAnsi="標楷體" w:hint="eastAsia"/>
                <w:color w:val="FF0000"/>
                <w:sz w:val="28"/>
                <w:szCs w:val="28"/>
              </w:rPr>
            </w:rPrChange>
          </w:rPr>
          <w:delText>按本契約第</w:delText>
        </w:r>
        <w:r w:rsidR="00CC66E8" w:rsidRPr="009A617C" w:rsidDel="00412DD0">
          <w:rPr>
            <w:rFonts w:ascii="標楷體" w:eastAsia="標楷體" w:hAnsi="標楷體" w:hint="eastAsia"/>
            <w:sz w:val="28"/>
            <w:szCs w:val="28"/>
            <w:rPrChange w:id="285" w:author="張峻源" w:date="2025-09-08T16:34:00Z">
              <w:rPr>
                <w:rFonts w:ascii="標楷體" w:eastAsia="標楷體" w:hAnsi="標楷體" w:hint="eastAsia"/>
                <w:color w:val="FF0000"/>
                <w:sz w:val="28"/>
                <w:szCs w:val="28"/>
              </w:rPr>
            </w:rPrChange>
          </w:rPr>
          <w:delText>十四</w:delText>
        </w:r>
        <w:r w:rsidR="00B503AE" w:rsidRPr="009A617C" w:rsidDel="00412DD0">
          <w:rPr>
            <w:rFonts w:ascii="標楷體" w:eastAsia="標楷體" w:hAnsi="標楷體"/>
            <w:sz w:val="28"/>
            <w:szCs w:val="28"/>
            <w:rPrChange w:id="286" w:author="張峻源" w:date="2025-09-08T16:34:00Z">
              <w:rPr>
                <w:rFonts w:ascii="標楷體" w:eastAsia="標楷體" w:hAnsi="標楷體"/>
                <w:color w:val="FF0000"/>
                <w:sz w:val="28"/>
                <w:szCs w:val="28"/>
              </w:rPr>
            </w:rPrChange>
          </w:rPr>
          <w:delText>條第</w:delText>
        </w:r>
        <w:r w:rsidR="00CC66E8" w:rsidRPr="009A617C" w:rsidDel="00412DD0">
          <w:rPr>
            <w:rFonts w:ascii="標楷體" w:eastAsia="標楷體" w:hAnsi="標楷體" w:hint="eastAsia"/>
            <w:sz w:val="28"/>
            <w:szCs w:val="28"/>
            <w:rPrChange w:id="287" w:author="張峻源" w:date="2025-09-08T16:34:00Z">
              <w:rPr>
                <w:rFonts w:ascii="標楷體" w:eastAsia="標楷體" w:hAnsi="標楷體" w:hint="eastAsia"/>
                <w:color w:val="FF0000"/>
                <w:sz w:val="28"/>
                <w:szCs w:val="28"/>
              </w:rPr>
            </w:rPrChange>
          </w:rPr>
          <w:delText>二</w:delText>
        </w:r>
        <w:r w:rsidR="00B503AE" w:rsidRPr="009A617C" w:rsidDel="00412DD0">
          <w:rPr>
            <w:rFonts w:ascii="標楷體" w:eastAsia="標楷體" w:hAnsi="標楷體"/>
            <w:sz w:val="28"/>
            <w:szCs w:val="28"/>
            <w:rPrChange w:id="288" w:author="張峻源" w:date="2025-09-08T16:34:00Z">
              <w:rPr>
                <w:rFonts w:ascii="標楷體" w:eastAsia="標楷體" w:hAnsi="標楷體"/>
                <w:color w:val="FF0000"/>
                <w:sz w:val="28"/>
                <w:szCs w:val="28"/>
              </w:rPr>
            </w:rPrChange>
          </w:rPr>
          <w:delText>款規定所核算之時數</w:delText>
        </w:r>
        <w:r w:rsidR="00B503AE" w:rsidRPr="009A617C" w:rsidDel="00412DD0">
          <w:rPr>
            <w:rFonts w:ascii="標楷體" w:eastAsia="標楷體" w:hAnsi="標楷體" w:hint="eastAsia"/>
            <w:sz w:val="28"/>
            <w:szCs w:val="28"/>
          </w:rPr>
          <w:delText>，</w:delText>
        </w:r>
        <w:r w:rsidRPr="009A617C" w:rsidDel="00412DD0">
          <w:rPr>
            <w:rFonts w:ascii="標楷體" w:eastAsia="標楷體" w:hAnsi="標楷體" w:hint="eastAsia"/>
            <w:sz w:val="28"/>
            <w:szCs w:val="28"/>
          </w:rPr>
          <w:delText>繳交動產</w:delText>
        </w:r>
        <w:r w:rsidR="005A0527" w:rsidRPr="009A617C" w:rsidDel="00412DD0">
          <w:rPr>
            <w:rFonts w:ascii="標楷體" w:eastAsia="標楷體" w:hAnsi="標楷體" w:hint="eastAsia"/>
            <w:sz w:val="28"/>
            <w:szCs w:val="28"/>
            <w:rPrChange w:id="289" w:author="張峻源" w:date="2025-09-08T16:34:00Z">
              <w:rPr>
                <w:rFonts w:ascii="標楷體" w:eastAsia="標楷體" w:hAnsi="標楷體" w:hint="eastAsia"/>
                <w:color w:val="FF0000"/>
                <w:sz w:val="28"/>
                <w:szCs w:val="28"/>
              </w:rPr>
            </w:rPrChange>
          </w:rPr>
          <w:delText>租金</w:delText>
        </w:r>
        <w:r w:rsidR="005A0527" w:rsidRPr="009A617C" w:rsidDel="00412DD0">
          <w:rPr>
            <w:rFonts w:ascii="標楷體" w:eastAsia="標楷體" w:hAnsi="標楷體"/>
            <w:sz w:val="28"/>
            <w:szCs w:val="28"/>
            <w:rPrChange w:id="290" w:author="張峻源" w:date="2025-09-08T16:34:00Z">
              <w:rPr>
                <w:rFonts w:ascii="標楷體" w:eastAsia="標楷體" w:hAnsi="標楷體"/>
                <w:color w:val="FF0000"/>
                <w:sz w:val="28"/>
                <w:szCs w:val="28"/>
              </w:rPr>
            </w:rPrChange>
          </w:rPr>
          <w:delText>(</w:delText>
        </w:r>
        <w:r w:rsidRPr="009A617C" w:rsidDel="00412DD0">
          <w:rPr>
            <w:rFonts w:ascii="標楷體" w:eastAsia="標楷體" w:hAnsi="標楷體" w:hint="eastAsia"/>
            <w:sz w:val="28"/>
            <w:szCs w:val="28"/>
            <w:rPrChange w:id="291" w:author="張峻源" w:date="2025-09-08T16:34:00Z">
              <w:rPr>
                <w:rFonts w:ascii="標楷體" w:eastAsia="標楷體" w:hAnsi="標楷體" w:hint="eastAsia"/>
                <w:color w:val="FF0000"/>
                <w:sz w:val="28"/>
                <w:szCs w:val="28"/>
              </w:rPr>
            </w:rPrChange>
          </w:rPr>
          <w:delText>使用費</w:delText>
        </w:r>
        <w:r w:rsidR="005A0527" w:rsidRPr="009A617C" w:rsidDel="00412DD0">
          <w:rPr>
            <w:rFonts w:ascii="標楷體" w:eastAsia="標楷體" w:hAnsi="標楷體"/>
            <w:sz w:val="28"/>
            <w:szCs w:val="28"/>
            <w:rPrChange w:id="292" w:author="張峻源" w:date="2025-09-08T16:34:00Z">
              <w:rPr>
                <w:rFonts w:ascii="標楷體" w:eastAsia="標楷體" w:hAnsi="標楷體"/>
                <w:color w:val="FF0000"/>
                <w:sz w:val="28"/>
                <w:szCs w:val="28"/>
              </w:rPr>
            </w:rPrChange>
          </w:rPr>
          <w:delText>)</w:delText>
        </w:r>
        <w:r w:rsidRPr="009A617C" w:rsidDel="00412DD0">
          <w:rPr>
            <w:rFonts w:ascii="標楷體" w:eastAsia="標楷體" w:hAnsi="標楷體" w:hint="eastAsia"/>
            <w:sz w:val="28"/>
            <w:szCs w:val="28"/>
          </w:rPr>
          <w:delText>。</w:delText>
        </w:r>
        <w:r w:rsidR="005A0527" w:rsidRPr="009A617C" w:rsidDel="00412DD0">
          <w:rPr>
            <w:rFonts w:ascii="標楷體" w:eastAsia="標楷體" w:hAnsi="標楷體" w:hint="eastAsia"/>
            <w:sz w:val="28"/>
            <w:szCs w:val="28"/>
          </w:rPr>
          <w:delText>租金應按期（</w:delText>
        </w:r>
        <w:r w:rsidR="005A0527" w:rsidRPr="009A617C" w:rsidDel="00412DD0">
          <w:rPr>
            <w:rFonts w:ascii="標楷體" w:eastAsia="標楷體" w:hAnsi="標楷體"/>
            <w:sz w:val="28"/>
            <w:szCs w:val="28"/>
          </w:rPr>
          <w:delText>3個月</w:delText>
        </w:r>
        <w:r w:rsidR="005A0527" w:rsidRPr="009A617C" w:rsidDel="00412DD0">
          <w:rPr>
            <w:rFonts w:ascii="標楷體" w:eastAsia="標楷體" w:hAnsi="標楷體" w:hint="eastAsia"/>
            <w:sz w:val="28"/>
            <w:szCs w:val="28"/>
          </w:rPr>
          <w:delText>為一期）</w:delText>
        </w:r>
        <w:r w:rsidR="005A0527" w:rsidRPr="009A617C" w:rsidDel="00412DD0">
          <w:rPr>
            <w:rFonts w:ascii="標楷體" w:eastAsia="標楷體" w:hAnsi="標楷體" w:hint="eastAsia"/>
            <w:sz w:val="28"/>
            <w:szCs w:val="28"/>
            <w:rPrChange w:id="293" w:author="張峻源" w:date="2025-09-08T16:34:00Z">
              <w:rPr>
                <w:rFonts w:ascii="標楷體" w:eastAsia="標楷體" w:hAnsi="標楷體" w:hint="eastAsia"/>
                <w:color w:val="FF0000"/>
                <w:sz w:val="28"/>
                <w:szCs w:val="28"/>
              </w:rPr>
            </w:rPrChange>
          </w:rPr>
          <w:delText>繳納</w:delText>
        </w:r>
        <w:r w:rsidR="005A0527" w:rsidRPr="009A617C" w:rsidDel="00412DD0">
          <w:rPr>
            <w:rFonts w:ascii="標楷體" w:eastAsia="標楷體" w:hAnsi="標楷體"/>
            <w:sz w:val="28"/>
            <w:szCs w:val="28"/>
          </w:rPr>
          <w:delText>，</w:delText>
        </w:r>
        <w:r w:rsidR="005A0527" w:rsidRPr="009A617C" w:rsidDel="00412DD0">
          <w:rPr>
            <w:rFonts w:ascii="標楷體" w:eastAsia="標楷體" w:hAnsi="標楷體"/>
            <w:sz w:val="28"/>
            <w:szCs w:val="28"/>
            <w:rPrChange w:id="294" w:author="張峻源" w:date="2025-09-08T16:34:00Z">
              <w:rPr>
                <w:rFonts w:ascii="標楷體" w:eastAsia="標楷體" w:hAnsi="標楷體"/>
                <w:color w:val="FF0000"/>
                <w:sz w:val="28"/>
                <w:szCs w:val="28"/>
              </w:rPr>
            </w:rPrChange>
          </w:rPr>
          <w:delText>乙方於每期之始日起算20日內</w:delText>
        </w:r>
        <w:r w:rsidR="005A0527" w:rsidRPr="009A617C" w:rsidDel="00412DD0">
          <w:rPr>
            <w:rFonts w:ascii="標楷體" w:eastAsia="標楷體" w:hAnsi="標楷體" w:hint="eastAsia"/>
            <w:sz w:val="28"/>
            <w:szCs w:val="28"/>
            <w:rPrChange w:id="295" w:author="張峻源" w:date="2025-09-08T16:34:00Z">
              <w:rPr>
                <w:rFonts w:ascii="標楷體" w:eastAsia="標楷體" w:hAnsi="標楷體" w:hint="eastAsia"/>
                <w:color w:val="FF0000"/>
                <w:sz w:val="28"/>
                <w:szCs w:val="28"/>
              </w:rPr>
            </w:rPrChange>
          </w:rPr>
          <w:delText>，繳納前一期之使用費，惟每年度終了當期截至</w:delText>
        </w:r>
        <w:r w:rsidR="005A0527" w:rsidRPr="009A617C" w:rsidDel="00412DD0">
          <w:rPr>
            <w:rFonts w:ascii="標楷體" w:eastAsia="標楷體" w:hAnsi="標楷體"/>
            <w:sz w:val="28"/>
            <w:szCs w:val="28"/>
            <w:rPrChange w:id="296" w:author="張峻源" w:date="2025-09-08T16:34:00Z">
              <w:rPr>
                <w:rFonts w:ascii="標楷體" w:eastAsia="標楷體" w:hAnsi="標楷體"/>
                <w:color w:val="FF0000"/>
                <w:sz w:val="28"/>
                <w:szCs w:val="28"/>
              </w:rPr>
            </w:rPrChange>
          </w:rPr>
          <w:delText>12月20日</w:delText>
        </w:r>
        <w:r w:rsidR="005A0527" w:rsidRPr="009A617C" w:rsidDel="00412DD0">
          <w:rPr>
            <w:rFonts w:ascii="標楷體" w:eastAsia="標楷體" w:hAnsi="標楷體" w:hint="eastAsia"/>
            <w:sz w:val="28"/>
            <w:szCs w:val="28"/>
            <w:rPrChange w:id="297" w:author="張峻源" w:date="2025-09-08T16:34:00Z">
              <w:rPr>
                <w:rFonts w:ascii="標楷體" w:eastAsia="標楷體" w:hAnsi="標楷體" w:hint="eastAsia"/>
                <w:color w:val="FF0000"/>
                <w:sz w:val="28"/>
                <w:szCs w:val="28"/>
              </w:rPr>
            </w:rPrChange>
          </w:rPr>
          <w:delText>前之租金應於次年</w:delText>
        </w:r>
        <w:r w:rsidR="005A0527" w:rsidRPr="009A617C" w:rsidDel="00412DD0">
          <w:rPr>
            <w:rFonts w:ascii="標楷體" w:eastAsia="標楷體" w:hAnsi="標楷體"/>
            <w:sz w:val="28"/>
            <w:szCs w:val="28"/>
            <w:rPrChange w:id="298" w:author="張峻源" w:date="2025-09-08T16:34:00Z">
              <w:rPr>
                <w:rFonts w:ascii="標楷體" w:eastAsia="標楷體" w:hAnsi="標楷體"/>
                <w:color w:val="FF0000"/>
                <w:sz w:val="28"/>
                <w:szCs w:val="28"/>
              </w:rPr>
            </w:rPrChange>
          </w:rPr>
          <w:delText>1月5日前繳交</w:delText>
        </w:r>
        <w:r w:rsidR="005A0527" w:rsidRPr="009A617C" w:rsidDel="00412DD0">
          <w:rPr>
            <w:rFonts w:ascii="標楷體" w:eastAsia="標楷體" w:hAnsi="標楷體" w:hint="eastAsia"/>
            <w:sz w:val="28"/>
            <w:szCs w:val="28"/>
            <w:rPrChange w:id="299" w:author="張峻源" w:date="2025-09-08T16:34:00Z">
              <w:rPr>
                <w:rFonts w:ascii="標楷體" w:eastAsia="標楷體" w:hAnsi="標楷體" w:hint="eastAsia"/>
                <w:color w:val="FF0000"/>
                <w:sz w:val="28"/>
                <w:szCs w:val="28"/>
              </w:rPr>
            </w:rPrChange>
          </w:rPr>
          <w:delText>，另</w:delText>
        </w:r>
        <w:r w:rsidR="005A0527" w:rsidRPr="009A617C" w:rsidDel="00412DD0">
          <w:rPr>
            <w:rFonts w:ascii="標楷體" w:eastAsia="標楷體" w:hAnsi="標楷體"/>
            <w:sz w:val="28"/>
            <w:szCs w:val="28"/>
            <w:rPrChange w:id="300" w:author="張峻源" w:date="2025-09-08T16:34:00Z">
              <w:rPr>
                <w:rFonts w:ascii="標楷體" w:eastAsia="標楷體" w:hAnsi="標楷體"/>
                <w:color w:val="FF0000"/>
                <w:sz w:val="28"/>
                <w:szCs w:val="28"/>
              </w:rPr>
            </w:rPrChange>
          </w:rPr>
          <w:delText>12月20日以後之租金併下期繳納。</w:delText>
        </w:r>
      </w:del>
    </w:p>
    <w:p w14:paraId="2FCE60A8" w14:textId="7ABC24DC" w:rsidR="00F60982" w:rsidRPr="009A617C" w:rsidDel="00412DD0" w:rsidRDefault="00CC734C">
      <w:pPr>
        <w:pStyle w:val="Textbody"/>
        <w:numPr>
          <w:ilvl w:val="0"/>
          <w:numId w:val="160"/>
        </w:numPr>
        <w:spacing w:line="600" w:lineRule="exact"/>
        <w:ind w:leftChars="590" w:left="1959" w:hangingChars="194" w:hanging="543"/>
        <w:rPr>
          <w:del w:id="301" w:author="蔡芳媚" w:date="2025-09-04T11:43:00Z"/>
          <w:rFonts w:ascii="標楷體" w:eastAsia="標楷體" w:hAnsi="標楷體"/>
          <w:sz w:val="28"/>
          <w:szCs w:val="28"/>
        </w:rPr>
        <w:pPrChange w:id="302" w:author="蔡芳媚" w:date="2025-09-04T14:47:00Z">
          <w:pPr>
            <w:pStyle w:val="Textbody"/>
            <w:numPr>
              <w:numId w:val="160"/>
            </w:numPr>
            <w:spacing w:line="600" w:lineRule="exact"/>
            <w:ind w:left="1918" w:hanging="720"/>
          </w:pPr>
        </w:pPrChange>
      </w:pPr>
      <w:del w:id="303" w:author="蔡芳媚" w:date="2025-09-04T11:43:00Z">
        <w:r w:rsidRPr="009A617C" w:rsidDel="00412DD0">
          <w:rPr>
            <w:rFonts w:ascii="標楷體" w:eastAsia="標楷體" w:hAnsi="標楷體" w:hint="eastAsia"/>
            <w:sz w:val="28"/>
            <w:szCs w:val="28"/>
          </w:rPr>
          <w:delText>本契約</w:delText>
        </w:r>
        <w:r w:rsidR="005F0FFA" w:rsidRPr="009A617C" w:rsidDel="00412DD0">
          <w:rPr>
            <w:rFonts w:ascii="標楷體" w:eastAsia="標楷體" w:hAnsi="標楷體" w:hint="eastAsia"/>
            <w:sz w:val="28"/>
            <w:szCs w:val="28"/>
          </w:rPr>
          <w:delText>附表</w:delText>
        </w:r>
        <w:r w:rsidRPr="009A617C" w:rsidDel="00412DD0">
          <w:rPr>
            <w:rFonts w:ascii="標楷體" w:eastAsia="標楷體" w:hAnsi="標楷體" w:hint="eastAsia"/>
            <w:sz w:val="28"/>
            <w:szCs w:val="28"/>
          </w:rPr>
          <w:delText>所列設備使用費僅供參考，每年應依臺灣銀行當年度</w:delText>
        </w:r>
        <w:r w:rsidRPr="009A617C" w:rsidDel="00412DD0">
          <w:rPr>
            <w:rFonts w:ascii="標楷體" w:eastAsia="標楷體" w:hAnsi="標楷體"/>
            <w:sz w:val="28"/>
            <w:szCs w:val="28"/>
          </w:rPr>
          <w:delText>1月1日公布之基本放款利率</w:delText>
        </w:r>
        <w:r w:rsidR="00A13E27" w:rsidRPr="009A617C" w:rsidDel="00412DD0">
          <w:rPr>
            <w:rFonts w:ascii="標楷體" w:eastAsia="標楷體" w:hAnsi="標楷體" w:hint="eastAsia"/>
            <w:sz w:val="28"/>
            <w:szCs w:val="28"/>
            <w:rPrChange w:id="304" w:author="張峻源" w:date="2025-09-08T16:34:00Z">
              <w:rPr>
                <w:rFonts w:ascii="標楷體" w:eastAsia="標楷體" w:hAnsi="標楷體" w:hint="eastAsia"/>
                <w:color w:val="FF0000"/>
                <w:sz w:val="28"/>
                <w:szCs w:val="28"/>
              </w:rPr>
            </w:rPrChange>
          </w:rPr>
          <w:delText>及上開作業要點規定之收費基準</w:delText>
        </w:r>
        <w:r w:rsidRPr="009A617C" w:rsidDel="00412DD0">
          <w:rPr>
            <w:rFonts w:ascii="標楷體" w:eastAsia="標楷體" w:hAnsi="標楷體"/>
            <w:sz w:val="28"/>
            <w:szCs w:val="28"/>
          </w:rPr>
          <w:delText>重新計算。</w:delText>
        </w:r>
      </w:del>
    </w:p>
    <w:p w14:paraId="68F1F10D" w14:textId="146A3435" w:rsidR="00F307CB" w:rsidRPr="009A617C" w:rsidDel="00183D6D" w:rsidRDefault="008712FC">
      <w:pPr>
        <w:pStyle w:val="Textbody"/>
        <w:spacing w:before="182" w:after="182"/>
        <w:ind w:leftChars="590" w:left="1959" w:hangingChars="194" w:hanging="543"/>
        <w:rPr>
          <w:del w:id="305" w:author="蔡芳媚" w:date="2025-09-04T14:48:00Z"/>
          <w:rFonts w:ascii="標楷體" w:eastAsia="標楷體" w:hAnsi="標楷體"/>
          <w:sz w:val="28"/>
          <w:szCs w:val="28"/>
        </w:rPr>
        <w:pPrChange w:id="306" w:author="蔡芳媚" w:date="2025-09-04T14:48:00Z">
          <w:pPr>
            <w:pStyle w:val="Textbody"/>
            <w:spacing w:line="600" w:lineRule="exact"/>
            <w:ind w:left="1418"/>
          </w:pPr>
        </w:pPrChange>
      </w:pPr>
      <w:r w:rsidRPr="009A617C">
        <w:rPr>
          <w:rFonts w:ascii="標楷體" w:eastAsia="標楷體" w:hAnsi="標楷體"/>
          <w:sz w:val="28"/>
          <w:szCs w:val="28"/>
        </w:rPr>
        <w:t>租金</w:t>
      </w:r>
      <w:r w:rsidR="003340EE" w:rsidRPr="009A617C">
        <w:rPr>
          <w:rFonts w:ascii="標楷體" w:eastAsia="標楷體" w:hAnsi="標楷體" w:hint="eastAsia"/>
          <w:sz w:val="28"/>
          <w:szCs w:val="28"/>
        </w:rPr>
        <w:t>應</w:t>
      </w:r>
      <w:r w:rsidRPr="009A617C">
        <w:rPr>
          <w:rFonts w:ascii="標楷體" w:eastAsia="標楷體" w:hAnsi="標楷體"/>
          <w:sz w:val="28"/>
          <w:szCs w:val="28"/>
        </w:rPr>
        <w:t>繳入下列帳戶</w:t>
      </w:r>
      <w:r w:rsidR="00A31D6B" w:rsidRPr="009A617C">
        <w:rPr>
          <w:rFonts w:ascii="標楷體" w:eastAsia="標楷體" w:hAnsi="標楷體" w:hint="eastAsia"/>
          <w:sz w:val="28"/>
          <w:szCs w:val="28"/>
        </w:rPr>
        <w:t>：</w:t>
      </w:r>
    </w:p>
    <w:p w14:paraId="49618B94" w14:textId="77777777" w:rsidR="00183D6D" w:rsidRPr="009A617C" w:rsidRDefault="00183D6D">
      <w:pPr>
        <w:pStyle w:val="Textbody"/>
        <w:spacing w:before="182" w:after="182"/>
        <w:ind w:leftChars="590" w:left="1959" w:hangingChars="194" w:hanging="543"/>
        <w:rPr>
          <w:ins w:id="307" w:author="蔡芳媚" w:date="2025-09-04T14:48:00Z"/>
          <w:rFonts w:ascii="標楷體" w:eastAsia="標楷體" w:hAnsi="標楷體"/>
          <w:sz w:val="28"/>
          <w:szCs w:val="28"/>
        </w:rPr>
        <w:pPrChange w:id="308" w:author="蔡芳媚" w:date="2025-09-04T14:47:00Z">
          <w:pPr>
            <w:pStyle w:val="Textbody"/>
            <w:spacing w:before="182" w:after="182"/>
            <w:ind w:left="1918"/>
          </w:pPr>
        </w:pPrChange>
      </w:pPr>
    </w:p>
    <w:p w14:paraId="24B9669A" w14:textId="5787B645" w:rsidR="00BC426C" w:rsidRPr="009A617C" w:rsidRDefault="00BC426C">
      <w:pPr>
        <w:pStyle w:val="Textbody"/>
        <w:ind w:leftChars="852" w:left="2588" w:hangingChars="194" w:hanging="543"/>
        <w:rPr>
          <w:rFonts w:ascii="標楷體" w:eastAsia="標楷體" w:hAnsi="標楷體"/>
          <w:sz w:val="28"/>
          <w:szCs w:val="28"/>
        </w:rPr>
        <w:pPrChange w:id="309" w:author="蔡芳媚" w:date="2025-09-04T14:48:00Z">
          <w:pPr>
            <w:pStyle w:val="Textbody"/>
            <w:spacing w:line="600" w:lineRule="exact"/>
            <w:ind w:left="1418"/>
          </w:pPr>
        </w:pPrChange>
      </w:pPr>
      <w:del w:id="310" w:author="蔡芳媚" w:date="2025-09-04T14:48:00Z">
        <w:r w:rsidRPr="009A617C" w:rsidDel="00183D6D">
          <w:rPr>
            <w:rFonts w:ascii="標楷體" w:eastAsia="標楷體" w:hAnsi="標楷體"/>
            <w:sz w:val="28"/>
            <w:szCs w:val="28"/>
          </w:rPr>
          <w:delText>銀行及分行名稱：</w:delText>
        </w:r>
      </w:del>
      <w:r w:rsidRPr="009A617C">
        <w:rPr>
          <w:rFonts w:ascii="標楷體" w:eastAsia="標楷體" w:hAnsi="標楷體" w:hint="eastAsia"/>
          <w:sz w:val="28"/>
          <w:szCs w:val="28"/>
        </w:rPr>
        <w:t>中央銀行國庫局</w:t>
      </w:r>
      <w:r w:rsidRPr="009A617C">
        <w:rPr>
          <w:rFonts w:ascii="標楷體" w:eastAsia="標楷體" w:hAnsi="標楷體"/>
          <w:sz w:val="28"/>
          <w:szCs w:val="28"/>
        </w:rPr>
        <w:t>(代號:0000022)</w:t>
      </w:r>
    </w:p>
    <w:p w14:paraId="77A1E47B" w14:textId="77777777" w:rsidR="00BC426C" w:rsidRPr="009A617C" w:rsidRDefault="00BC426C">
      <w:pPr>
        <w:pStyle w:val="Textbody"/>
        <w:ind w:leftChars="852" w:left="2045"/>
        <w:rPr>
          <w:rFonts w:ascii="標楷體" w:eastAsia="標楷體" w:hAnsi="標楷體"/>
          <w:sz w:val="28"/>
          <w:szCs w:val="28"/>
        </w:rPr>
        <w:pPrChange w:id="311" w:author="蔡芳媚" w:date="2025-09-04T14:48:00Z">
          <w:pPr>
            <w:pStyle w:val="Textbody"/>
            <w:spacing w:line="600" w:lineRule="exact"/>
            <w:ind w:left="1418"/>
          </w:pPr>
        </w:pPrChange>
      </w:pPr>
      <w:r w:rsidRPr="009A617C">
        <w:rPr>
          <w:rFonts w:ascii="標楷體" w:eastAsia="標楷體" w:hAnsi="標楷體"/>
          <w:sz w:val="28"/>
          <w:szCs w:val="28"/>
        </w:rPr>
        <w:t>帳戶名稱：</w:t>
      </w:r>
      <w:r w:rsidRPr="009A617C">
        <w:rPr>
          <w:rFonts w:ascii="標楷體" w:eastAsia="標楷體" w:hAnsi="標楷體" w:hint="eastAsia"/>
          <w:sz w:val="28"/>
          <w:szCs w:val="28"/>
        </w:rPr>
        <w:t>經濟部標準檢驗局</w:t>
      </w:r>
    </w:p>
    <w:p w14:paraId="2B52FEC5" w14:textId="0FE0808B" w:rsidR="00D33232" w:rsidRDefault="00BC426C">
      <w:pPr>
        <w:pStyle w:val="Textbody"/>
        <w:ind w:leftChars="852" w:left="2045"/>
        <w:rPr>
          <w:ins w:id="312" w:author="張峻源" w:date="2025-09-30T14:20:00Z"/>
          <w:rFonts w:ascii="標楷體" w:eastAsia="標楷體" w:hAnsi="標楷體"/>
          <w:sz w:val="28"/>
          <w:szCs w:val="28"/>
        </w:rPr>
        <w:pPrChange w:id="313" w:author="蔡芳媚" w:date="2025-09-04T14:48:00Z">
          <w:pPr>
            <w:pStyle w:val="Textbody"/>
            <w:spacing w:line="600" w:lineRule="exact"/>
            <w:ind w:left="1418"/>
          </w:pPr>
        </w:pPrChange>
      </w:pPr>
      <w:r w:rsidRPr="009A617C">
        <w:rPr>
          <w:rFonts w:ascii="標楷體" w:eastAsia="標楷體" w:hAnsi="標楷體"/>
          <w:sz w:val="28"/>
          <w:szCs w:val="28"/>
        </w:rPr>
        <w:t>銀行帳號：24263102129018</w:t>
      </w:r>
    </w:p>
    <w:p w14:paraId="32B0122A" w14:textId="77777777" w:rsidR="00B8695E" w:rsidRPr="009A617C" w:rsidRDefault="00B8695E">
      <w:pPr>
        <w:pStyle w:val="Textbody"/>
        <w:ind w:leftChars="852" w:left="2045"/>
        <w:rPr>
          <w:rFonts w:ascii="標楷體" w:eastAsia="標楷體" w:hAnsi="標楷體"/>
          <w:sz w:val="28"/>
          <w:szCs w:val="28"/>
        </w:rPr>
        <w:pPrChange w:id="314" w:author="蔡芳媚" w:date="2025-09-04T14:48:00Z">
          <w:pPr>
            <w:pStyle w:val="Textbody"/>
            <w:spacing w:line="600" w:lineRule="exact"/>
            <w:ind w:left="1418"/>
          </w:pPr>
        </w:pPrChange>
      </w:pPr>
    </w:p>
    <w:p w14:paraId="2A049F57" w14:textId="70910179" w:rsidR="00F307CB" w:rsidRPr="009A617C" w:rsidRDefault="00183D6D" w:rsidP="00F307CB">
      <w:pPr>
        <w:pStyle w:val="Textbody"/>
        <w:spacing w:line="600" w:lineRule="exact"/>
        <w:ind w:left="1418" w:hanging="2"/>
        <w:rPr>
          <w:rFonts w:ascii="標楷體" w:eastAsia="標楷體" w:hAnsi="標楷體"/>
          <w:sz w:val="28"/>
          <w:szCs w:val="28"/>
        </w:rPr>
      </w:pPr>
      <w:ins w:id="315" w:author="蔡芳媚" w:date="2025-09-04T14:49:00Z">
        <w:r w:rsidRPr="009A617C">
          <w:rPr>
            <w:rFonts w:ascii="標楷體" w:eastAsia="標楷體" w:hAnsi="標楷體" w:hint="eastAsia"/>
            <w:sz w:val="28"/>
            <w:szCs w:val="28"/>
          </w:rPr>
          <w:lastRenderedPageBreak/>
          <w:t>二、</w:t>
        </w:r>
      </w:ins>
      <w:r w:rsidR="008712FC" w:rsidRPr="009A617C">
        <w:rPr>
          <w:rFonts w:ascii="標楷體" w:eastAsia="標楷體" w:hAnsi="標楷體"/>
          <w:sz w:val="28"/>
          <w:szCs w:val="28"/>
        </w:rPr>
        <w:t>乙方若逾期繳納，應依下列各款標準加收懲罰性違約金：</w:t>
      </w:r>
    </w:p>
    <w:p w14:paraId="0E6182EF" w14:textId="5A5230F4" w:rsidR="00F307CB" w:rsidRPr="009A617C" w:rsidDel="00183D6D" w:rsidRDefault="00183D6D">
      <w:pPr>
        <w:pStyle w:val="Textbody"/>
        <w:spacing w:line="600" w:lineRule="exact"/>
        <w:rPr>
          <w:del w:id="316" w:author="蔡芳媚" w:date="2025-09-04T14:49:00Z"/>
          <w:rFonts w:ascii="標楷體" w:eastAsia="標楷體" w:hAnsi="標楷體"/>
          <w:sz w:val="28"/>
          <w:szCs w:val="28"/>
        </w:rPr>
        <w:pPrChange w:id="317" w:author="蔡芳媚" w:date="2025-09-04T14:50:00Z">
          <w:pPr>
            <w:pStyle w:val="Textbody"/>
            <w:numPr>
              <w:numId w:val="162"/>
            </w:numPr>
            <w:spacing w:line="600" w:lineRule="exact"/>
            <w:ind w:left="2160" w:hanging="720"/>
          </w:pPr>
        </w:pPrChange>
      </w:pPr>
      <w:ins w:id="318" w:author="蔡芳媚" w:date="2025-09-04T14:50:00Z">
        <w:r w:rsidRPr="009A617C">
          <w:rPr>
            <w:rFonts w:ascii="標楷體" w:eastAsia="標楷體" w:hAnsi="標楷體"/>
            <w:sz w:val="28"/>
            <w:szCs w:val="28"/>
          </w:rPr>
          <w:t xml:space="preserve">             (一)</w:t>
        </w:r>
      </w:ins>
      <w:r w:rsidR="00213B9A" w:rsidRPr="009A617C">
        <w:rPr>
          <w:rFonts w:ascii="標楷體" w:eastAsia="標楷體" w:hAnsi="標楷體"/>
          <w:sz w:val="28"/>
          <w:szCs w:val="28"/>
        </w:rPr>
        <w:t>逾期繳納未滿1</w:t>
      </w:r>
      <w:r w:rsidR="008712FC" w:rsidRPr="009A617C">
        <w:rPr>
          <w:rFonts w:ascii="標楷體" w:eastAsia="標楷體" w:hAnsi="標楷體"/>
          <w:sz w:val="28"/>
          <w:szCs w:val="28"/>
        </w:rPr>
        <w:t>個月者，照該期欠額加收百分之二。</w:t>
      </w:r>
    </w:p>
    <w:p w14:paraId="1E2CD636" w14:textId="77777777" w:rsidR="00183D6D" w:rsidRPr="009A617C" w:rsidRDefault="00183D6D">
      <w:pPr>
        <w:pStyle w:val="Textbody"/>
        <w:spacing w:line="600" w:lineRule="exact"/>
        <w:rPr>
          <w:ins w:id="319" w:author="蔡芳媚" w:date="2025-09-04T14:50:00Z"/>
          <w:rFonts w:ascii="標楷體" w:eastAsia="標楷體" w:hAnsi="標楷體"/>
          <w:sz w:val="28"/>
          <w:szCs w:val="28"/>
        </w:rPr>
        <w:pPrChange w:id="320" w:author="蔡芳媚" w:date="2025-09-04T14:50:00Z">
          <w:pPr>
            <w:pStyle w:val="Textbody"/>
            <w:numPr>
              <w:numId w:val="162"/>
            </w:numPr>
            <w:spacing w:line="600" w:lineRule="exact"/>
            <w:ind w:left="2160" w:hanging="720"/>
          </w:pPr>
        </w:pPrChange>
      </w:pPr>
    </w:p>
    <w:p w14:paraId="4DE8B263" w14:textId="0A8F560F" w:rsidR="00F307CB" w:rsidRPr="009A617C" w:rsidRDefault="00183D6D">
      <w:pPr>
        <w:pStyle w:val="Textbody"/>
        <w:spacing w:line="600" w:lineRule="exact"/>
        <w:rPr>
          <w:rFonts w:ascii="標楷體" w:eastAsia="標楷體" w:hAnsi="標楷體"/>
          <w:sz w:val="28"/>
          <w:szCs w:val="28"/>
        </w:rPr>
        <w:pPrChange w:id="321" w:author="蔡芳媚" w:date="2025-09-04T14:51:00Z">
          <w:pPr>
            <w:pStyle w:val="Textbody"/>
            <w:numPr>
              <w:numId w:val="162"/>
            </w:numPr>
            <w:spacing w:line="600" w:lineRule="exact"/>
            <w:ind w:left="2160" w:hanging="720"/>
          </w:pPr>
        </w:pPrChange>
      </w:pPr>
      <w:ins w:id="322" w:author="蔡芳媚" w:date="2025-09-04T14:50:00Z">
        <w:r w:rsidRPr="009A617C">
          <w:rPr>
            <w:rFonts w:ascii="標楷體" w:eastAsia="標楷體" w:hAnsi="標楷體"/>
            <w:sz w:val="28"/>
            <w:szCs w:val="28"/>
          </w:rPr>
          <w:t xml:space="preserve">          </w:t>
        </w:r>
      </w:ins>
      <w:ins w:id="323" w:author="蔡芳媚" w:date="2025-09-04T14:51:00Z">
        <w:r w:rsidRPr="009A617C">
          <w:rPr>
            <w:rFonts w:ascii="標楷體" w:eastAsia="標楷體" w:hAnsi="標楷體"/>
            <w:sz w:val="28"/>
            <w:szCs w:val="28"/>
          </w:rPr>
          <w:t xml:space="preserve">   (二)</w:t>
        </w:r>
      </w:ins>
      <w:r w:rsidR="00213B9A" w:rsidRPr="009A617C">
        <w:rPr>
          <w:rFonts w:ascii="標楷體" w:eastAsia="標楷體" w:hAnsi="標楷體"/>
          <w:sz w:val="28"/>
          <w:szCs w:val="28"/>
        </w:rPr>
        <w:t>逾期繳納在1</w:t>
      </w:r>
      <w:r w:rsidR="008712FC" w:rsidRPr="009A617C">
        <w:rPr>
          <w:rFonts w:ascii="標楷體" w:eastAsia="標楷體" w:hAnsi="標楷體"/>
          <w:sz w:val="28"/>
          <w:szCs w:val="28"/>
        </w:rPr>
        <w:t>個月以上未滿</w:t>
      </w:r>
      <w:r w:rsidR="007B5C99" w:rsidRPr="009A617C">
        <w:rPr>
          <w:rFonts w:ascii="標楷體" w:eastAsia="標楷體" w:hAnsi="標楷體"/>
          <w:sz w:val="28"/>
          <w:szCs w:val="28"/>
        </w:rPr>
        <w:t>2</w:t>
      </w:r>
      <w:r w:rsidR="008712FC" w:rsidRPr="009A617C">
        <w:rPr>
          <w:rFonts w:ascii="標楷體" w:eastAsia="標楷體" w:hAnsi="標楷體"/>
          <w:sz w:val="28"/>
          <w:szCs w:val="28"/>
        </w:rPr>
        <w:t>個月者，照該期欠額加收百分之四。</w:t>
      </w:r>
    </w:p>
    <w:p w14:paraId="73105634" w14:textId="331A29FE" w:rsidR="00F307CB" w:rsidRPr="009A617C" w:rsidRDefault="00183D6D">
      <w:pPr>
        <w:pStyle w:val="Textbody"/>
        <w:spacing w:line="600" w:lineRule="exact"/>
        <w:rPr>
          <w:rFonts w:ascii="標楷體" w:eastAsia="標楷體" w:hAnsi="標楷體"/>
          <w:sz w:val="28"/>
          <w:szCs w:val="28"/>
        </w:rPr>
        <w:pPrChange w:id="324" w:author="蔡芳媚" w:date="2025-09-04T14:51:00Z">
          <w:pPr>
            <w:pStyle w:val="Textbody"/>
            <w:numPr>
              <w:numId w:val="162"/>
            </w:numPr>
            <w:spacing w:line="600" w:lineRule="exact"/>
            <w:ind w:left="2160" w:hanging="720"/>
          </w:pPr>
        </w:pPrChange>
      </w:pPr>
      <w:ins w:id="325" w:author="蔡芳媚" w:date="2025-09-04T14:51:00Z">
        <w:r w:rsidRPr="009A617C">
          <w:rPr>
            <w:rFonts w:ascii="標楷體" w:eastAsia="標楷體" w:hAnsi="標楷體"/>
            <w:sz w:val="28"/>
            <w:szCs w:val="28"/>
          </w:rPr>
          <w:t xml:space="preserve">             (三)</w:t>
        </w:r>
      </w:ins>
      <w:r w:rsidR="00213B9A" w:rsidRPr="009A617C">
        <w:rPr>
          <w:rFonts w:ascii="標楷體" w:eastAsia="標楷體" w:hAnsi="標楷體"/>
          <w:sz w:val="28"/>
          <w:szCs w:val="28"/>
        </w:rPr>
        <w:t>逾期繳納在2個月以上未滿3</w:t>
      </w:r>
      <w:r w:rsidR="008712FC" w:rsidRPr="009A617C">
        <w:rPr>
          <w:rFonts w:ascii="標楷體" w:eastAsia="標楷體" w:hAnsi="標楷體"/>
          <w:sz w:val="28"/>
          <w:szCs w:val="28"/>
        </w:rPr>
        <w:t>個月者，照該期欠額加收百分之十。</w:t>
      </w:r>
    </w:p>
    <w:p w14:paraId="31AB07C4" w14:textId="77777777" w:rsidR="002844FE" w:rsidRPr="009A617C" w:rsidRDefault="00CC064A">
      <w:pPr>
        <w:pStyle w:val="Textbody"/>
        <w:spacing w:line="600" w:lineRule="exact"/>
        <w:rPr>
          <w:ins w:id="326" w:author="張峻源" w:date="2025-09-05T11:28:00Z"/>
          <w:rFonts w:ascii="標楷體" w:eastAsia="標楷體" w:hAnsi="標楷體"/>
          <w:sz w:val="28"/>
          <w:szCs w:val="28"/>
        </w:rPr>
        <w:pPrChange w:id="327" w:author="蔡芳媚" w:date="2025-09-04T17:19:00Z">
          <w:pPr>
            <w:pStyle w:val="Textbody"/>
            <w:numPr>
              <w:numId w:val="162"/>
            </w:numPr>
            <w:spacing w:line="600" w:lineRule="exact"/>
            <w:ind w:left="2160" w:hanging="720"/>
          </w:pPr>
        </w:pPrChange>
      </w:pPr>
      <w:ins w:id="328" w:author="蔡芳媚" w:date="2025-09-04T17:19:00Z">
        <w:r w:rsidRPr="009A617C">
          <w:rPr>
            <w:rFonts w:ascii="標楷體" w:eastAsia="標楷體" w:hAnsi="標楷體"/>
            <w:sz w:val="28"/>
            <w:szCs w:val="28"/>
          </w:rPr>
          <w:t xml:space="preserve">             (四)</w:t>
        </w:r>
      </w:ins>
      <w:r w:rsidR="00213B9A" w:rsidRPr="009A617C">
        <w:rPr>
          <w:rFonts w:ascii="標楷體" w:eastAsia="標楷體" w:hAnsi="標楷體"/>
          <w:sz w:val="28"/>
          <w:szCs w:val="28"/>
        </w:rPr>
        <w:t>逾期繳納在3個月以上未滿4</w:t>
      </w:r>
      <w:r w:rsidR="008712FC" w:rsidRPr="009A617C">
        <w:rPr>
          <w:rFonts w:ascii="標楷體" w:eastAsia="標楷體" w:hAnsi="標楷體"/>
          <w:sz w:val="28"/>
          <w:szCs w:val="28"/>
        </w:rPr>
        <w:t>個月者，照該期欠額加收百分之</w:t>
      </w:r>
    </w:p>
    <w:p w14:paraId="3078B8D1" w14:textId="3CADE41D" w:rsidR="00CC064A" w:rsidRPr="009A617C" w:rsidDel="002844FE" w:rsidRDefault="002844FE">
      <w:pPr>
        <w:pStyle w:val="Textbody"/>
        <w:spacing w:line="600" w:lineRule="exact"/>
        <w:rPr>
          <w:ins w:id="329" w:author="蔡芳媚" w:date="2025-09-04T17:19:00Z"/>
          <w:del w:id="330" w:author="張峻源" w:date="2025-09-05T11:29:00Z"/>
          <w:rFonts w:ascii="標楷體" w:eastAsia="標楷體" w:hAnsi="標楷體"/>
          <w:sz w:val="28"/>
          <w:szCs w:val="28"/>
        </w:rPr>
        <w:pPrChange w:id="331" w:author="蔡芳媚" w:date="2025-09-04T17:19:00Z">
          <w:pPr>
            <w:pStyle w:val="Textbody"/>
            <w:numPr>
              <w:numId w:val="162"/>
            </w:numPr>
            <w:spacing w:line="600" w:lineRule="exact"/>
            <w:ind w:left="2160" w:hanging="720"/>
          </w:pPr>
        </w:pPrChange>
      </w:pPr>
      <w:ins w:id="332" w:author="張峻源" w:date="2025-09-05T11:29:00Z">
        <w:r w:rsidRPr="009A617C">
          <w:rPr>
            <w:rFonts w:ascii="標楷體" w:eastAsia="標楷體" w:hAnsi="標楷體"/>
            <w:sz w:val="28"/>
            <w:szCs w:val="28"/>
          </w:rPr>
          <w:t xml:space="preserve">                 </w:t>
        </w:r>
      </w:ins>
      <w:r w:rsidR="008712FC" w:rsidRPr="009A617C">
        <w:rPr>
          <w:rFonts w:ascii="標楷體" w:eastAsia="標楷體" w:hAnsi="標楷體"/>
          <w:sz w:val="28"/>
          <w:szCs w:val="28"/>
        </w:rPr>
        <w:t>十</w:t>
      </w:r>
    </w:p>
    <w:p w14:paraId="54C80BB7" w14:textId="5CA8D52E" w:rsidR="00F307CB" w:rsidRPr="009A617C" w:rsidRDefault="00CC064A">
      <w:pPr>
        <w:pStyle w:val="Textbody"/>
        <w:spacing w:line="600" w:lineRule="exact"/>
        <w:rPr>
          <w:rFonts w:ascii="標楷體" w:eastAsia="標楷體" w:hAnsi="標楷體"/>
          <w:sz w:val="28"/>
          <w:szCs w:val="28"/>
        </w:rPr>
        <w:pPrChange w:id="333" w:author="蔡芳媚" w:date="2025-09-04T17:19:00Z">
          <w:pPr>
            <w:pStyle w:val="Textbody"/>
            <w:numPr>
              <w:numId w:val="162"/>
            </w:numPr>
            <w:spacing w:line="600" w:lineRule="exact"/>
            <w:ind w:left="2160" w:hanging="720"/>
          </w:pPr>
        </w:pPrChange>
      </w:pPr>
      <w:ins w:id="334" w:author="蔡芳媚" w:date="2025-09-04T17:19:00Z">
        <w:del w:id="335" w:author="張峻源" w:date="2025-09-05T11:29:00Z">
          <w:r w:rsidRPr="009A617C" w:rsidDel="002844FE">
            <w:rPr>
              <w:rFonts w:ascii="標楷體" w:eastAsia="標楷體" w:hAnsi="標楷體"/>
              <w:sz w:val="28"/>
              <w:szCs w:val="28"/>
            </w:rPr>
            <w:delText xml:space="preserve">                 </w:delText>
          </w:r>
        </w:del>
      </w:ins>
      <w:r w:rsidR="008712FC" w:rsidRPr="009A617C">
        <w:rPr>
          <w:rFonts w:ascii="標楷體" w:eastAsia="標楷體" w:hAnsi="標楷體"/>
          <w:sz w:val="28"/>
          <w:szCs w:val="28"/>
        </w:rPr>
        <w:t>五。</w:t>
      </w:r>
    </w:p>
    <w:p w14:paraId="19764B04" w14:textId="59F86FED" w:rsidR="00D33232" w:rsidRPr="009A617C" w:rsidRDefault="00CC064A">
      <w:pPr>
        <w:pStyle w:val="Textbody"/>
        <w:spacing w:line="600" w:lineRule="exact"/>
        <w:ind w:left="2408" w:hangingChars="860" w:hanging="2408"/>
        <w:rPr>
          <w:ins w:id="336" w:author="張峻源" w:date="2025-09-05T15:58:00Z"/>
          <w:rFonts w:ascii="標楷體" w:eastAsia="標楷體" w:hAnsi="標楷體"/>
          <w:sz w:val="28"/>
          <w:szCs w:val="28"/>
        </w:rPr>
        <w:pPrChange w:id="337" w:author="蔡芳媚" w:date="2025-09-04T14:51:00Z">
          <w:pPr>
            <w:pStyle w:val="Textbody"/>
            <w:numPr>
              <w:numId w:val="162"/>
            </w:numPr>
            <w:spacing w:line="600" w:lineRule="exact"/>
            <w:ind w:left="2160" w:hanging="720"/>
          </w:pPr>
        </w:pPrChange>
      </w:pPr>
      <w:ins w:id="338" w:author="蔡芳媚" w:date="2025-09-04T17:19:00Z">
        <w:r w:rsidRPr="009A617C">
          <w:rPr>
            <w:rFonts w:ascii="標楷體" w:eastAsia="標楷體" w:hAnsi="標楷體"/>
            <w:sz w:val="28"/>
            <w:szCs w:val="28"/>
          </w:rPr>
          <w:t xml:space="preserve">             (五)</w:t>
        </w:r>
      </w:ins>
      <w:r w:rsidR="00213B9A" w:rsidRPr="009A617C">
        <w:rPr>
          <w:rFonts w:ascii="標楷體" w:eastAsia="標楷體" w:hAnsi="標楷體"/>
          <w:sz w:val="28"/>
          <w:szCs w:val="28"/>
        </w:rPr>
        <w:t>逾期繳納達4</w:t>
      </w:r>
      <w:r w:rsidR="008712FC" w:rsidRPr="009A617C">
        <w:rPr>
          <w:rFonts w:ascii="標楷體" w:eastAsia="標楷體" w:hAnsi="標楷體"/>
          <w:sz w:val="28"/>
          <w:szCs w:val="28"/>
        </w:rPr>
        <w:t>個月以上者，照該期欠額加收百分之二十</w:t>
      </w:r>
      <w:r w:rsidR="00F307CB" w:rsidRPr="009A617C">
        <w:rPr>
          <w:rFonts w:ascii="標楷體" w:eastAsia="標楷體" w:hAnsi="標楷體" w:hint="eastAsia"/>
          <w:sz w:val="28"/>
          <w:szCs w:val="28"/>
        </w:rPr>
        <w:t>，</w:t>
      </w:r>
      <w:r w:rsidR="00213B9A" w:rsidRPr="009A617C">
        <w:rPr>
          <w:rFonts w:ascii="標楷體" w:eastAsia="標楷體" w:hAnsi="標楷體" w:hint="eastAsia"/>
          <w:sz w:val="28"/>
          <w:szCs w:val="28"/>
        </w:rPr>
        <w:t>另每逾</w:t>
      </w:r>
      <w:r w:rsidR="00213B9A" w:rsidRPr="009A617C">
        <w:rPr>
          <w:rFonts w:ascii="標楷體" w:eastAsia="標楷體" w:hAnsi="標楷體"/>
          <w:sz w:val="28"/>
          <w:szCs w:val="28"/>
        </w:rPr>
        <w:t>1</w:t>
      </w:r>
      <w:r w:rsidR="00F307CB" w:rsidRPr="009A617C">
        <w:rPr>
          <w:rFonts w:ascii="標楷體" w:eastAsia="標楷體" w:hAnsi="標楷體" w:hint="eastAsia"/>
          <w:sz w:val="28"/>
          <w:szCs w:val="28"/>
        </w:rPr>
        <w:t>個月，再加收</w:t>
      </w:r>
      <w:r w:rsidR="007B44FF" w:rsidRPr="009A617C">
        <w:rPr>
          <w:rFonts w:ascii="標楷體" w:eastAsia="標楷體" w:hAnsi="標楷體"/>
          <w:sz w:val="28"/>
          <w:szCs w:val="28"/>
        </w:rPr>
        <w:t>5%</w:t>
      </w:r>
      <w:r w:rsidR="00F307CB" w:rsidRPr="009A617C">
        <w:rPr>
          <w:rFonts w:ascii="標楷體" w:eastAsia="標楷體" w:hAnsi="標楷體" w:hint="eastAsia"/>
          <w:sz w:val="28"/>
          <w:szCs w:val="28"/>
        </w:rPr>
        <w:t>，最高以欠額之一倍為限</w:t>
      </w:r>
      <w:r w:rsidR="008712FC" w:rsidRPr="009A617C">
        <w:rPr>
          <w:rFonts w:ascii="標楷體" w:eastAsia="標楷體" w:hAnsi="標楷體"/>
          <w:sz w:val="28"/>
          <w:szCs w:val="28"/>
        </w:rPr>
        <w:t>。</w:t>
      </w:r>
    </w:p>
    <w:p w14:paraId="11DA2B34" w14:textId="77777777" w:rsidR="006F39EC" w:rsidRPr="009A617C" w:rsidRDefault="006F39EC" w:rsidP="006F39EC">
      <w:pPr>
        <w:pStyle w:val="Textbody"/>
        <w:numPr>
          <w:ilvl w:val="0"/>
          <w:numId w:val="128"/>
        </w:numPr>
        <w:spacing w:before="182" w:after="182" w:line="600" w:lineRule="exact"/>
        <w:ind w:left="1418" w:hanging="1418"/>
        <w:rPr>
          <w:ins w:id="339" w:author="張峻源" w:date="2025-09-05T15:58:00Z"/>
          <w:rFonts w:ascii="標楷體" w:eastAsia="標楷體" w:hAnsi="標楷體"/>
          <w:sz w:val="28"/>
          <w:szCs w:val="28"/>
        </w:rPr>
      </w:pPr>
      <w:ins w:id="340" w:author="張峻源" w:date="2025-09-05T15:58:00Z">
        <w:r w:rsidRPr="009A617C">
          <w:rPr>
            <w:rFonts w:ascii="標楷體" w:eastAsia="標楷體" w:hAnsi="標楷體" w:hint="eastAsia"/>
            <w:sz w:val="28"/>
            <w:szCs w:val="28"/>
          </w:rPr>
          <w:t>國有動產設備使用規定</w:t>
        </w:r>
      </w:ins>
    </w:p>
    <w:p w14:paraId="79B833B1" w14:textId="310F9C6C" w:rsidR="006F39EC" w:rsidRPr="009A617C" w:rsidRDefault="006F39EC" w:rsidP="006F39EC">
      <w:pPr>
        <w:pStyle w:val="Textbody"/>
        <w:spacing w:before="182" w:after="182" w:line="600" w:lineRule="exact"/>
        <w:ind w:left="1418"/>
        <w:rPr>
          <w:ins w:id="341" w:author="張峻源" w:date="2025-09-05T15:58:00Z"/>
          <w:rFonts w:ascii="標楷體" w:eastAsia="標楷體" w:hAnsi="標楷體"/>
          <w:sz w:val="28"/>
          <w:szCs w:val="28"/>
        </w:rPr>
      </w:pPr>
      <w:ins w:id="342" w:author="張峻源" w:date="2025-09-05T15:58:00Z">
        <w:r w:rsidRPr="009A617C">
          <w:rPr>
            <w:rFonts w:ascii="標楷體" w:eastAsia="標楷體" w:hAnsi="標楷體" w:hint="eastAsia"/>
            <w:sz w:val="28"/>
            <w:szCs w:val="28"/>
          </w:rPr>
          <w:t>本案標的</w:t>
        </w:r>
        <w:r w:rsidRPr="009A617C">
          <w:rPr>
            <w:rFonts w:ascii="標楷體" w:eastAsia="標楷體" w:hAnsi="標楷體"/>
            <w:sz w:val="28"/>
            <w:szCs w:val="28"/>
          </w:rPr>
          <w:t>1</w:t>
        </w:r>
        <w:r w:rsidRPr="009A617C">
          <w:rPr>
            <w:rFonts w:ascii="標楷體" w:eastAsia="標楷體" w:hAnsi="標楷體" w:hint="eastAsia"/>
            <w:sz w:val="28"/>
            <w:szCs w:val="28"/>
            <w:rPrChange w:id="343" w:author="張峻源" w:date="2025-09-08T16:34:00Z">
              <w:rPr>
                <w:rFonts w:ascii="標楷體" w:eastAsia="標楷體" w:hAnsi="標楷體" w:hint="eastAsia"/>
                <w:color w:val="FF0000"/>
                <w:sz w:val="28"/>
                <w:szCs w:val="28"/>
              </w:rPr>
            </w:rPrChange>
          </w:rPr>
          <w:t>樓</w:t>
        </w:r>
        <w:r w:rsidRPr="009A617C">
          <w:rPr>
            <w:rFonts w:ascii="標楷體" w:eastAsia="標楷體" w:hAnsi="標楷體"/>
            <w:sz w:val="28"/>
            <w:szCs w:val="28"/>
          </w:rPr>
          <w:t>實驗室</w:t>
        </w:r>
      </w:ins>
      <w:ins w:id="344" w:author="張峻源" w:date="2025-09-19T16:00:00Z">
        <w:r w:rsidR="00CC2F3B">
          <w:rPr>
            <w:rFonts w:ascii="標楷體" w:eastAsia="標楷體" w:hAnsi="標楷體" w:hint="eastAsia"/>
            <w:sz w:val="28"/>
            <w:szCs w:val="28"/>
          </w:rPr>
          <w:t>之國有動產設備</w:t>
        </w:r>
      </w:ins>
      <w:ins w:id="345" w:author="張峻源" w:date="2025-09-05T15:58:00Z">
        <w:r w:rsidRPr="009A617C">
          <w:rPr>
            <w:rFonts w:ascii="標楷體" w:eastAsia="標楷體" w:hAnsi="標楷體"/>
            <w:sz w:val="28"/>
            <w:szCs w:val="28"/>
          </w:rPr>
          <w:t>係甲方執行政府科技計畫及商品市場監督等相關業務之使用</w:t>
        </w:r>
        <w:r w:rsidRPr="009A617C">
          <w:rPr>
            <w:rFonts w:ascii="標楷體" w:eastAsia="標楷體" w:hAnsi="標楷體" w:hint="eastAsia"/>
            <w:sz w:val="28"/>
            <w:szCs w:val="28"/>
          </w:rPr>
          <w:t>，為活化國有財產並提高稼動率，於甲方使用之餘，開放兼由乙方從事儲能系統及車用鋰電池等商品檢</w:t>
        </w:r>
        <w:r w:rsidRPr="009A617C">
          <w:rPr>
            <w:rFonts w:ascii="標楷體" w:eastAsia="標楷體" w:hAnsi="標楷體"/>
            <w:sz w:val="28"/>
            <w:szCs w:val="28"/>
          </w:rPr>
          <w:t>(試)驗服務使用</w:t>
        </w:r>
        <w:r w:rsidRPr="009A617C">
          <w:rPr>
            <w:rFonts w:ascii="標楷體" w:eastAsia="標楷體" w:hAnsi="標楷體" w:hint="eastAsia"/>
            <w:sz w:val="28"/>
            <w:szCs w:val="28"/>
          </w:rPr>
          <w:t>，乙方如有使用</w:t>
        </w:r>
      </w:ins>
      <w:ins w:id="346" w:author="蔡芳媚" w:date="2025-09-08T11:11:00Z">
        <w:del w:id="347" w:author="張峻源" w:date="2025-09-19T15:59:00Z">
          <w:r w:rsidR="006B628B" w:rsidRPr="009A617C" w:rsidDel="00CC2F3B">
            <w:rPr>
              <w:rFonts w:ascii="標楷體" w:eastAsia="標楷體" w:hAnsi="標楷體" w:hint="eastAsia"/>
              <w:sz w:val="28"/>
              <w:szCs w:val="28"/>
              <w:rPrChange w:id="348" w:author="張峻源" w:date="2025-09-08T16:34:00Z">
                <w:rPr>
                  <w:rFonts w:ascii="標楷體" w:eastAsia="標楷體" w:hAnsi="標楷體" w:hint="eastAsia"/>
                  <w:strike/>
                  <w:color w:val="00B050"/>
                  <w:sz w:val="28"/>
                  <w:szCs w:val="28"/>
                </w:rPr>
              </w:rPrChange>
            </w:rPr>
            <w:delText>第一</w:delText>
          </w:r>
        </w:del>
      </w:ins>
      <w:ins w:id="349" w:author="張峻源" w:date="2025-09-05T15:58:00Z">
        <w:r w:rsidRPr="009A617C">
          <w:rPr>
            <w:rFonts w:ascii="標楷體" w:eastAsia="標楷體" w:hAnsi="標楷體" w:hint="eastAsia"/>
            <w:sz w:val="28"/>
            <w:szCs w:val="28"/>
          </w:rPr>
          <w:t>附</w:t>
        </w:r>
      </w:ins>
      <w:ins w:id="350" w:author="張峻源" w:date="2025-09-19T15:59:00Z">
        <w:r w:rsidR="00CC2F3B">
          <w:rPr>
            <w:rFonts w:ascii="標楷體" w:eastAsia="標楷體" w:hAnsi="標楷體" w:hint="eastAsia"/>
            <w:sz w:val="28"/>
            <w:szCs w:val="28"/>
          </w:rPr>
          <w:t>表</w:t>
        </w:r>
      </w:ins>
      <w:ins w:id="351" w:author="張峻源" w:date="2025-09-05T15:58:00Z">
        <w:r w:rsidRPr="009A617C">
          <w:rPr>
            <w:rFonts w:ascii="標楷體" w:eastAsia="標楷體" w:hAnsi="標楷體" w:hint="eastAsia"/>
            <w:sz w:val="28"/>
            <w:szCs w:val="28"/>
          </w:rPr>
          <w:t>之國有動產設備，應依下列規定繳交使用費，並依契約第十四條辦理</w:t>
        </w:r>
        <w:r w:rsidRPr="009A617C">
          <w:rPr>
            <w:rFonts w:ascii="標楷體" w:eastAsia="標楷體" w:hAnsi="標楷體"/>
            <w:sz w:val="28"/>
            <w:szCs w:val="28"/>
          </w:rPr>
          <w:t>。</w:t>
        </w:r>
      </w:ins>
    </w:p>
    <w:p w14:paraId="2AA40A48" w14:textId="79065D19" w:rsidR="006F39EC" w:rsidRPr="009A617C" w:rsidRDefault="006F39EC">
      <w:pPr>
        <w:pStyle w:val="Textbody"/>
        <w:numPr>
          <w:ilvl w:val="0"/>
          <w:numId w:val="167"/>
        </w:numPr>
        <w:spacing w:line="600" w:lineRule="exact"/>
        <w:rPr>
          <w:ins w:id="352" w:author="張峻源" w:date="2025-09-05T15:58:00Z"/>
          <w:rFonts w:ascii="標楷體" w:eastAsia="標楷體" w:hAnsi="標楷體"/>
          <w:sz w:val="28"/>
          <w:szCs w:val="28"/>
        </w:rPr>
        <w:pPrChange w:id="353" w:author="張峻源" w:date="2025-09-05T15:59:00Z">
          <w:pPr>
            <w:pStyle w:val="Textbody"/>
            <w:numPr>
              <w:numId w:val="160"/>
            </w:numPr>
            <w:spacing w:line="600" w:lineRule="exact"/>
            <w:ind w:left="2160" w:hanging="720"/>
          </w:pPr>
        </w:pPrChange>
      </w:pPr>
      <w:ins w:id="354" w:author="張峻源" w:date="2025-09-05T15:58:00Z">
        <w:r w:rsidRPr="009A617C">
          <w:rPr>
            <w:rFonts w:ascii="標楷體" w:eastAsia="標楷體" w:hAnsi="標楷體" w:hint="eastAsia"/>
            <w:sz w:val="28"/>
            <w:szCs w:val="28"/>
          </w:rPr>
          <w:t>乙方使用甲方之動產設備，</w:t>
        </w:r>
        <w:r w:rsidRPr="009A617C">
          <w:rPr>
            <w:rFonts w:ascii="標楷體" w:eastAsia="標楷體" w:hAnsi="標楷體" w:hint="eastAsia"/>
            <w:sz w:val="28"/>
            <w:szCs w:val="28"/>
            <w:rPrChange w:id="355" w:author="張峻源" w:date="2025-09-08T16:34:00Z">
              <w:rPr>
                <w:rFonts w:ascii="標楷體" w:eastAsia="標楷體" w:hAnsi="標楷體" w:hint="eastAsia"/>
                <w:color w:val="FF0000"/>
                <w:sz w:val="28"/>
                <w:szCs w:val="28"/>
              </w:rPr>
            </w:rPrChange>
          </w:rPr>
          <w:t>應紀錄使用時數</w:t>
        </w:r>
        <w:r w:rsidRPr="009A617C">
          <w:rPr>
            <w:rFonts w:ascii="標楷體" w:eastAsia="標楷體" w:hAnsi="標楷體" w:hint="eastAsia"/>
            <w:sz w:val="28"/>
            <w:szCs w:val="28"/>
          </w:rPr>
          <w:t>並依據「經濟部科技專案國有動產使用收費作業要點」規定，</w:t>
        </w:r>
        <w:r w:rsidRPr="009A617C">
          <w:rPr>
            <w:rFonts w:ascii="標楷體" w:eastAsia="標楷體" w:hAnsi="標楷體" w:hint="eastAsia"/>
            <w:sz w:val="28"/>
            <w:szCs w:val="28"/>
            <w:rPrChange w:id="356" w:author="張峻源" w:date="2025-09-08T16:34:00Z">
              <w:rPr>
                <w:rFonts w:ascii="標楷體" w:eastAsia="標楷體" w:hAnsi="標楷體" w:hint="eastAsia"/>
                <w:color w:val="FF0000"/>
                <w:sz w:val="28"/>
                <w:szCs w:val="28"/>
              </w:rPr>
            </w:rPrChange>
          </w:rPr>
          <w:t>按本契約第十四</w:t>
        </w:r>
        <w:r w:rsidRPr="009A617C">
          <w:rPr>
            <w:rFonts w:ascii="標楷體" w:eastAsia="標楷體" w:hAnsi="標楷體"/>
            <w:sz w:val="28"/>
            <w:szCs w:val="28"/>
            <w:rPrChange w:id="357" w:author="張峻源" w:date="2025-09-08T16:34:00Z">
              <w:rPr>
                <w:rFonts w:ascii="標楷體" w:eastAsia="標楷體" w:hAnsi="標楷體"/>
                <w:color w:val="FF0000"/>
                <w:sz w:val="28"/>
                <w:szCs w:val="28"/>
              </w:rPr>
            </w:rPrChange>
          </w:rPr>
          <w:t>條第</w:t>
        </w:r>
      </w:ins>
      <w:ins w:id="358" w:author="蔡芳媚" w:date="2025-09-08T11:12:00Z">
        <w:r w:rsidR="006B628B" w:rsidRPr="009A617C">
          <w:rPr>
            <w:rFonts w:ascii="標楷體" w:eastAsia="標楷體" w:hAnsi="標楷體" w:hint="eastAsia"/>
            <w:sz w:val="28"/>
            <w:szCs w:val="28"/>
            <w:rPrChange w:id="359" w:author="張峻源" w:date="2025-09-08T16:34:00Z">
              <w:rPr>
                <w:rFonts w:ascii="標楷體" w:eastAsia="標楷體" w:hAnsi="標楷體" w:hint="eastAsia"/>
                <w:color w:val="FF0000"/>
                <w:sz w:val="28"/>
                <w:szCs w:val="28"/>
              </w:rPr>
            </w:rPrChange>
          </w:rPr>
          <w:t>三款</w:t>
        </w:r>
      </w:ins>
      <w:ins w:id="360" w:author="張峻源" w:date="2025-09-05T15:58:00Z">
        <w:r w:rsidRPr="009A617C">
          <w:rPr>
            <w:rFonts w:ascii="標楷體" w:eastAsia="標楷體" w:hAnsi="標楷體"/>
            <w:sz w:val="28"/>
            <w:szCs w:val="28"/>
            <w:rPrChange w:id="361" w:author="張峻源" w:date="2025-09-08T16:34:00Z">
              <w:rPr>
                <w:rFonts w:ascii="標楷體" w:eastAsia="標楷體" w:hAnsi="標楷體"/>
                <w:color w:val="FF0000"/>
                <w:sz w:val="28"/>
                <w:szCs w:val="28"/>
              </w:rPr>
            </w:rPrChange>
          </w:rPr>
          <w:t>規定</w:t>
        </w:r>
        <w:r w:rsidRPr="009A617C">
          <w:rPr>
            <w:rFonts w:ascii="標楷體" w:eastAsia="標楷體" w:hAnsi="標楷體" w:hint="eastAsia"/>
            <w:sz w:val="28"/>
            <w:szCs w:val="28"/>
            <w:rPrChange w:id="362" w:author="張峻源" w:date="2025-09-08T16:34:00Z">
              <w:rPr>
                <w:rFonts w:ascii="標楷體" w:eastAsia="標楷體" w:hAnsi="標楷體" w:hint="eastAsia"/>
                <w:color w:val="FF0000"/>
                <w:sz w:val="28"/>
                <w:szCs w:val="28"/>
              </w:rPr>
            </w:rPrChange>
          </w:rPr>
          <w:t>計</w:t>
        </w:r>
        <w:r w:rsidRPr="009A617C">
          <w:rPr>
            <w:rFonts w:ascii="標楷體" w:eastAsia="標楷體" w:hAnsi="標楷體"/>
            <w:sz w:val="28"/>
            <w:szCs w:val="28"/>
            <w:rPrChange w:id="363" w:author="張峻源" w:date="2025-09-08T16:34:00Z">
              <w:rPr>
                <w:rFonts w:ascii="標楷體" w:eastAsia="標楷體" w:hAnsi="標楷體"/>
                <w:color w:val="FF0000"/>
                <w:sz w:val="28"/>
                <w:szCs w:val="28"/>
              </w:rPr>
            </w:rPrChange>
          </w:rPr>
          <w:t>算時數</w:t>
        </w:r>
        <w:r w:rsidRPr="009A617C">
          <w:rPr>
            <w:rFonts w:ascii="標楷體" w:eastAsia="標楷體" w:hAnsi="標楷體" w:hint="eastAsia"/>
            <w:sz w:val="28"/>
            <w:szCs w:val="28"/>
            <w:rPrChange w:id="364" w:author="張峻源" w:date="2025-09-08T16:34:00Z">
              <w:rPr>
                <w:rFonts w:ascii="標楷體" w:eastAsia="標楷體" w:hAnsi="標楷體" w:hint="eastAsia"/>
                <w:color w:val="FF0000"/>
                <w:sz w:val="28"/>
                <w:szCs w:val="28"/>
              </w:rPr>
            </w:rPrChange>
          </w:rPr>
          <w:t>後</w:t>
        </w:r>
        <w:r w:rsidRPr="009A617C">
          <w:rPr>
            <w:rFonts w:ascii="標楷體" w:eastAsia="標楷體" w:hAnsi="標楷體" w:hint="eastAsia"/>
            <w:sz w:val="28"/>
            <w:szCs w:val="28"/>
          </w:rPr>
          <w:t>繳交動產</w:t>
        </w:r>
        <w:r w:rsidRPr="009A617C">
          <w:rPr>
            <w:rFonts w:ascii="標楷體" w:eastAsia="標楷體" w:hAnsi="標楷體" w:hint="eastAsia"/>
            <w:sz w:val="28"/>
            <w:szCs w:val="28"/>
            <w:rPrChange w:id="365" w:author="張峻源" w:date="2025-09-08T16:34:00Z">
              <w:rPr>
                <w:rFonts w:ascii="標楷體" w:eastAsia="標楷體" w:hAnsi="標楷體" w:hint="eastAsia"/>
                <w:color w:val="FF0000"/>
                <w:sz w:val="28"/>
                <w:szCs w:val="28"/>
              </w:rPr>
            </w:rPrChange>
          </w:rPr>
          <w:t>使用費</w:t>
        </w:r>
        <w:r w:rsidRPr="009A617C">
          <w:rPr>
            <w:rFonts w:ascii="標楷體" w:eastAsia="標楷體" w:hAnsi="標楷體" w:hint="eastAsia"/>
            <w:sz w:val="28"/>
            <w:szCs w:val="28"/>
          </w:rPr>
          <w:t>。以</w:t>
        </w:r>
        <w:r w:rsidRPr="009A617C">
          <w:rPr>
            <w:rFonts w:ascii="標楷體" w:eastAsia="標楷體" w:hAnsi="標楷體"/>
            <w:sz w:val="28"/>
            <w:szCs w:val="28"/>
          </w:rPr>
          <w:t>3個月</w:t>
        </w:r>
        <w:r w:rsidRPr="009A617C">
          <w:rPr>
            <w:rFonts w:ascii="標楷體" w:eastAsia="標楷體" w:hAnsi="標楷體" w:hint="eastAsia"/>
            <w:sz w:val="28"/>
            <w:szCs w:val="28"/>
          </w:rPr>
          <w:t>為一期</w:t>
        </w:r>
        <w:r w:rsidRPr="009A617C">
          <w:rPr>
            <w:rFonts w:ascii="標楷體" w:eastAsia="標楷體" w:hAnsi="標楷體" w:hint="eastAsia"/>
            <w:sz w:val="28"/>
            <w:szCs w:val="28"/>
            <w:rPrChange w:id="366" w:author="張峻源" w:date="2025-09-08T16:34:00Z">
              <w:rPr>
                <w:rFonts w:ascii="標楷體" w:eastAsia="標楷體" w:hAnsi="標楷體" w:hint="eastAsia"/>
                <w:color w:val="FF0000"/>
                <w:sz w:val="28"/>
                <w:szCs w:val="28"/>
              </w:rPr>
            </w:rPrChange>
          </w:rPr>
          <w:t>繳納</w:t>
        </w:r>
        <w:r w:rsidRPr="009A617C">
          <w:rPr>
            <w:rFonts w:ascii="標楷體" w:eastAsia="標楷體" w:hAnsi="標楷體"/>
            <w:sz w:val="28"/>
            <w:szCs w:val="28"/>
          </w:rPr>
          <w:t>，</w:t>
        </w:r>
        <w:r w:rsidRPr="009A617C">
          <w:rPr>
            <w:rFonts w:ascii="標楷體" w:eastAsia="標楷體" w:hAnsi="標楷體"/>
            <w:sz w:val="28"/>
            <w:szCs w:val="28"/>
            <w:rPrChange w:id="367" w:author="張峻源" w:date="2025-09-08T16:34:00Z">
              <w:rPr>
                <w:rFonts w:ascii="標楷體" w:eastAsia="標楷體" w:hAnsi="標楷體"/>
                <w:color w:val="FF0000"/>
                <w:sz w:val="28"/>
                <w:szCs w:val="28"/>
              </w:rPr>
            </w:rPrChange>
          </w:rPr>
          <w:t>於每期之始日起算20日內</w:t>
        </w:r>
        <w:r w:rsidRPr="009A617C">
          <w:rPr>
            <w:rFonts w:ascii="標楷體" w:eastAsia="標楷體" w:hAnsi="標楷體" w:hint="eastAsia"/>
            <w:sz w:val="28"/>
            <w:szCs w:val="28"/>
            <w:rPrChange w:id="368" w:author="張峻源" w:date="2025-09-08T16:34:00Z">
              <w:rPr>
                <w:rFonts w:ascii="標楷體" w:eastAsia="標楷體" w:hAnsi="標楷體" w:hint="eastAsia"/>
                <w:color w:val="FF0000"/>
                <w:sz w:val="28"/>
                <w:szCs w:val="28"/>
              </w:rPr>
            </w:rPrChange>
          </w:rPr>
          <w:t>，繳納前一期之使用費，惟每年度終了當期截至</w:t>
        </w:r>
        <w:r w:rsidRPr="009A617C">
          <w:rPr>
            <w:rFonts w:ascii="標楷體" w:eastAsia="標楷體" w:hAnsi="標楷體"/>
            <w:sz w:val="28"/>
            <w:szCs w:val="28"/>
            <w:rPrChange w:id="369" w:author="張峻源" w:date="2025-09-08T16:34:00Z">
              <w:rPr>
                <w:rFonts w:ascii="標楷體" w:eastAsia="標楷體" w:hAnsi="標楷體"/>
                <w:color w:val="FF0000"/>
                <w:sz w:val="28"/>
                <w:szCs w:val="28"/>
              </w:rPr>
            </w:rPrChange>
          </w:rPr>
          <w:t>12月20日</w:t>
        </w:r>
        <w:r w:rsidRPr="009A617C">
          <w:rPr>
            <w:rFonts w:ascii="標楷體" w:eastAsia="標楷體" w:hAnsi="標楷體" w:hint="eastAsia"/>
            <w:sz w:val="28"/>
            <w:szCs w:val="28"/>
            <w:rPrChange w:id="370" w:author="張峻源" w:date="2025-09-08T16:34:00Z">
              <w:rPr>
                <w:rFonts w:ascii="標楷體" w:eastAsia="標楷體" w:hAnsi="標楷體" w:hint="eastAsia"/>
                <w:color w:val="FF0000"/>
                <w:sz w:val="28"/>
                <w:szCs w:val="28"/>
              </w:rPr>
            </w:rPrChange>
          </w:rPr>
          <w:t>以前之使用費應於次年</w:t>
        </w:r>
        <w:r w:rsidRPr="009A617C">
          <w:rPr>
            <w:rFonts w:ascii="標楷體" w:eastAsia="標楷體" w:hAnsi="標楷體"/>
            <w:sz w:val="28"/>
            <w:szCs w:val="28"/>
            <w:rPrChange w:id="371" w:author="張峻源" w:date="2025-09-08T16:34:00Z">
              <w:rPr>
                <w:rFonts w:ascii="標楷體" w:eastAsia="標楷體" w:hAnsi="標楷體"/>
                <w:color w:val="FF0000"/>
                <w:sz w:val="28"/>
                <w:szCs w:val="28"/>
              </w:rPr>
            </w:rPrChange>
          </w:rPr>
          <w:t>1月5日</w:t>
        </w:r>
      </w:ins>
      <w:ins w:id="372" w:author="蔡芳媚" w:date="2025-09-08T11:13:00Z">
        <w:r w:rsidR="006B628B" w:rsidRPr="009A617C">
          <w:rPr>
            <w:rFonts w:ascii="標楷體" w:eastAsia="標楷體" w:hAnsi="標楷體" w:hint="eastAsia"/>
            <w:sz w:val="28"/>
            <w:szCs w:val="28"/>
            <w:rPrChange w:id="373" w:author="張峻源" w:date="2025-09-08T16:34:00Z">
              <w:rPr>
                <w:rFonts w:ascii="標楷體" w:eastAsia="標楷體" w:hAnsi="標楷體" w:hint="eastAsia"/>
                <w:color w:val="FF0000"/>
                <w:sz w:val="28"/>
                <w:szCs w:val="28"/>
              </w:rPr>
            </w:rPrChange>
          </w:rPr>
          <w:t>以</w:t>
        </w:r>
      </w:ins>
      <w:ins w:id="374" w:author="張峻源" w:date="2025-09-05T15:58:00Z">
        <w:r w:rsidRPr="009A617C">
          <w:rPr>
            <w:rFonts w:ascii="標楷體" w:eastAsia="標楷體" w:hAnsi="標楷體"/>
            <w:sz w:val="28"/>
            <w:szCs w:val="28"/>
            <w:rPrChange w:id="375" w:author="張峻源" w:date="2025-09-08T16:34:00Z">
              <w:rPr>
                <w:rFonts w:ascii="標楷體" w:eastAsia="標楷體" w:hAnsi="標楷體"/>
                <w:color w:val="FF0000"/>
                <w:sz w:val="28"/>
                <w:szCs w:val="28"/>
              </w:rPr>
            </w:rPrChange>
          </w:rPr>
          <w:t>前繳交</w:t>
        </w:r>
        <w:r w:rsidRPr="009A617C">
          <w:rPr>
            <w:rFonts w:ascii="標楷體" w:eastAsia="標楷體" w:hAnsi="標楷體" w:hint="eastAsia"/>
            <w:sz w:val="28"/>
            <w:szCs w:val="28"/>
            <w:rPrChange w:id="376" w:author="張峻源" w:date="2025-09-08T16:34:00Z">
              <w:rPr>
                <w:rFonts w:ascii="標楷體" w:eastAsia="標楷體" w:hAnsi="標楷體" w:hint="eastAsia"/>
                <w:color w:val="FF0000"/>
                <w:sz w:val="28"/>
                <w:szCs w:val="28"/>
              </w:rPr>
            </w:rPrChange>
          </w:rPr>
          <w:t>，</w:t>
        </w:r>
        <w:r w:rsidRPr="009A617C">
          <w:rPr>
            <w:rFonts w:ascii="標楷體" w:eastAsia="標楷體" w:hAnsi="標楷體"/>
            <w:sz w:val="28"/>
            <w:szCs w:val="28"/>
            <w:rPrChange w:id="377" w:author="張峻源" w:date="2025-09-08T16:34:00Z">
              <w:rPr>
                <w:rFonts w:ascii="標楷體" w:eastAsia="標楷體" w:hAnsi="標楷體"/>
                <w:color w:val="FF0000"/>
                <w:sz w:val="28"/>
                <w:szCs w:val="28"/>
              </w:rPr>
            </w:rPrChange>
          </w:rPr>
          <w:t>12月21日以後之</w:t>
        </w:r>
        <w:r w:rsidRPr="009A617C">
          <w:rPr>
            <w:rFonts w:ascii="標楷體" w:eastAsia="標楷體" w:hAnsi="標楷體" w:hint="eastAsia"/>
            <w:sz w:val="28"/>
            <w:szCs w:val="28"/>
            <w:rPrChange w:id="378" w:author="張峻源" w:date="2025-09-08T16:34:00Z">
              <w:rPr>
                <w:rFonts w:ascii="標楷體" w:eastAsia="標楷體" w:hAnsi="標楷體" w:hint="eastAsia"/>
                <w:color w:val="FF0000"/>
                <w:sz w:val="28"/>
                <w:szCs w:val="28"/>
              </w:rPr>
            </w:rPrChange>
          </w:rPr>
          <w:t>使用費</w:t>
        </w:r>
        <w:r w:rsidRPr="009A617C">
          <w:rPr>
            <w:rFonts w:ascii="標楷體" w:eastAsia="標楷體" w:hAnsi="標楷體"/>
            <w:sz w:val="28"/>
            <w:szCs w:val="28"/>
            <w:rPrChange w:id="379" w:author="張峻源" w:date="2025-09-08T16:34:00Z">
              <w:rPr>
                <w:rFonts w:ascii="標楷體" w:eastAsia="標楷體" w:hAnsi="標楷體"/>
                <w:color w:val="FF0000"/>
                <w:sz w:val="28"/>
                <w:szCs w:val="28"/>
              </w:rPr>
            </w:rPrChange>
          </w:rPr>
          <w:t>併下期繳納。</w:t>
        </w:r>
      </w:ins>
    </w:p>
    <w:p w14:paraId="2AEAABEB" w14:textId="722B4518" w:rsidR="006F39EC" w:rsidRPr="009A617C" w:rsidRDefault="006F39EC">
      <w:pPr>
        <w:pStyle w:val="Textbody"/>
        <w:numPr>
          <w:ilvl w:val="0"/>
          <w:numId w:val="167"/>
        </w:numPr>
        <w:spacing w:line="600" w:lineRule="exact"/>
        <w:rPr>
          <w:rFonts w:ascii="標楷體" w:eastAsia="標楷體" w:hAnsi="標楷體"/>
          <w:sz w:val="28"/>
          <w:szCs w:val="28"/>
        </w:rPr>
        <w:pPrChange w:id="380" w:author="張峻源" w:date="2025-09-05T15:59:00Z">
          <w:pPr>
            <w:pStyle w:val="Textbody"/>
            <w:numPr>
              <w:numId w:val="162"/>
            </w:numPr>
            <w:spacing w:line="600" w:lineRule="exact"/>
            <w:ind w:left="2160" w:hanging="720"/>
          </w:pPr>
        </w:pPrChange>
      </w:pPr>
      <w:ins w:id="381" w:author="張峻源" w:date="2025-09-05T15:58:00Z">
        <w:r w:rsidRPr="009A617C">
          <w:rPr>
            <w:rFonts w:ascii="標楷體" w:eastAsia="標楷體" w:hAnsi="標楷體" w:hint="eastAsia"/>
            <w:sz w:val="28"/>
            <w:szCs w:val="28"/>
          </w:rPr>
          <w:t>本契約附表所列設備使用費僅供參考，每年應依臺灣銀行當年度</w:t>
        </w:r>
        <w:r w:rsidRPr="009A617C">
          <w:rPr>
            <w:rFonts w:ascii="標楷體" w:eastAsia="標楷體" w:hAnsi="標楷體"/>
            <w:sz w:val="28"/>
            <w:szCs w:val="28"/>
          </w:rPr>
          <w:t>1月1日公布之基本放款利率</w:t>
        </w:r>
        <w:r w:rsidRPr="009A617C">
          <w:rPr>
            <w:rFonts w:ascii="標楷體" w:eastAsia="標楷體" w:hAnsi="標楷體" w:hint="eastAsia"/>
            <w:sz w:val="28"/>
            <w:szCs w:val="28"/>
            <w:rPrChange w:id="382" w:author="張峻源" w:date="2025-09-08T16:34:00Z">
              <w:rPr>
                <w:rFonts w:ascii="標楷體" w:eastAsia="標楷體" w:hAnsi="標楷體" w:hint="eastAsia"/>
                <w:color w:val="FF0000"/>
                <w:sz w:val="28"/>
                <w:szCs w:val="28"/>
              </w:rPr>
            </w:rPrChange>
          </w:rPr>
          <w:t>及上開作業要點規定之收費基準</w:t>
        </w:r>
        <w:r w:rsidRPr="009A617C">
          <w:rPr>
            <w:rFonts w:ascii="標楷體" w:eastAsia="標楷體" w:hAnsi="標楷體"/>
            <w:sz w:val="28"/>
            <w:szCs w:val="28"/>
          </w:rPr>
          <w:t>重新計算。</w:t>
        </w:r>
      </w:ins>
    </w:p>
    <w:p w14:paraId="6A28A2A1" w14:textId="77777777"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lastRenderedPageBreak/>
        <w:t>稅捐負擔</w:t>
      </w:r>
    </w:p>
    <w:p w14:paraId="33F3F3F3" w14:textId="4E18CB91" w:rsidR="00D33232" w:rsidRPr="009A617C" w:rsidRDefault="008712FC" w:rsidP="00F307CB">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本契約所定</w:t>
      </w:r>
      <w:r w:rsidR="00117F24" w:rsidRPr="009A617C">
        <w:rPr>
          <w:rFonts w:ascii="標楷體" w:eastAsia="標楷體" w:hAnsi="標楷體" w:hint="eastAsia"/>
          <w:sz w:val="28"/>
          <w:szCs w:val="28"/>
        </w:rPr>
        <w:t>不動產</w:t>
      </w:r>
      <w:r w:rsidRPr="009A617C">
        <w:rPr>
          <w:rFonts w:ascii="標楷體" w:eastAsia="標楷體" w:hAnsi="標楷體"/>
          <w:sz w:val="28"/>
          <w:szCs w:val="28"/>
        </w:rPr>
        <w:t>應納之房屋稅、地價稅，</w:t>
      </w:r>
      <w:r w:rsidR="007B5C99" w:rsidRPr="009A617C">
        <w:rPr>
          <w:rFonts w:ascii="標楷體" w:eastAsia="標楷體" w:hAnsi="標楷體" w:hint="eastAsia"/>
          <w:sz w:val="28"/>
          <w:szCs w:val="28"/>
        </w:rPr>
        <w:t>及</w:t>
      </w:r>
      <w:r w:rsidRPr="009A617C">
        <w:rPr>
          <w:rFonts w:ascii="標楷體" w:eastAsia="標楷體" w:hAnsi="標楷體"/>
          <w:sz w:val="28"/>
          <w:szCs w:val="28"/>
        </w:rPr>
        <w:t>其他法定稅捐由乙方負擔。</w:t>
      </w:r>
    </w:p>
    <w:p w14:paraId="30E2759D" w14:textId="77777777"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租賃</w:t>
      </w:r>
      <w:r w:rsidR="00117F24" w:rsidRPr="009A617C">
        <w:rPr>
          <w:rFonts w:ascii="標楷體" w:eastAsia="標楷體" w:hAnsi="標楷體" w:hint="eastAsia"/>
          <w:sz w:val="28"/>
          <w:szCs w:val="28"/>
        </w:rPr>
        <w:t>標的</w:t>
      </w:r>
      <w:r w:rsidRPr="009A617C">
        <w:rPr>
          <w:rFonts w:ascii="標楷體" w:eastAsia="標楷體" w:hAnsi="標楷體"/>
          <w:sz w:val="28"/>
          <w:szCs w:val="28"/>
        </w:rPr>
        <w:t>之注意義務</w:t>
      </w:r>
    </w:p>
    <w:p w14:paraId="7AC6D4AF" w14:textId="4E237B8C" w:rsidR="00F307CB" w:rsidRPr="009A617C" w:rsidRDefault="00183D6D" w:rsidP="00F307CB">
      <w:pPr>
        <w:pStyle w:val="Textbody"/>
        <w:spacing w:line="600" w:lineRule="exact"/>
        <w:ind w:leftChars="590" w:left="1416"/>
        <w:rPr>
          <w:rFonts w:ascii="標楷體" w:eastAsia="標楷體" w:hAnsi="標楷體"/>
          <w:sz w:val="28"/>
          <w:szCs w:val="28"/>
        </w:rPr>
      </w:pPr>
      <w:ins w:id="383" w:author="蔡芳媚" w:date="2025-09-04T14:52:00Z">
        <w:r w:rsidRPr="009A617C">
          <w:rPr>
            <w:rFonts w:ascii="標楷體" w:eastAsia="標楷體" w:hAnsi="標楷體" w:hint="eastAsia"/>
            <w:sz w:val="28"/>
            <w:szCs w:val="28"/>
          </w:rPr>
          <w:t>一、</w:t>
        </w:r>
      </w:ins>
      <w:r w:rsidR="008712FC" w:rsidRPr="009A617C">
        <w:rPr>
          <w:rFonts w:ascii="標楷體" w:eastAsia="標楷體" w:hAnsi="標楷體"/>
          <w:sz w:val="28"/>
          <w:szCs w:val="28"/>
        </w:rPr>
        <w:t>乙方應以善良管理人之注意義務使用本契約所定</w:t>
      </w:r>
      <w:r w:rsidR="00F307CB" w:rsidRPr="009A617C">
        <w:rPr>
          <w:rFonts w:ascii="標楷體" w:eastAsia="標楷體" w:hAnsi="標楷體" w:hint="eastAsia"/>
          <w:sz w:val="28"/>
          <w:szCs w:val="28"/>
        </w:rPr>
        <w:t>標的</w:t>
      </w:r>
      <w:r w:rsidR="008712FC" w:rsidRPr="009A617C">
        <w:rPr>
          <w:rFonts w:ascii="標楷體" w:eastAsia="標楷體" w:hAnsi="標楷體"/>
          <w:sz w:val="28"/>
          <w:szCs w:val="28"/>
        </w:rPr>
        <w:t>。</w:t>
      </w:r>
    </w:p>
    <w:p w14:paraId="26757925" w14:textId="48452049" w:rsidR="00EB26EF" w:rsidRPr="009A617C" w:rsidRDefault="00183D6D">
      <w:pPr>
        <w:pStyle w:val="Textbody"/>
        <w:spacing w:line="600" w:lineRule="exact"/>
        <w:ind w:leftChars="591" w:left="1984" w:hangingChars="202" w:hanging="566"/>
        <w:rPr>
          <w:rFonts w:ascii="標楷體" w:eastAsia="標楷體" w:hAnsi="標楷體"/>
          <w:sz w:val="28"/>
          <w:szCs w:val="28"/>
        </w:rPr>
        <w:pPrChange w:id="384" w:author="蔡芳媚" w:date="2025-09-04T15:01:00Z">
          <w:pPr>
            <w:pStyle w:val="Textbody"/>
            <w:spacing w:line="600" w:lineRule="exact"/>
            <w:ind w:leftChars="590" w:left="1416"/>
          </w:pPr>
        </w:pPrChange>
      </w:pPr>
      <w:ins w:id="385" w:author="蔡芳媚" w:date="2025-09-04T14:52:00Z">
        <w:r w:rsidRPr="009A617C">
          <w:rPr>
            <w:rFonts w:ascii="標楷體" w:eastAsia="標楷體" w:hAnsi="標楷體" w:hint="eastAsia"/>
            <w:sz w:val="28"/>
            <w:szCs w:val="28"/>
          </w:rPr>
          <w:t>二、</w:t>
        </w:r>
      </w:ins>
      <w:r w:rsidR="008712FC" w:rsidRPr="009A617C">
        <w:rPr>
          <w:rFonts w:ascii="標楷體" w:eastAsia="標楷體" w:hAnsi="標楷體"/>
          <w:sz w:val="28"/>
          <w:szCs w:val="28"/>
        </w:rPr>
        <w:t>因乙方、乙方之受僱人或其他經乙方允許使用本契約所定</w:t>
      </w:r>
      <w:r w:rsidR="00EB26EF" w:rsidRPr="009A617C">
        <w:rPr>
          <w:rFonts w:ascii="標楷體" w:eastAsia="標楷體" w:hAnsi="標楷體" w:hint="eastAsia"/>
          <w:sz w:val="28"/>
          <w:szCs w:val="28"/>
        </w:rPr>
        <w:t>標的</w:t>
      </w:r>
      <w:r w:rsidR="00EB26EF" w:rsidRPr="009A617C">
        <w:rPr>
          <w:rFonts w:ascii="標楷體" w:eastAsia="標楷體" w:hAnsi="標楷體"/>
          <w:sz w:val="28"/>
          <w:szCs w:val="28"/>
        </w:rPr>
        <w:t>之人之故意或過失，致</w:t>
      </w:r>
      <w:r w:rsidR="00EB26EF" w:rsidRPr="009A617C">
        <w:rPr>
          <w:rFonts w:ascii="標楷體" w:eastAsia="標楷體" w:hAnsi="標楷體" w:hint="eastAsia"/>
          <w:sz w:val="28"/>
          <w:szCs w:val="28"/>
        </w:rPr>
        <w:t>標的</w:t>
      </w:r>
      <w:r w:rsidR="008712FC" w:rsidRPr="009A617C">
        <w:rPr>
          <w:rFonts w:ascii="標楷體" w:eastAsia="標楷體" w:hAnsi="標楷體"/>
          <w:sz w:val="28"/>
          <w:szCs w:val="28"/>
        </w:rPr>
        <w:t>毀損、滅失時，乙方應負回復原狀或損害賠償責任。其因過失致失火而毀損、滅失者，亦同。</w:t>
      </w:r>
    </w:p>
    <w:p w14:paraId="03B54109" w14:textId="02D68939" w:rsidR="00D33232" w:rsidRPr="009A617C" w:rsidRDefault="00183D6D">
      <w:pPr>
        <w:pStyle w:val="Textbody"/>
        <w:spacing w:line="600" w:lineRule="exact"/>
        <w:ind w:leftChars="591" w:left="1984" w:hangingChars="202" w:hanging="566"/>
        <w:rPr>
          <w:rFonts w:ascii="標楷體" w:eastAsia="標楷體" w:hAnsi="標楷體"/>
          <w:sz w:val="28"/>
          <w:szCs w:val="28"/>
        </w:rPr>
        <w:pPrChange w:id="386" w:author="蔡芳媚" w:date="2025-09-04T15:01:00Z">
          <w:pPr>
            <w:pStyle w:val="Textbody"/>
            <w:spacing w:line="600" w:lineRule="exact"/>
            <w:ind w:leftChars="590" w:left="1416"/>
          </w:pPr>
        </w:pPrChange>
      </w:pPr>
      <w:ins w:id="387" w:author="蔡芳媚" w:date="2025-09-04T14:52:00Z">
        <w:r w:rsidRPr="009A617C">
          <w:rPr>
            <w:rFonts w:ascii="標楷體" w:eastAsia="標楷體" w:hAnsi="標楷體" w:hint="eastAsia"/>
            <w:sz w:val="28"/>
            <w:szCs w:val="28"/>
          </w:rPr>
          <w:t>三、</w:t>
        </w:r>
      </w:ins>
      <w:del w:id="388" w:author="蔡芳媚" w:date="2025-09-04T14:52:00Z">
        <w:r w:rsidR="008712FC" w:rsidRPr="009A617C" w:rsidDel="00183D6D">
          <w:rPr>
            <w:rFonts w:ascii="標楷體" w:eastAsia="標楷體" w:hAnsi="標楷體" w:hint="eastAsia"/>
            <w:sz w:val="28"/>
            <w:szCs w:val="28"/>
          </w:rPr>
          <w:delText>前項</w:delText>
        </w:r>
      </w:del>
      <w:ins w:id="389" w:author="蔡芳媚" w:date="2025-09-04T14:52:00Z">
        <w:r w:rsidRPr="009A617C">
          <w:rPr>
            <w:rFonts w:ascii="標楷體" w:eastAsia="標楷體" w:hAnsi="標楷體" w:hint="eastAsia"/>
            <w:sz w:val="28"/>
            <w:szCs w:val="28"/>
          </w:rPr>
          <w:t>前款</w:t>
        </w:r>
      </w:ins>
      <w:r w:rsidR="008712FC" w:rsidRPr="009A617C">
        <w:rPr>
          <w:rFonts w:ascii="標楷體" w:eastAsia="標楷體" w:hAnsi="標楷體"/>
          <w:sz w:val="28"/>
          <w:szCs w:val="28"/>
        </w:rPr>
        <w:t>所定之人使用本契約所定</w:t>
      </w:r>
      <w:r w:rsidR="00EB26EF" w:rsidRPr="009A617C">
        <w:rPr>
          <w:rFonts w:ascii="標楷體" w:eastAsia="標楷體" w:hAnsi="標楷體" w:hint="eastAsia"/>
          <w:sz w:val="28"/>
          <w:szCs w:val="28"/>
        </w:rPr>
        <w:t>標的</w:t>
      </w:r>
      <w:r w:rsidR="008712FC" w:rsidRPr="009A617C">
        <w:rPr>
          <w:rFonts w:ascii="標楷體" w:eastAsia="標楷體" w:hAnsi="標楷體"/>
          <w:sz w:val="28"/>
          <w:szCs w:val="28"/>
        </w:rPr>
        <w:t>致第三人遭受損害時，乙方應對於該第三人負損害賠償責任。如因此致甲方遭受損害或第三人向甲方請求賠償損害（包括但不限於國家賠償責任），乙方應賠償甲方之損害</w:t>
      </w:r>
      <w:r w:rsidR="006C580A" w:rsidRPr="009A617C">
        <w:rPr>
          <w:rFonts w:ascii="標楷體" w:eastAsia="標楷體" w:hAnsi="標楷體" w:hint="eastAsia"/>
          <w:sz w:val="28"/>
          <w:szCs w:val="28"/>
        </w:rPr>
        <w:t>。甲方因涉訟所繳納之訴訟費、律師費用，均應由乙方負責賠償</w:t>
      </w:r>
      <w:r w:rsidR="008712FC" w:rsidRPr="009A617C">
        <w:rPr>
          <w:rFonts w:ascii="標楷體" w:eastAsia="標楷體" w:hAnsi="標楷體"/>
          <w:sz w:val="28"/>
          <w:szCs w:val="28"/>
        </w:rPr>
        <w:t>。</w:t>
      </w:r>
    </w:p>
    <w:p w14:paraId="5B8C9969" w14:textId="77777777"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不得影響環境</w:t>
      </w:r>
    </w:p>
    <w:p w14:paraId="3BE63241" w14:textId="67D75F50" w:rsidR="00EB26EF" w:rsidRPr="009A617C" w:rsidRDefault="00EE520A">
      <w:pPr>
        <w:pStyle w:val="Textbody"/>
        <w:spacing w:line="600" w:lineRule="exact"/>
        <w:ind w:leftChars="607" w:left="1983" w:hangingChars="188" w:hanging="526"/>
        <w:rPr>
          <w:ins w:id="390" w:author="蔡芳媚" w:date="2025-09-04T15:30:00Z"/>
          <w:rFonts w:ascii="標楷體" w:eastAsia="標楷體" w:hAnsi="標楷體"/>
          <w:sz w:val="28"/>
          <w:szCs w:val="28"/>
        </w:rPr>
        <w:pPrChange w:id="391" w:author="蔡芳媚" w:date="2025-09-04T15:02:00Z">
          <w:pPr>
            <w:pStyle w:val="Textbody"/>
            <w:spacing w:line="600" w:lineRule="exact"/>
            <w:ind w:left="1843"/>
          </w:pPr>
        </w:pPrChange>
      </w:pPr>
      <w:ins w:id="392" w:author="蔡芳媚" w:date="2025-09-04T15:02:00Z">
        <w:r w:rsidRPr="009A617C">
          <w:rPr>
            <w:rFonts w:ascii="標楷體" w:eastAsia="標楷體" w:hAnsi="標楷體" w:hint="eastAsia"/>
            <w:sz w:val="28"/>
            <w:szCs w:val="28"/>
          </w:rPr>
          <w:t>一、</w:t>
        </w:r>
      </w:ins>
      <w:ins w:id="393" w:author="蔡芳媚" w:date="2025-09-04T14:41:00Z">
        <w:r w:rsidR="00183D6D" w:rsidRPr="009A617C">
          <w:rPr>
            <w:rFonts w:ascii="標楷體" w:eastAsia="標楷體" w:hAnsi="標楷體"/>
            <w:sz w:val="28"/>
            <w:szCs w:val="28"/>
          </w:rPr>
          <w:t>乙方</w:t>
        </w:r>
        <w:r w:rsidR="00183D6D" w:rsidRPr="009A617C">
          <w:rPr>
            <w:rFonts w:ascii="標楷體" w:eastAsia="標楷體" w:hAnsi="標楷體" w:hint="eastAsia"/>
            <w:sz w:val="28"/>
            <w:szCs w:val="28"/>
          </w:rPr>
          <w:t>使用</w:t>
        </w:r>
      </w:ins>
      <w:r w:rsidR="00EB26EF" w:rsidRPr="009A617C">
        <w:rPr>
          <w:rFonts w:ascii="標楷體" w:eastAsia="標楷體" w:hAnsi="標楷體"/>
          <w:sz w:val="28"/>
          <w:szCs w:val="28"/>
        </w:rPr>
        <w:t>本契約所定</w:t>
      </w:r>
      <w:ins w:id="394" w:author="蔡芳媚" w:date="2025-09-04T14:42:00Z">
        <w:r w:rsidR="00183D6D" w:rsidRPr="009A617C">
          <w:rPr>
            <w:rFonts w:ascii="標楷體" w:eastAsia="標楷體" w:hAnsi="標楷體" w:hint="eastAsia"/>
            <w:sz w:val="28"/>
            <w:szCs w:val="28"/>
          </w:rPr>
          <w:t>之</w:t>
        </w:r>
      </w:ins>
      <w:r w:rsidR="00EB26EF" w:rsidRPr="009A617C">
        <w:rPr>
          <w:rFonts w:ascii="標楷體" w:eastAsia="標楷體" w:hAnsi="標楷體" w:hint="eastAsia"/>
          <w:sz w:val="28"/>
          <w:szCs w:val="28"/>
        </w:rPr>
        <w:t>標的</w:t>
      </w:r>
      <w:del w:id="395" w:author="蔡芳媚" w:date="2025-09-04T14:42:00Z">
        <w:r w:rsidR="008712FC" w:rsidRPr="009A617C" w:rsidDel="00183D6D">
          <w:rPr>
            <w:rFonts w:ascii="標楷體" w:eastAsia="標楷體" w:hAnsi="標楷體"/>
            <w:sz w:val="28"/>
            <w:szCs w:val="28"/>
          </w:rPr>
          <w:delText>之安全</w:delText>
        </w:r>
      </w:del>
      <w:r w:rsidR="008712FC" w:rsidRPr="009A617C">
        <w:rPr>
          <w:rFonts w:ascii="標楷體" w:eastAsia="標楷體" w:hAnsi="標楷體"/>
          <w:sz w:val="28"/>
          <w:szCs w:val="28"/>
        </w:rPr>
        <w:t>，應</w:t>
      </w:r>
      <w:del w:id="396" w:author="蔡芳媚" w:date="2025-09-04T14:42:00Z">
        <w:r w:rsidR="008712FC" w:rsidRPr="009A617C" w:rsidDel="00183D6D">
          <w:rPr>
            <w:rFonts w:ascii="標楷體" w:eastAsia="標楷體" w:hAnsi="標楷體"/>
            <w:sz w:val="28"/>
            <w:szCs w:val="28"/>
          </w:rPr>
          <w:delText>由</w:delText>
        </w:r>
      </w:del>
      <w:del w:id="397" w:author="蔡芳媚" w:date="2025-09-04T14:41:00Z">
        <w:r w:rsidR="008712FC" w:rsidRPr="009A617C" w:rsidDel="00183D6D">
          <w:rPr>
            <w:rFonts w:ascii="標楷體" w:eastAsia="標楷體" w:hAnsi="標楷體"/>
            <w:sz w:val="28"/>
            <w:szCs w:val="28"/>
          </w:rPr>
          <w:delText>乙方</w:delText>
        </w:r>
      </w:del>
      <w:r w:rsidR="008712FC" w:rsidRPr="009A617C">
        <w:rPr>
          <w:rFonts w:ascii="標楷體" w:eastAsia="標楷體" w:hAnsi="標楷體"/>
          <w:sz w:val="28"/>
          <w:szCs w:val="28"/>
        </w:rPr>
        <w:t>負</w:t>
      </w:r>
      <w:del w:id="398" w:author="蔡芳媚" w:date="2025-09-04T14:42:00Z">
        <w:r w:rsidR="008712FC" w:rsidRPr="009A617C" w:rsidDel="00183D6D">
          <w:rPr>
            <w:rFonts w:ascii="標楷體" w:eastAsia="標楷體" w:hAnsi="標楷體"/>
            <w:sz w:val="28"/>
            <w:szCs w:val="28"/>
          </w:rPr>
          <w:delText>責</w:delText>
        </w:r>
      </w:del>
      <w:ins w:id="399" w:author="蔡芳媚" w:date="2025-09-04T14:42:00Z">
        <w:r w:rsidR="00183D6D" w:rsidRPr="009A617C">
          <w:rPr>
            <w:rFonts w:ascii="標楷體" w:eastAsia="標楷體" w:hAnsi="標楷體"/>
            <w:sz w:val="28"/>
            <w:szCs w:val="28"/>
          </w:rPr>
          <w:t>安全責</w:t>
        </w:r>
        <w:r w:rsidR="00183D6D" w:rsidRPr="009A617C">
          <w:rPr>
            <w:rFonts w:ascii="標楷體" w:eastAsia="標楷體" w:hAnsi="標楷體" w:hint="eastAsia"/>
            <w:sz w:val="28"/>
            <w:szCs w:val="28"/>
          </w:rPr>
          <w:t>任</w:t>
        </w:r>
      </w:ins>
      <w:r w:rsidR="008712FC" w:rsidRPr="009A617C">
        <w:rPr>
          <w:rFonts w:ascii="標楷體" w:eastAsia="標楷體" w:hAnsi="標楷體"/>
          <w:sz w:val="28"/>
          <w:szCs w:val="28"/>
        </w:rPr>
        <w:t>，</w:t>
      </w:r>
      <w:del w:id="400" w:author="蔡芳媚" w:date="2025-09-04T15:03:00Z">
        <w:r w:rsidR="008712FC" w:rsidRPr="009A617C" w:rsidDel="00EE520A">
          <w:rPr>
            <w:rFonts w:ascii="標楷體" w:eastAsia="標楷體" w:hAnsi="標楷體"/>
            <w:sz w:val="28"/>
            <w:szCs w:val="28"/>
          </w:rPr>
          <w:delText>並</w:delText>
        </w:r>
      </w:del>
      <w:r w:rsidR="008712FC" w:rsidRPr="009A617C">
        <w:rPr>
          <w:rFonts w:ascii="標楷體" w:eastAsia="標楷體" w:hAnsi="標楷體"/>
          <w:sz w:val="28"/>
          <w:szCs w:val="28"/>
        </w:rPr>
        <w:t>作</w:t>
      </w:r>
      <w:ins w:id="401" w:author="蔡芳媚" w:date="2025-09-04T14:43:00Z">
        <w:r w:rsidR="00183D6D" w:rsidRPr="009A617C">
          <w:rPr>
            <w:rFonts w:ascii="標楷體" w:eastAsia="標楷體" w:hAnsi="標楷體" w:hint="eastAsia"/>
            <w:sz w:val="28"/>
            <w:szCs w:val="28"/>
          </w:rPr>
          <w:t>好</w:t>
        </w:r>
      </w:ins>
      <w:r w:rsidR="008712FC" w:rsidRPr="009A617C">
        <w:rPr>
          <w:rFonts w:ascii="標楷體" w:eastAsia="標楷體" w:hAnsi="標楷體"/>
          <w:sz w:val="28"/>
          <w:szCs w:val="28"/>
        </w:rPr>
        <w:t>適當之安全措施，</w:t>
      </w:r>
      <w:ins w:id="402" w:author="蔡芳媚" w:date="2025-09-04T15:03:00Z">
        <w:r w:rsidRPr="009A617C">
          <w:rPr>
            <w:rFonts w:ascii="標楷體" w:eastAsia="標楷體" w:hAnsi="標楷體"/>
            <w:sz w:val="28"/>
            <w:szCs w:val="28"/>
          </w:rPr>
          <w:t>並</w:t>
        </w:r>
      </w:ins>
      <w:r w:rsidR="008712FC" w:rsidRPr="009A617C">
        <w:rPr>
          <w:rFonts w:ascii="標楷體" w:eastAsia="標楷體" w:hAnsi="標楷體"/>
          <w:sz w:val="28"/>
          <w:szCs w:val="28"/>
        </w:rPr>
        <w:t>接受甲方及主管機關檢查。</w:t>
      </w:r>
    </w:p>
    <w:p w14:paraId="33EEC2DD" w14:textId="22ACA012" w:rsidR="00EE520A" w:rsidRPr="009A617C" w:rsidDel="00EE520A" w:rsidRDefault="00EE520A">
      <w:pPr>
        <w:pStyle w:val="Textbody"/>
        <w:spacing w:line="600" w:lineRule="exact"/>
        <w:ind w:leftChars="607" w:left="1983" w:hangingChars="188" w:hanging="526"/>
        <w:rPr>
          <w:del w:id="403" w:author="蔡芳媚" w:date="2025-09-04T15:02:00Z"/>
          <w:rFonts w:ascii="標楷體" w:eastAsia="標楷體" w:hAnsi="標楷體"/>
          <w:sz w:val="28"/>
          <w:szCs w:val="28"/>
        </w:rPr>
        <w:pPrChange w:id="404" w:author="蔡芳媚" w:date="2025-09-04T15:02:00Z">
          <w:pPr>
            <w:pStyle w:val="Textbody"/>
            <w:spacing w:line="600" w:lineRule="exact"/>
            <w:ind w:left="1843"/>
          </w:pPr>
        </w:pPrChange>
      </w:pPr>
      <w:ins w:id="405" w:author="蔡芳媚" w:date="2025-09-04T15:02:00Z">
        <w:r w:rsidRPr="009A617C">
          <w:rPr>
            <w:rFonts w:ascii="標楷體" w:eastAsia="標楷體" w:hAnsi="標楷體" w:hint="eastAsia"/>
            <w:sz w:val="28"/>
            <w:szCs w:val="28"/>
          </w:rPr>
          <w:t>二、</w:t>
        </w:r>
      </w:ins>
    </w:p>
    <w:p w14:paraId="11FA7821" w14:textId="56D69B65" w:rsidR="00D33232" w:rsidRPr="009A617C" w:rsidRDefault="008712FC">
      <w:pPr>
        <w:pStyle w:val="Textbody"/>
        <w:spacing w:line="600" w:lineRule="exact"/>
        <w:ind w:leftChars="607" w:left="1983" w:hangingChars="188" w:hanging="526"/>
        <w:rPr>
          <w:rFonts w:ascii="標楷體" w:eastAsia="標楷體" w:hAnsi="標楷體"/>
          <w:sz w:val="28"/>
          <w:szCs w:val="28"/>
        </w:rPr>
        <w:pPrChange w:id="406" w:author="蔡芳媚" w:date="2025-09-04T15:02:00Z">
          <w:pPr>
            <w:pStyle w:val="Textbody"/>
            <w:spacing w:line="600" w:lineRule="exact"/>
            <w:ind w:left="1418"/>
          </w:pPr>
        </w:pPrChange>
      </w:pPr>
      <w:r w:rsidRPr="009A617C">
        <w:rPr>
          <w:rFonts w:ascii="標楷體" w:eastAsia="標楷體" w:hAnsi="標楷體"/>
          <w:sz w:val="28"/>
          <w:szCs w:val="28"/>
        </w:rPr>
        <w:t>乙方使用本契約所定</w:t>
      </w:r>
      <w:r w:rsidR="00EB26EF" w:rsidRPr="009A617C">
        <w:rPr>
          <w:rFonts w:ascii="標楷體" w:eastAsia="標楷體" w:hAnsi="標楷體" w:hint="eastAsia"/>
          <w:sz w:val="28"/>
          <w:szCs w:val="28"/>
        </w:rPr>
        <w:t>標的</w:t>
      </w:r>
      <w:r w:rsidRPr="009A617C">
        <w:rPr>
          <w:rFonts w:ascii="標楷體" w:eastAsia="標楷體" w:hAnsi="標楷體"/>
          <w:sz w:val="28"/>
          <w:szCs w:val="28"/>
        </w:rPr>
        <w:t>不得產生任何污染、髒亂或噪音致影響附近居民生活環境。如構成危害或違法情事，乙方應自行負責處理、改善及回復原狀，並負損害賠償責任，乙方不得要求任何補償。如因此致甲方遭受損害或第三人向甲方請求賠償損害（包括但不限於國家賠償責任），乙方應賠償甲方之損害。</w:t>
      </w:r>
      <w:r w:rsidR="006C580A" w:rsidRPr="009A617C">
        <w:rPr>
          <w:rFonts w:ascii="標楷體" w:eastAsia="標楷體" w:hAnsi="標楷體" w:hint="eastAsia"/>
          <w:sz w:val="28"/>
          <w:szCs w:val="28"/>
        </w:rPr>
        <w:t>甲方因涉訟所繳納之訴訟費、律師費用，均應由乙方負責賠償</w:t>
      </w:r>
      <w:r w:rsidR="006C580A" w:rsidRPr="009A617C">
        <w:rPr>
          <w:rFonts w:ascii="標楷體" w:eastAsia="標楷體" w:hAnsi="標楷體"/>
          <w:sz w:val="28"/>
          <w:szCs w:val="28"/>
        </w:rPr>
        <w:t>。</w:t>
      </w:r>
      <w:del w:id="407" w:author="蔡芳媚" w:date="2025-09-04T15:03:00Z">
        <w:r w:rsidRPr="009A617C" w:rsidDel="00EE520A">
          <w:rPr>
            <w:rFonts w:ascii="標楷體" w:eastAsia="標楷體" w:hAnsi="標楷體" w:hint="eastAsia"/>
            <w:sz w:val="28"/>
            <w:szCs w:val="28"/>
          </w:rPr>
          <w:delText>前項</w:delText>
        </w:r>
      </w:del>
      <w:ins w:id="408" w:author="蔡芳媚" w:date="2025-09-04T15:03:00Z">
        <w:r w:rsidR="00EE520A" w:rsidRPr="009A617C">
          <w:rPr>
            <w:rFonts w:ascii="標楷體" w:eastAsia="標楷體" w:hAnsi="標楷體" w:hint="eastAsia"/>
            <w:sz w:val="28"/>
            <w:szCs w:val="28"/>
          </w:rPr>
          <w:t>本款</w:t>
        </w:r>
      </w:ins>
      <w:r w:rsidRPr="009A617C">
        <w:rPr>
          <w:rFonts w:ascii="標楷體" w:eastAsia="標楷體" w:hAnsi="標楷體"/>
          <w:sz w:val="28"/>
          <w:szCs w:val="28"/>
        </w:rPr>
        <w:t>約定，於本契約期間屆滿或因其他事由所生契約關係消滅者，亦適用之。</w:t>
      </w:r>
    </w:p>
    <w:p w14:paraId="50DF5631" w14:textId="77777777"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lastRenderedPageBreak/>
        <w:t>不可抗力致</w:t>
      </w:r>
      <w:r w:rsidR="00167C00" w:rsidRPr="009A617C">
        <w:rPr>
          <w:rFonts w:ascii="標楷體" w:eastAsia="標楷體" w:hAnsi="標楷體" w:hint="eastAsia"/>
          <w:sz w:val="28"/>
          <w:szCs w:val="28"/>
        </w:rPr>
        <w:t>標的</w:t>
      </w:r>
      <w:r w:rsidRPr="009A617C">
        <w:rPr>
          <w:rFonts w:ascii="標楷體" w:eastAsia="標楷體" w:hAnsi="標楷體"/>
          <w:sz w:val="28"/>
          <w:szCs w:val="28"/>
        </w:rPr>
        <w:t>不堪用</w:t>
      </w:r>
    </w:p>
    <w:p w14:paraId="22FA653A" w14:textId="6EA56A02" w:rsidR="00EB26EF" w:rsidRPr="009A617C" w:rsidDel="00FF1236" w:rsidRDefault="00EE520A">
      <w:pPr>
        <w:pStyle w:val="Textbody"/>
        <w:spacing w:line="600" w:lineRule="exact"/>
        <w:ind w:leftChars="591" w:left="1984" w:hangingChars="202" w:hanging="566"/>
        <w:rPr>
          <w:del w:id="409" w:author="蔡芳媚" w:date="2025-09-04T15:04:00Z"/>
          <w:rFonts w:ascii="標楷體" w:eastAsia="標楷體" w:hAnsi="標楷體"/>
          <w:sz w:val="28"/>
          <w:szCs w:val="28"/>
        </w:rPr>
        <w:pPrChange w:id="410" w:author="蔡芳媚" w:date="2025-09-04T15:04:00Z">
          <w:pPr>
            <w:pStyle w:val="Textbody"/>
            <w:spacing w:line="600" w:lineRule="exact"/>
            <w:ind w:leftChars="590" w:left="1416"/>
          </w:pPr>
        </w:pPrChange>
      </w:pPr>
      <w:ins w:id="411" w:author="蔡芳媚" w:date="2025-09-04T15:03:00Z">
        <w:r w:rsidRPr="009A617C">
          <w:rPr>
            <w:rFonts w:ascii="標楷體" w:eastAsia="標楷體" w:hAnsi="標楷體" w:hint="eastAsia"/>
            <w:sz w:val="28"/>
            <w:szCs w:val="28"/>
          </w:rPr>
          <w:t>一、</w:t>
        </w:r>
      </w:ins>
      <w:r w:rsidR="008712FC" w:rsidRPr="009A617C">
        <w:rPr>
          <w:rFonts w:ascii="標楷體" w:eastAsia="標楷體" w:hAnsi="標楷體"/>
          <w:sz w:val="28"/>
          <w:szCs w:val="28"/>
        </w:rPr>
        <w:t>本契約所定</w:t>
      </w:r>
      <w:r w:rsidR="00EB26EF" w:rsidRPr="009A617C">
        <w:rPr>
          <w:rFonts w:ascii="標楷體" w:eastAsia="標楷體" w:hAnsi="標楷體" w:hint="eastAsia"/>
          <w:sz w:val="28"/>
          <w:szCs w:val="28"/>
        </w:rPr>
        <w:t>標的</w:t>
      </w:r>
      <w:r w:rsidR="008712FC" w:rsidRPr="009A617C">
        <w:rPr>
          <w:rFonts w:ascii="標楷體" w:eastAsia="標楷體" w:hAnsi="標楷體"/>
          <w:sz w:val="28"/>
          <w:szCs w:val="28"/>
        </w:rPr>
        <w:t>因天災、事變或其他不可抗力之事由致毀損或滅失，致不能達成第</w:t>
      </w:r>
      <w:del w:id="412" w:author="張峻源" w:date="2025-09-08T13:55:00Z">
        <w:r w:rsidR="008712FC" w:rsidRPr="009A617C" w:rsidDel="00D2687B">
          <w:rPr>
            <w:rFonts w:ascii="標楷體" w:eastAsia="標楷體" w:hAnsi="標楷體"/>
            <w:strike/>
            <w:sz w:val="28"/>
            <w:szCs w:val="28"/>
            <w:rPrChange w:id="413" w:author="張峻源" w:date="2025-09-08T16:34:00Z">
              <w:rPr>
                <w:rFonts w:ascii="標楷體" w:eastAsia="標楷體" w:hAnsi="標楷體"/>
                <w:sz w:val="28"/>
                <w:szCs w:val="28"/>
              </w:rPr>
            </w:rPrChange>
          </w:rPr>
          <w:delText>二</w:delText>
        </w:r>
      </w:del>
      <w:ins w:id="414" w:author="張峻源" w:date="2025-09-08T14:07:00Z">
        <w:r w:rsidR="00547476" w:rsidRPr="009A617C">
          <w:rPr>
            <w:rFonts w:ascii="標楷體" w:eastAsia="標楷體" w:hAnsi="標楷體" w:hint="eastAsia"/>
            <w:sz w:val="28"/>
            <w:szCs w:val="28"/>
            <w:rPrChange w:id="415" w:author="張峻源" w:date="2025-09-08T16:34:00Z">
              <w:rPr>
                <w:rFonts w:ascii="標楷體" w:eastAsia="標楷體" w:hAnsi="標楷體" w:hint="eastAsia"/>
                <w:color w:val="00B050"/>
                <w:sz w:val="28"/>
                <w:szCs w:val="28"/>
              </w:rPr>
            </w:rPrChange>
          </w:rPr>
          <w:t>四</w:t>
        </w:r>
      </w:ins>
      <w:ins w:id="416" w:author="蔡芳媚" w:date="2025-09-08T11:15:00Z">
        <w:del w:id="417" w:author="張峻源" w:date="2025-09-08T14:07:00Z">
          <w:r w:rsidR="006B628B" w:rsidRPr="009A617C" w:rsidDel="00547476">
            <w:rPr>
              <w:rFonts w:ascii="標楷體" w:eastAsia="標楷體" w:hAnsi="標楷體" w:hint="eastAsia"/>
              <w:sz w:val="28"/>
              <w:szCs w:val="28"/>
              <w:rPrChange w:id="418" w:author="張峻源" w:date="2025-09-08T16:34:00Z">
                <w:rPr>
                  <w:rFonts w:ascii="標楷體" w:eastAsia="標楷體" w:hAnsi="標楷體" w:hint="eastAsia"/>
                  <w:strike/>
                  <w:color w:val="00B050"/>
                  <w:sz w:val="28"/>
                  <w:szCs w:val="28"/>
                </w:rPr>
              </w:rPrChange>
            </w:rPr>
            <w:delText>四</w:delText>
          </w:r>
        </w:del>
      </w:ins>
      <w:r w:rsidR="008712FC" w:rsidRPr="009A617C">
        <w:rPr>
          <w:rFonts w:ascii="標楷體" w:eastAsia="標楷體" w:hAnsi="標楷體"/>
          <w:sz w:val="28"/>
          <w:szCs w:val="28"/>
        </w:rPr>
        <w:t>條所定之租賃目的及用途者，經甲方查驗屬實後，乙方得終止契約，並應即返還本契約所定</w:t>
      </w:r>
      <w:r w:rsidR="00EB26EF" w:rsidRPr="009A617C">
        <w:rPr>
          <w:rFonts w:ascii="標楷體" w:eastAsia="標楷體" w:hAnsi="標楷體" w:hint="eastAsia"/>
          <w:sz w:val="28"/>
          <w:szCs w:val="28"/>
        </w:rPr>
        <w:t>標的</w:t>
      </w:r>
      <w:r w:rsidR="008712FC" w:rsidRPr="009A617C">
        <w:rPr>
          <w:rFonts w:ascii="標楷體" w:eastAsia="標楷體" w:hAnsi="標楷體"/>
          <w:sz w:val="28"/>
          <w:szCs w:val="28"/>
        </w:rPr>
        <w:t>或其遺留物，且不得要求任何補償。</w:t>
      </w:r>
    </w:p>
    <w:p w14:paraId="0FDC0600" w14:textId="2A6B5F26" w:rsidR="00FF1236" w:rsidRPr="009A617C" w:rsidRDefault="00FF1236">
      <w:pPr>
        <w:pStyle w:val="Textbody"/>
        <w:spacing w:line="600" w:lineRule="exact"/>
        <w:ind w:leftChars="591" w:left="1984" w:hangingChars="202" w:hanging="566"/>
        <w:rPr>
          <w:ins w:id="419" w:author="蔡芳媚" w:date="2025-09-04T15:04:00Z"/>
          <w:rFonts w:ascii="標楷體" w:eastAsia="標楷體" w:hAnsi="標楷體"/>
          <w:sz w:val="28"/>
          <w:szCs w:val="28"/>
        </w:rPr>
        <w:pPrChange w:id="420" w:author="蔡芳媚" w:date="2025-09-04T15:04:00Z">
          <w:pPr>
            <w:pStyle w:val="Textbody"/>
            <w:spacing w:line="600" w:lineRule="exact"/>
            <w:ind w:leftChars="590" w:left="1416"/>
          </w:pPr>
        </w:pPrChange>
      </w:pPr>
    </w:p>
    <w:p w14:paraId="7B0A2A39" w14:textId="5A77884B" w:rsidR="00D33232" w:rsidRPr="009A617C" w:rsidRDefault="00FF1236">
      <w:pPr>
        <w:pStyle w:val="Textbody"/>
        <w:spacing w:line="600" w:lineRule="exact"/>
        <w:ind w:leftChars="591" w:left="1984" w:hangingChars="202" w:hanging="566"/>
        <w:rPr>
          <w:rFonts w:ascii="標楷體" w:eastAsia="標楷體" w:hAnsi="標楷體"/>
          <w:sz w:val="28"/>
          <w:szCs w:val="28"/>
        </w:rPr>
        <w:pPrChange w:id="421" w:author="蔡芳媚" w:date="2025-09-04T15:04:00Z">
          <w:pPr>
            <w:pStyle w:val="Textbody"/>
            <w:spacing w:line="600" w:lineRule="exact"/>
            <w:ind w:leftChars="590" w:left="1416"/>
          </w:pPr>
        </w:pPrChange>
      </w:pPr>
      <w:ins w:id="422" w:author="蔡芳媚" w:date="2025-09-04T15:04:00Z">
        <w:r w:rsidRPr="009A617C">
          <w:rPr>
            <w:rFonts w:ascii="標楷體" w:eastAsia="標楷體" w:hAnsi="標楷體" w:hint="eastAsia"/>
            <w:sz w:val="28"/>
            <w:szCs w:val="28"/>
          </w:rPr>
          <w:t>二、</w:t>
        </w:r>
      </w:ins>
      <w:r w:rsidR="008712FC" w:rsidRPr="009A617C">
        <w:rPr>
          <w:rFonts w:ascii="標楷體" w:eastAsia="標楷體" w:hAnsi="標楷體"/>
          <w:sz w:val="28"/>
          <w:szCs w:val="28"/>
        </w:rPr>
        <w:t>本契約所定</w:t>
      </w:r>
      <w:r w:rsidR="00EB26EF" w:rsidRPr="009A617C">
        <w:rPr>
          <w:rFonts w:ascii="標楷體" w:eastAsia="標楷體" w:hAnsi="標楷體" w:hint="eastAsia"/>
          <w:sz w:val="28"/>
          <w:szCs w:val="28"/>
        </w:rPr>
        <w:t>標的</w:t>
      </w:r>
      <w:r w:rsidR="008712FC" w:rsidRPr="009A617C">
        <w:rPr>
          <w:rFonts w:ascii="標楷體" w:eastAsia="標楷體" w:hAnsi="標楷體"/>
          <w:sz w:val="28"/>
          <w:szCs w:val="28"/>
        </w:rPr>
        <w:t>因天災、事變或其他不可抗力之事由致毀損，但未達喪失第</w:t>
      </w:r>
      <w:ins w:id="423" w:author="蔡芳媚" w:date="2025-09-08T11:15:00Z">
        <w:del w:id="424" w:author="張峻源" w:date="2025-09-08T13:55:00Z">
          <w:r w:rsidR="006B628B" w:rsidRPr="009A617C" w:rsidDel="00D2687B">
            <w:rPr>
              <w:rFonts w:ascii="標楷體" w:eastAsia="標楷體" w:hAnsi="標楷體"/>
              <w:strike/>
              <w:sz w:val="28"/>
              <w:szCs w:val="28"/>
              <w:rPrChange w:id="425" w:author="張峻源" w:date="2025-09-08T16:34:00Z">
                <w:rPr>
                  <w:rFonts w:ascii="標楷體" w:eastAsia="標楷體" w:hAnsi="標楷體"/>
                  <w:strike/>
                  <w:color w:val="00B050"/>
                  <w:sz w:val="28"/>
                  <w:szCs w:val="28"/>
                </w:rPr>
              </w:rPrChange>
            </w:rPr>
            <w:delText>二</w:delText>
          </w:r>
        </w:del>
        <w:r w:rsidR="006B628B" w:rsidRPr="009A617C">
          <w:rPr>
            <w:rFonts w:ascii="標楷體" w:eastAsia="標楷體" w:hAnsi="標楷體" w:hint="eastAsia"/>
            <w:sz w:val="28"/>
            <w:szCs w:val="28"/>
            <w:rPrChange w:id="426" w:author="張峻源" w:date="2025-09-08T16:34:00Z">
              <w:rPr>
                <w:rFonts w:ascii="標楷體" w:eastAsia="標楷體" w:hAnsi="標楷體" w:hint="eastAsia"/>
                <w:color w:val="00B050"/>
                <w:sz w:val="28"/>
                <w:szCs w:val="28"/>
              </w:rPr>
            </w:rPrChange>
          </w:rPr>
          <w:t>四</w:t>
        </w:r>
      </w:ins>
      <w:del w:id="427" w:author="蔡芳媚" w:date="2025-09-08T11:15:00Z">
        <w:r w:rsidR="008712FC" w:rsidRPr="009A617C" w:rsidDel="006B628B">
          <w:rPr>
            <w:rFonts w:ascii="標楷體" w:eastAsia="標楷體" w:hAnsi="標楷體"/>
            <w:sz w:val="28"/>
            <w:szCs w:val="28"/>
          </w:rPr>
          <w:delText>二</w:delText>
        </w:r>
      </w:del>
      <w:r w:rsidR="008712FC" w:rsidRPr="009A617C">
        <w:rPr>
          <w:rFonts w:ascii="標楷體" w:eastAsia="標楷體" w:hAnsi="標楷體"/>
          <w:sz w:val="28"/>
          <w:szCs w:val="28"/>
        </w:rPr>
        <w:t>條所定之使用用途者，應由甲方負責修繕。</w:t>
      </w:r>
    </w:p>
    <w:p w14:paraId="5002C9D6" w14:textId="77777777"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增建、改建、修建或室內裝修</w:t>
      </w:r>
    </w:p>
    <w:p w14:paraId="73568750" w14:textId="47593423" w:rsidR="008B3509" w:rsidRPr="009A617C" w:rsidDel="008B3509" w:rsidRDefault="008B3509">
      <w:pPr>
        <w:pStyle w:val="Textbody"/>
        <w:spacing w:line="600" w:lineRule="exact"/>
        <w:ind w:left="1982" w:hangingChars="708" w:hanging="1982"/>
        <w:rPr>
          <w:del w:id="428" w:author="蔡芳媚" w:date="2025-09-04T15:05:00Z"/>
          <w:rFonts w:ascii="標楷體" w:eastAsia="標楷體" w:hAnsi="標楷體"/>
          <w:sz w:val="28"/>
          <w:szCs w:val="28"/>
        </w:rPr>
        <w:pPrChange w:id="429" w:author="蔡芳媚" w:date="2025-09-04T15:05:00Z">
          <w:pPr>
            <w:pStyle w:val="Textbody"/>
            <w:spacing w:line="600" w:lineRule="exact"/>
            <w:ind w:left="1985"/>
          </w:pPr>
        </w:pPrChange>
      </w:pPr>
      <w:ins w:id="430" w:author="蔡芳媚" w:date="2025-09-04T15:05:00Z">
        <w:r w:rsidRPr="009A617C">
          <w:rPr>
            <w:rFonts w:ascii="標楷體" w:eastAsia="標楷體" w:hAnsi="標楷體"/>
            <w:sz w:val="28"/>
            <w:szCs w:val="28"/>
          </w:rPr>
          <w:t xml:space="preserve">          </w:t>
        </w:r>
      </w:ins>
      <w:ins w:id="431" w:author="蔡芳媚" w:date="2025-09-04T15:04:00Z">
        <w:r w:rsidR="00FF1236" w:rsidRPr="009A617C">
          <w:rPr>
            <w:rFonts w:ascii="標楷體" w:eastAsia="標楷體" w:hAnsi="標楷體" w:hint="eastAsia"/>
            <w:sz w:val="28"/>
            <w:szCs w:val="28"/>
          </w:rPr>
          <w:t>一、</w:t>
        </w:r>
      </w:ins>
      <w:r w:rsidR="008712FC" w:rsidRPr="009A617C">
        <w:rPr>
          <w:rFonts w:ascii="標楷體" w:eastAsia="標楷體" w:hAnsi="標楷體"/>
          <w:sz w:val="28"/>
          <w:szCs w:val="28"/>
        </w:rPr>
        <w:t>本契約所定</w:t>
      </w:r>
      <w:r w:rsidR="00EB26EF" w:rsidRPr="009A617C">
        <w:rPr>
          <w:rFonts w:ascii="標楷體" w:eastAsia="標楷體" w:hAnsi="標楷體" w:hint="eastAsia"/>
          <w:sz w:val="28"/>
          <w:szCs w:val="28"/>
        </w:rPr>
        <w:t>標的</w:t>
      </w:r>
      <w:r w:rsidR="008712FC" w:rsidRPr="009A617C">
        <w:rPr>
          <w:rFonts w:ascii="標楷體" w:eastAsia="標楷體" w:hAnsi="標楷體"/>
          <w:sz w:val="28"/>
          <w:szCs w:val="28"/>
        </w:rPr>
        <w:t>限現狀使用，如房屋有修繕或改裝設施之必要，不得有損害原有建築之功能、結構或減損原有建築利用價值之情事，並應取得甲方之書面同意後始得為之。其修繕費用或裝設費用由乙方自行負擔，不得抵償租金或請求甲方予以補償。</w:t>
      </w:r>
      <w:del w:id="432" w:author="蔡芳媚" w:date="2025-09-04T15:04:00Z">
        <w:r w:rsidR="008712FC" w:rsidRPr="009A617C" w:rsidDel="00FF1236">
          <w:rPr>
            <w:rFonts w:ascii="標楷體" w:eastAsia="標楷體" w:hAnsi="標楷體"/>
            <w:sz w:val="28"/>
            <w:szCs w:val="28"/>
          </w:rPr>
          <w:delText>該項</w:delText>
        </w:r>
      </w:del>
      <w:r w:rsidR="008712FC" w:rsidRPr="009A617C">
        <w:rPr>
          <w:rFonts w:ascii="標楷體" w:eastAsia="標楷體" w:hAnsi="標楷體"/>
          <w:sz w:val="28"/>
          <w:szCs w:val="28"/>
        </w:rPr>
        <w:t>改裝</w:t>
      </w:r>
      <w:del w:id="433" w:author="蔡芳媚" w:date="2025-09-04T15:04:00Z">
        <w:r w:rsidR="008712FC" w:rsidRPr="009A617C" w:rsidDel="00FF1236">
          <w:rPr>
            <w:rFonts w:ascii="標楷體" w:eastAsia="標楷體" w:hAnsi="標楷體"/>
            <w:sz w:val="28"/>
            <w:szCs w:val="28"/>
          </w:rPr>
          <w:delText>之</w:delText>
        </w:r>
      </w:del>
      <w:r w:rsidR="008712FC" w:rsidRPr="009A617C">
        <w:rPr>
          <w:rFonts w:ascii="標楷體" w:eastAsia="標楷體" w:hAnsi="標楷體"/>
          <w:sz w:val="28"/>
          <w:szCs w:val="28"/>
        </w:rPr>
        <w:t>設施於本契約期間屆滿、終止或解除後，由乙方負責回復原狀。但甲方得於本契約期間屆滿、終止或解除前主張留供甲方使用，乙方不得主張任何補償。</w:t>
      </w:r>
    </w:p>
    <w:p w14:paraId="4431EACC" w14:textId="2BEE12A0" w:rsidR="008B3509" w:rsidRPr="009A617C" w:rsidRDefault="008B3509">
      <w:pPr>
        <w:pStyle w:val="Textbody"/>
        <w:spacing w:line="600" w:lineRule="exact"/>
        <w:ind w:left="1982" w:hangingChars="708" w:hanging="1982"/>
        <w:rPr>
          <w:ins w:id="434" w:author="蔡芳媚" w:date="2025-09-04T15:05:00Z"/>
          <w:rFonts w:ascii="標楷體" w:eastAsia="標楷體" w:hAnsi="標楷體"/>
          <w:sz w:val="28"/>
          <w:szCs w:val="28"/>
        </w:rPr>
        <w:pPrChange w:id="435" w:author="蔡芳媚" w:date="2025-09-04T15:05:00Z">
          <w:pPr>
            <w:pStyle w:val="Textbody"/>
            <w:spacing w:line="600" w:lineRule="exact"/>
            <w:ind w:left="1985"/>
          </w:pPr>
        </w:pPrChange>
      </w:pPr>
      <w:ins w:id="436" w:author="蔡芳媚" w:date="2025-09-04T15:05:00Z">
        <w:r w:rsidRPr="009A617C">
          <w:rPr>
            <w:rFonts w:ascii="標楷體" w:eastAsia="標楷體" w:hAnsi="標楷體"/>
            <w:sz w:val="28"/>
            <w:szCs w:val="28"/>
          </w:rPr>
          <w:t xml:space="preserve"> </w:t>
        </w:r>
      </w:ins>
    </w:p>
    <w:p w14:paraId="7EE53F09" w14:textId="2D9FFE9C" w:rsidR="00EB26EF" w:rsidRPr="009A617C" w:rsidRDefault="008B3509">
      <w:pPr>
        <w:pStyle w:val="Textbody"/>
        <w:spacing w:line="600" w:lineRule="exact"/>
        <w:ind w:left="1982" w:hangingChars="708" w:hanging="1982"/>
        <w:rPr>
          <w:rFonts w:ascii="標楷體" w:eastAsia="標楷體" w:hAnsi="標楷體"/>
          <w:sz w:val="28"/>
          <w:szCs w:val="28"/>
        </w:rPr>
        <w:pPrChange w:id="437" w:author="蔡芳媚" w:date="2025-09-04T15:05:00Z">
          <w:pPr>
            <w:pStyle w:val="Textbody"/>
            <w:spacing w:line="600" w:lineRule="exact"/>
            <w:ind w:left="1985"/>
          </w:pPr>
        </w:pPrChange>
      </w:pPr>
      <w:ins w:id="438" w:author="蔡芳媚" w:date="2025-09-04T15:05:00Z">
        <w:r w:rsidRPr="009A617C">
          <w:rPr>
            <w:rFonts w:ascii="標楷體" w:eastAsia="標楷體" w:hAnsi="標楷體"/>
            <w:sz w:val="28"/>
            <w:szCs w:val="28"/>
          </w:rPr>
          <w:t xml:space="preserve">          二、</w:t>
        </w:r>
      </w:ins>
      <w:r w:rsidR="008712FC" w:rsidRPr="009A617C">
        <w:rPr>
          <w:rFonts w:ascii="標楷體" w:eastAsia="標楷體" w:hAnsi="標楷體"/>
          <w:sz w:val="28"/>
          <w:szCs w:val="28"/>
        </w:rPr>
        <w:t>乙方非得甲方事前書面同意，不得增設地上物，或就房屋任意增建、改建、修建或室內裝修，且應</w:t>
      </w:r>
      <w:r w:rsidR="00EB560F" w:rsidRPr="009A617C">
        <w:rPr>
          <w:rFonts w:ascii="標楷體" w:eastAsia="標楷體" w:hAnsi="標楷體" w:hint="eastAsia"/>
          <w:sz w:val="28"/>
          <w:szCs w:val="28"/>
        </w:rPr>
        <w:t>自行負擔相關經費</w:t>
      </w:r>
      <w:r w:rsidR="008712FC" w:rsidRPr="009A617C">
        <w:rPr>
          <w:rFonts w:ascii="標楷體" w:eastAsia="標楷體" w:hAnsi="標楷體"/>
          <w:sz w:val="28"/>
          <w:szCs w:val="28"/>
        </w:rPr>
        <w:t>。於本契約期間屆滿、終止或解除後，由乙方負責回復原狀。但甲方得於本契約期間屆滿、終止或解除前主張留供甲方使用，乙方不得主張任何補償。</w:t>
      </w:r>
    </w:p>
    <w:p w14:paraId="3BB03F9F" w14:textId="36303AA1" w:rsidR="00EB26EF" w:rsidRPr="009A617C" w:rsidRDefault="008B3509">
      <w:pPr>
        <w:pStyle w:val="Textbody"/>
        <w:spacing w:line="600" w:lineRule="exact"/>
        <w:ind w:left="1982" w:hangingChars="708" w:hanging="1982"/>
        <w:rPr>
          <w:ins w:id="439" w:author="蔡芳媚" w:date="2025-09-04T15:07:00Z"/>
          <w:rFonts w:ascii="標楷體" w:eastAsia="標楷體" w:hAnsi="標楷體"/>
          <w:sz w:val="28"/>
          <w:szCs w:val="28"/>
        </w:rPr>
        <w:pPrChange w:id="440" w:author="蔡芳媚" w:date="2025-09-04T15:06:00Z">
          <w:pPr>
            <w:pStyle w:val="Textbody"/>
            <w:spacing w:line="600" w:lineRule="exact"/>
            <w:ind w:left="1985"/>
          </w:pPr>
        </w:pPrChange>
      </w:pPr>
      <w:ins w:id="441" w:author="蔡芳媚" w:date="2025-09-04T15:06:00Z">
        <w:r w:rsidRPr="009A617C">
          <w:rPr>
            <w:rFonts w:ascii="標楷體" w:eastAsia="標楷體" w:hAnsi="標楷體"/>
            <w:sz w:val="28"/>
            <w:szCs w:val="28"/>
          </w:rPr>
          <w:t xml:space="preserve">          三、</w:t>
        </w:r>
      </w:ins>
      <w:r w:rsidR="008712FC" w:rsidRPr="009A617C">
        <w:rPr>
          <w:rFonts w:ascii="標楷體" w:eastAsia="標楷體" w:hAnsi="標楷體"/>
          <w:sz w:val="28"/>
          <w:szCs w:val="28"/>
        </w:rPr>
        <w:t>若乙方為前</w:t>
      </w:r>
      <w:del w:id="442" w:author="蔡芳媚" w:date="2025-09-04T15:06:00Z">
        <w:r w:rsidR="008712FC" w:rsidRPr="009A617C" w:rsidDel="008B3509">
          <w:rPr>
            <w:rFonts w:ascii="標楷體" w:eastAsia="標楷體" w:hAnsi="標楷體" w:hint="eastAsia"/>
            <w:sz w:val="28"/>
            <w:szCs w:val="28"/>
          </w:rPr>
          <w:delText>項</w:delText>
        </w:r>
      </w:del>
      <w:ins w:id="443" w:author="蔡芳媚" w:date="2025-09-04T15:06:00Z">
        <w:r w:rsidRPr="009A617C">
          <w:rPr>
            <w:rFonts w:ascii="標楷體" w:eastAsia="標楷體" w:hAnsi="標楷體" w:hint="eastAsia"/>
            <w:sz w:val="28"/>
            <w:szCs w:val="28"/>
          </w:rPr>
          <w:t>款</w:t>
        </w:r>
      </w:ins>
      <w:r w:rsidR="008712FC" w:rsidRPr="009A617C">
        <w:rPr>
          <w:rFonts w:ascii="標楷體" w:eastAsia="標楷體" w:hAnsi="標楷體"/>
          <w:sz w:val="28"/>
          <w:szCs w:val="28"/>
        </w:rPr>
        <w:t>行為須取得建築相關法令規定及相關消防法規規定之許可者，乙方應自行申請通過後始可為之</w:t>
      </w:r>
      <w:r w:rsidR="00DB3B8B" w:rsidRPr="009A617C">
        <w:rPr>
          <w:rFonts w:ascii="標楷體" w:eastAsia="標楷體" w:hAnsi="標楷體" w:hint="eastAsia"/>
          <w:sz w:val="28"/>
          <w:szCs w:val="28"/>
        </w:rPr>
        <w:t>，</w:t>
      </w:r>
      <w:r w:rsidR="00DB3B8B" w:rsidRPr="009A617C">
        <w:rPr>
          <w:rFonts w:ascii="標楷體" w:eastAsia="標楷體" w:hAnsi="標楷體"/>
          <w:sz w:val="28"/>
          <w:szCs w:val="28"/>
        </w:rPr>
        <w:t>且應</w:t>
      </w:r>
      <w:r w:rsidR="00DB3B8B" w:rsidRPr="009A617C">
        <w:rPr>
          <w:rFonts w:ascii="標楷體" w:eastAsia="標楷體" w:hAnsi="標楷體" w:hint="eastAsia"/>
          <w:sz w:val="28"/>
          <w:szCs w:val="28"/>
        </w:rPr>
        <w:t>自行負擔相關經費</w:t>
      </w:r>
      <w:r w:rsidR="008712FC" w:rsidRPr="009A617C">
        <w:rPr>
          <w:rFonts w:ascii="標楷體" w:eastAsia="標楷體" w:hAnsi="標楷體"/>
          <w:sz w:val="28"/>
          <w:szCs w:val="28"/>
        </w:rPr>
        <w:t>，並應依法辦理施工監造。甲方依前</w:t>
      </w:r>
      <w:del w:id="444" w:author="蔡芳媚" w:date="2025-09-04T15:06:00Z">
        <w:r w:rsidR="008712FC" w:rsidRPr="009A617C" w:rsidDel="008B3509">
          <w:rPr>
            <w:rFonts w:ascii="標楷體" w:eastAsia="標楷體" w:hAnsi="標楷體" w:hint="eastAsia"/>
            <w:sz w:val="28"/>
            <w:szCs w:val="28"/>
          </w:rPr>
          <w:delText>項</w:delText>
        </w:r>
      </w:del>
      <w:ins w:id="445" w:author="蔡芳媚" w:date="2025-09-04T15:06:00Z">
        <w:r w:rsidRPr="009A617C">
          <w:rPr>
            <w:rFonts w:ascii="標楷體" w:eastAsia="標楷體" w:hAnsi="標楷體" w:hint="eastAsia"/>
            <w:sz w:val="28"/>
            <w:szCs w:val="28"/>
          </w:rPr>
          <w:t>款</w:t>
        </w:r>
      </w:ins>
      <w:r w:rsidR="008712FC" w:rsidRPr="009A617C">
        <w:rPr>
          <w:rFonts w:ascii="標楷體" w:eastAsia="標楷體" w:hAnsi="標楷體"/>
          <w:sz w:val="28"/>
          <w:szCs w:val="28"/>
        </w:rPr>
        <w:t>約定所為之書面同意，不得取代本項之許可或藉以對抗主管機關之調查及裁罰。</w:t>
      </w:r>
    </w:p>
    <w:p w14:paraId="7345F266" w14:textId="43F50774" w:rsidR="008B3509" w:rsidRPr="009A617C" w:rsidDel="008B3509" w:rsidRDefault="008B3509">
      <w:pPr>
        <w:pStyle w:val="Textbody"/>
        <w:spacing w:line="600" w:lineRule="exact"/>
        <w:ind w:left="1982" w:firstLineChars="506" w:firstLine="1417"/>
        <w:rPr>
          <w:del w:id="446" w:author="蔡芳媚" w:date="2025-09-04T15:07:00Z"/>
          <w:rFonts w:ascii="標楷體" w:eastAsia="標楷體" w:hAnsi="標楷體"/>
          <w:sz w:val="28"/>
          <w:szCs w:val="28"/>
        </w:rPr>
        <w:pPrChange w:id="447" w:author="蔡芳媚" w:date="2025-09-04T15:07:00Z">
          <w:pPr>
            <w:pStyle w:val="Textbody"/>
            <w:spacing w:line="600" w:lineRule="exact"/>
            <w:ind w:left="1985"/>
          </w:pPr>
        </w:pPrChange>
      </w:pPr>
    </w:p>
    <w:p w14:paraId="73857A45" w14:textId="67DF3676" w:rsidR="00D33232" w:rsidRPr="009A617C" w:rsidRDefault="008B3509">
      <w:pPr>
        <w:pStyle w:val="Textbody"/>
        <w:spacing w:line="600" w:lineRule="exact"/>
        <w:ind w:leftChars="591" w:left="1984" w:hangingChars="202" w:hanging="566"/>
        <w:rPr>
          <w:rFonts w:ascii="標楷體" w:eastAsia="標楷體" w:hAnsi="標楷體"/>
          <w:sz w:val="28"/>
          <w:szCs w:val="28"/>
        </w:rPr>
        <w:pPrChange w:id="448" w:author="蔡芳媚" w:date="2025-09-04T15:07:00Z">
          <w:pPr>
            <w:pStyle w:val="Textbody"/>
            <w:spacing w:line="600" w:lineRule="exact"/>
            <w:ind w:left="1418"/>
          </w:pPr>
        </w:pPrChange>
      </w:pPr>
      <w:ins w:id="449" w:author="蔡芳媚" w:date="2025-09-04T15:06:00Z">
        <w:r w:rsidRPr="009A617C">
          <w:rPr>
            <w:rFonts w:ascii="標楷體" w:eastAsia="標楷體" w:hAnsi="標楷體" w:hint="eastAsia"/>
            <w:sz w:val="28"/>
            <w:szCs w:val="28"/>
          </w:rPr>
          <w:t>四、</w:t>
        </w:r>
      </w:ins>
      <w:r w:rsidR="008712FC" w:rsidRPr="009A617C">
        <w:rPr>
          <w:rFonts w:ascii="標楷體" w:eastAsia="標楷體" w:hAnsi="標楷體"/>
          <w:sz w:val="28"/>
          <w:szCs w:val="28"/>
        </w:rPr>
        <w:t>乙方有違反前三</w:t>
      </w:r>
      <w:del w:id="450" w:author="蔡芳媚" w:date="2025-09-04T15:06:00Z">
        <w:r w:rsidR="008712FC" w:rsidRPr="009A617C" w:rsidDel="008B3509">
          <w:rPr>
            <w:rFonts w:ascii="標楷體" w:eastAsia="標楷體" w:hAnsi="標楷體" w:hint="eastAsia"/>
            <w:sz w:val="28"/>
            <w:szCs w:val="28"/>
          </w:rPr>
          <w:delText>項</w:delText>
        </w:r>
      </w:del>
      <w:ins w:id="451" w:author="蔡芳媚" w:date="2025-09-04T15:06:00Z">
        <w:r w:rsidRPr="009A617C">
          <w:rPr>
            <w:rFonts w:ascii="標楷體" w:eastAsia="標楷體" w:hAnsi="標楷體" w:hint="eastAsia"/>
            <w:sz w:val="28"/>
            <w:szCs w:val="28"/>
          </w:rPr>
          <w:t>款</w:t>
        </w:r>
      </w:ins>
      <w:r w:rsidR="008712FC" w:rsidRPr="009A617C">
        <w:rPr>
          <w:rFonts w:ascii="標楷體" w:eastAsia="標楷體" w:hAnsi="標楷體"/>
          <w:sz w:val="28"/>
          <w:szCs w:val="28"/>
        </w:rPr>
        <w:t>約定之情事者，甲方得定相當期限催告乙方改善或回復原狀，並得自乙方違約時起至確認已改善或回復原狀為止，計收相當於每日租金金額</w:t>
      </w:r>
      <w:r w:rsidR="00EB26EF" w:rsidRPr="009A617C">
        <w:rPr>
          <w:rFonts w:ascii="標楷體" w:eastAsia="標楷體" w:hAnsi="標楷體" w:hint="eastAsia"/>
          <w:sz w:val="28"/>
          <w:szCs w:val="28"/>
        </w:rPr>
        <w:t>二</w:t>
      </w:r>
      <w:r w:rsidR="008712FC" w:rsidRPr="009A617C">
        <w:rPr>
          <w:rFonts w:ascii="標楷體" w:eastAsia="標楷體" w:hAnsi="標楷體"/>
          <w:sz w:val="28"/>
          <w:szCs w:val="28"/>
        </w:rPr>
        <w:t>倍之懲罰性違約金。若致甲方遭受損害，並應賠償甲方所受損害，不得要求補償。屆期未改善或回復原狀者，甲方得立即終止契約，</w:t>
      </w:r>
      <w:r w:rsidR="008C7563" w:rsidRPr="009A617C">
        <w:rPr>
          <w:rFonts w:ascii="標楷體" w:eastAsia="標楷體" w:hAnsi="標楷體"/>
          <w:sz w:val="28"/>
          <w:szCs w:val="28"/>
        </w:rPr>
        <w:t>並得以</w:t>
      </w:r>
      <w:r w:rsidR="008C7563" w:rsidRPr="009A617C">
        <w:rPr>
          <w:rFonts w:ascii="標楷體" w:eastAsia="標楷體" w:hAnsi="標楷體" w:hint="eastAsia"/>
          <w:sz w:val="28"/>
          <w:szCs w:val="28"/>
        </w:rPr>
        <w:t>履約保證金</w:t>
      </w:r>
      <w:r w:rsidR="008C7563" w:rsidRPr="009A617C">
        <w:rPr>
          <w:rFonts w:ascii="標楷體" w:eastAsia="標楷體" w:hAnsi="標楷體"/>
          <w:sz w:val="28"/>
          <w:szCs w:val="28"/>
        </w:rPr>
        <w:t>回復原狀</w:t>
      </w:r>
      <w:r w:rsidR="008C7563" w:rsidRPr="009A617C">
        <w:rPr>
          <w:rFonts w:ascii="標楷體" w:eastAsia="標楷體" w:hAnsi="標楷體" w:hint="eastAsia"/>
          <w:sz w:val="28"/>
          <w:szCs w:val="28"/>
        </w:rPr>
        <w:t>，如有不足應由乙方負擔</w:t>
      </w:r>
      <w:r w:rsidR="008C7563" w:rsidRPr="009A617C">
        <w:rPr>
          <w:rFonts w:ascii="標楷體" w:eastAsia="標楷體" w:hAnsi="標楷體"/>
          <w:sz w:val="28"/>
          <w:szCs w:val="28"/>
        </w:rPr>
        <w:t>。</w:t>
      </w:r>
    </w:p>
    <w:p w14:paraId="62B09C28" w14:textId="77777777"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自行使用</w:t>
      </w:r>
    </w:p>
    <w:p w14:paraId="2C63845F" w14:textId="5ED1BA94" w:rsidR="00EB26EF" w:rsidRPr="009A617C" w:rsidDel="008B3509" w:rsidRDefault="008B3509">
      <w:pPr>
        <w:pStyle w:val="Textbody"/>
        <w:spacing w:line="600" w:lineRule="exact"/>
        <w:ind w:leftChars="178" w:left="1698" w:hangingChars="454" w:hanging="1271"/>
        <w:rPr>
          <w:del w:id="452" w:author="蔡芳媚" w:date="2025-09-04T15:08:00Z"/>
          <w:rFonts w:ascii="標楷體" w:eastAsia="標楷體" w:hAnsi="標楷體"/>
          <w:sz w:val="28"/>
          <w:szCs w:val="28"/>
        </w:rPr>
        <w:pPrChange w:id="453" w:author="蔡芳媚" w:date="2025-09-04T15:08:00Z">
          <w:pPr>
            <w:pStyle w:val="Textbody"/>
            <w:spacing w:line="600" w:lineRule="exact"/>
            <w:ind w:left="1418"/>
          </w:pPr>
        </w:pPrChange>
      </w:pPr>
      <w:ins w:id="454" w:author="蔡芳媚" w:date="2025-09-04T15:08:00Z">
        <w:r w:rsidRPr="009A617C">
          <w:rPr>
            <w:rFonts w:ascii="標楷體" w:eastAsia="標楷體" w:hAnsi="標楷體"/>
            <w:sz w:val="28"/>
            <w:szCs w:val="28"/>
          </w:rPr>
          <w:t xml:space="preserve">     </w:t>
        </w:r>
      </w:ins>
      <w:ins w:id="455" w:author="蔡芳媚" w:date="2025-09-04T15:07:00Z">
        <w:r w:rsidRPr="009A617C">
          <w:rPr>
            <w:rFonts w:ascii="標楷體" w:eastAsia="標楷體" w:hAnsi="標楷體" w:hint="eastAsia"/>
            <w:sz w:val="28"/>
            <w:szCs w:val="28"/>
          </w:rPr>
          <w:t>一</w:t>
        </w:r>
      </w:ins>
      <w:ins w:id="456" w:author="蔡芳媚" w:date="2025-09-04T15:08:00Z">
        <w:r w:rsidRPr="009A617C">
          <w:rPr>
            <w:rFonts w:ascii="標楷體" w:eastAsia="標楷體" w:hAnsi="標楷體" w:hint="eastAsia"/>
            <w:sz w:val="28"/>
            <w:szCs w:val="28"/>
          </w:rPr>
          <w:t>、</w:t>
        </w:r>
      </w:ins>
      <w:r w:rsidR="008712FC" w:rsidRPr="009A617C">
        <w:rPr>
          <w:rFonts w:ascii="標楷體" w:eastAsia="標楷體" w:hAnsi="標楷體"/>
          <w:sz w:val="28"/>
          <w:szCs w:val="28"/>
        </w:rPr>
        <w:t>乙方應自行使用本契約所定</w:t>
      </w:r>
      <w:r w:rsidR="00EB26EF" w:rsidRPr="009A617C">
        <w:rPr>
          <w:rFonts w:ascii="標楷體" w:eastAsia="標楷體" w:hAnsi="標楷體" w:hint="eastAsia"/>
          <w:sz w:val="28"/>
          <w:szCs w:val="28"/>
        </w:rPr>
        <w:t>標的</w:t>
      </w:r>
      <w:r w:rsidR="008712FC" w:rsidRPr="009A617C">
        <w:rPr>
          <w:rFonts w:ascii="標楷體" w:eastAsia="標楷體" w:hAnsi="標楷體"/>
          <w:sz w:val="28"/>
          <w:szCs w:val="28"/>
        </w:rPr>
        <w:t>；不得私自出租、分租、將使用權轉讓他人或以其他任何方式由他人使用。</w:t>
      </w:r>
    </w:p>
    <w:p w14:paraId="2EEFBB79" w14:textId="77777777" w:rsidR="008B3509" w:rsidRPr="009A617C" w:rsidRDefault="008B3509">
      <w:pPr>
        <w:pStyle w:val="Textbody"/>
        <w:spacing w:line="600" w:lineRule="exact"/>
        <w:ind w:leftChars="178" w:left="1698" w:hangingChars="454" w:hanging="1271"/>
        <w:rPr>
          <w:ins w:id="457" w:author="蔡芳媚" w:date="2025-09-04T15:08:00Z"/>
          <w:rFonts w:ascii="標楷體" w:eastAsia="標楷體" w:hAnsi="標楷體"/>
          <w:sz w:val="28"/>
          <w:szCs w:val="28"/>
        </w:rPr>
        <w:pPrChange w:id="458" w:author="蔡芳媚" w:date="2025-09-04T15:08:00Z">
          <w:pPr>
            <w:pStyle w:val="Textbody"/>
            <w:spacing w:line="600" w:lineRule="exact"/>
            <w:ind w:left="1843"/>
          </w:pPr>
        </w:pPrChange>
      </w:pPr>
    </w:p>
    <w:p w14:paraId="00DA0230" w14:textId="753DA9DA" w:rsidR="00D33232" w:rsidRPr="009A617C" w:rsidRDefault="008B3509">
      <w:pPr>
        <w:pStyle w:val="Textbody"/>
        <w:spacing w:line="600" w:lineRule="exact"/>
        <w:ind w:leftChars="178" w:left="1698" w:hangingChars="454" w:hanging="1271"/>
        <w:rPr>
          <w:rFonts w:ascii="標楷體" w:eastAsia="標楷體" w:hAnsi="標楷體"/>
          <w:sz w:val="28"/>
          <w:szCs w:val="28"/>
        </w:rPr>
        <w:pPrChange w:id="459" w:author="蔡芳媚" w:date="2025-09-04T15:08:00Z">
          <w:pPr>
            <w:pStyle w:val="Textbody"/>
            <w:spacing w:line="600" w:lineRule="exact"/>
            <w:ind w:left="1418"/>
          </w:pPr>
        </w:pPrChange>
      </w:pPr>
      <w:ins w:id="460" w:author="蔡芳媚" w:date="2025-09-04T15:08:00Z">
        <w:r w:rsidRPr="009A617C">
          <w:rPr>
            <w:rFonts w:ascii="標楷體" w:eastAsia="標楷體" w:hAnsi="標楷體"/>
            <w:sz w:val="28"/>
            <w:szCs w:val="28"/>
          </w:rPr>
          <w:t xml:space="preserve">     二、</w:t>
        </w:r>
      </w:ins>
      <w:r w:rsidR="008712FC" w:rsidRPr="009A617C">
        <w:rPr>
          <w:rFonts w:ascii="標楷體" w:eastAsia="標楷體" w:hAnsi="標楷體"/>
          <w:sz w:val="28"/>
          <w:szCs w:val="28"/>
        </w:rPr>
        <w:t>乙方有違反前</w:t>
      </w:r>
      <w:del w:id="461" w:author="蔡芳媚" w:date="2025-09-04T15:08:00Z">
        <w:r w:rsidR="008712FC" w:rsidRPr="009A617C" w:rsidDel="008B3509">
          <w:rPr>
            <w:rFonts w:ascii="標楷體" w:eastAsia="標楷體" w:hAnsi="標楷體" w:hint="eastAsia"/>
            <w:sz w:val="28"/>
            <w:szCs w:val="28"/>
          </w:rPr>
          <w:delText>項</w:delText>
        </w:r>
      </w:del>
      <w:ins w:id="462" w:author="蔡芳媚" w:date="2025-09-04T15:08:00Z">
        <w:r w:rsidRPr="009A617C">
          <w:rPr>
            <w:rFonts w:ascii="標楷體" w:eastAsia="標楷體" w:hAnsi="標楷體" w:hint="eastAsia"/>
            <w:sz w:val="28"/>
            <w:szCs w:val="28"/>
          </w:rPr>
          <w:t>款</w:t>
        </w:r>
      </w:ins>
      <w:r w:rsidR="008712FC" w:rsidRPr="009A617C">
        <w:rPr>
          <w:rFonts w:ascii="標楷體" w:eastAsia="標楷體" w:hAnsi="標楷體"/>
          <w:sz w:val="28"/>
          <w:szCs w:val="28"/>
        </w:rPr>
        <w:t>約定之情事者，甲方得立即終止契約，收回本契約所定</w:t>
      </w:r>
      <w:r w:rsidR="00EB26EF" w:rsidRPr="009A617C">
        <w:rPr>
          <w:rFonts w:ascii="標楷體" w:eastAsia="標楷體" w:hAnsi="標楷體" w:hint="eastAsia"/>
          <w:sz w:val="28"/>
          <w:szCs w:val="28"/>
        </w:rPr>
        <w:t>標的</w:t>
      </w:r>
      <w:r w:rsidR="008712FC" w:rsidRPr="009A617C">
        <w:rPr>
          <w:rFonts w:ascii="標楷體" w:eastAsia="標楷體" w:hAnsi="標楷體"/>
          <w:sz w:val="28"/>
          <w:szCs w:val="28"/>
        </w:rPr>
        <w:t>，並得向乙方請求自事實發生之日起至回復原狀或點交日止之相當於每日租金</w:t>
      </w:r>
      <w:r w:rsidR="00EB26EF" w:rsidRPr="009A617C">
        <w:rPr>
          <w:rFonts w:ascii="標楷體" w:eastAsia="標楷體" w:hAnsi="標楷體" w:hint="eastAsia"/>
          <w:sz w:val="28"/>
          <w:szCs w:val="28"/>
        </w:rPr>
        <w:t>二</w:t>
      </w:r>
      <w:r w:rsidR="008712FC" w:rsidRPr="009A617C">
        <w:rPr>
          <w:rFonts w:ascii="標楷體" w:eastAsia="標楷體" w:hAnsi="標楷體"/>
          <w:sz w:val="28"/>
          <w:szCs w:val="28"/>
        </w:rPr>
        <w:t>倍之懲罰性違約金。</w:t>
      </w:r>
    </w:p>
    <w:p w14:paraId="46929E77" w14:textId="77777777"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質押及其他權利設定之禁止</w:t>
      </w:r>
    </w:p>
    <w:p w14:paraId="01D60976" w14:textId="3A223090" w:rsidR="00D33232" w:rsidRPr="009A617C" w:rsidRDefault="008B3509" w:rsidP="00DE3FE3">
      <w:pPr>
        <w:pStyle w:val="Textbody"/>
        <w:spacing w:line="600" w:lineRule="exact"/>
        <w:ind w:left="1418"/>
        <w:rPr>
          <w:rFonts w:ascii="標楷體" w:eastAsia="標楷體" w:hAnsi="標楷體"/>
          <w:sz w:val="28"/>
          <w:szCs w:val="28"/>
        </w:rPr>
      </w:pPr>
      <w:ins w:id="463" w:author="蔡芳媚" w:date="2025-09-04T15:08:00Z">
        <w:r w:rsidRPr="009A617C">
          <w:rPr>
            <w:rFonts w:ascii="標楷體" w:eastAsia="標楷體" w:hAnsi="標楷體" w:hint="eastAsia"/>
            <w:sz w:val="28"/>
            <w:szCs w:val="28"/>
          </w:rPr>
          <w:t>一、</w:t>
        </w:r>
      </w:ins>
      <w:r w:rsidR="008712FC" w:rsidRPr="009A617C">
        <w:rPr>
          <w:rFonts w:ascii="標楷體" w:eastAsia="標楷體" w:hAnsi="標楷體"/>
          <w:sz w:val="28"/>
          <w:szCs w:val="28"/>
        </w:rPr>
        <w:t>乙方不得以本契約之權利設定擔保或供作其他類似使用。</w:t>
      </w:r>
    </w:p>
    <w:p w14:paraId="0B35A4B9" w14:textId="0AA101E5" w:rsidR="00D33232" w:rsidRPr="009A617C" w:rsidRDefault="008B3509" w:rsidP="00DE3FE3">
      <w:pPr>
        <w:pStyle w:val="Textbody"/>
        <w:spacing w:line="600" w:lineRule="exact"/>
        <w:ind w:left="1418"/>
        <w:rPr>
          <w:rFonts w:ascii="標楷體" w:eastAsia="標楷體" w:hAnsi="標楷體"/>
          <w:sz w:val="28"/>
          <w:szCs w:val="28"/>
        </w:rPr>
      </w:pPr>
      <w:ins w:id="464" w:author="蔡芳媚" w:date="2025-09-04T15:08:00Z">
        <w:r w:rsidRPr="009A617C">
          <w:rPr>
            <w:rFonts w:ascii="標楷體" w:eastAsia="標楷體" w:hAnsi="標楷體" w:hint="eastAsia"/>
            <w:sz w:val="28"/>
            <w:szCs w:val="28"/>
          </w:rPr>
          <w:t>二、</w:t>
        </w:r>
      </w:ins>
      <w:r w:rsidR="008712FC" w:rsidRPr="009A617C">
        <w:rPr>
          <w:rFonts w:ascii="標楷體" w:eastAsia="標楷體" w:hAnsi="標楷體"/>
          <w:sz w:val="28"/>
          <w:szCs w:val="28"/>
        </w:rPr>
        <w:t>乙方不得要求就本契約所定土地設定地上權。</w:t>
      </w:r>
    </w:p>
    <w:p w14:paraId="23FD112C" w14:textId="5E965B01" w:rsidR="00D33232" w:rsidRPr="009A617C" w:rsidRDefault="00EB26EF"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w:t>
      </w:r>
      <w:r w:rsidR="008B3217" w:rsidRPr="009A617C">
        <w:rPr>
          <w:rFonts w:ascii="標楷體" w:eastAsia="標楷體" w:hAnsi="標楷體" w:hint="eastAsia"/>
          <w:sz w:val="28"/>
          <w:szCs w:val="28"/>
        </w:rPr>
        <w:t>相關</w:t>
      </w:r>
      <w:r w:rsidR="00726CC6" w:rsidRPr="009A617C">
        <w:rPr>
          <w:rFonts w:ascii="標楷體" w:eastAsia="標楷體" w:hAnsi="標楷體" w:hint="eastAsia"/>
          <w:sz w:val="28"/>
          <w:szCs w:val="28"/>
        </w:rPr>
        <w:t>費用</w:t>
      </w:r>
      <w:r w:rsidR="008712FC" w:rsidRPr="009A617C">
        <w:rPr>
          <w:rFonts w:ascii="標楷體" w:eastAsia="標楷體" w:hAnsi="標楷體"/>
          <w:sz w:val="28"/>
          <w:szCs w:val="28"/>
        </w:rPr>
        <w:t>之</w:t>
      </w:r>
      <w:r w:rsidR="00A16E4F" w:rsidRPr="009A617C">
        <w:rPr>
          <w:rFonts w:ascii="標楷體" w:eastAsia="標楷體" w:hAnsi="標楷體" w:hint="eastAsia"/>
          <w:sz w:val="28"/>
          <w:szCs w:val="28"/>
        </w:rPr>
        <w:t>分</w:t>
      </w:r>
      <w:del w:id="465" w:author="蔡芳媚" w:date="2025-09-04T16:16:00Z">
        <w:r w:rsidR="008712FC" w:rsidRPr="009A617C" w:rsidDel="004C7358">
          <w:rPr>
            <w:rFonts w:ascii="標楷體" w:eastAsia="標楷體" w:hAnsi="標楷體" w:hint="eastAsia"/>
            <w:sz w:val="28"/>
            <w:szCs w:val="28"/>
          </w:rPr>
          <w:delText>擔</w:delText>
        </w:r>
      </w:del>
      <w:ins w:id="466" w:author="蔡芳媚" w:date="2025-09-04T16:16:00Z">
        <w:r w:rsidR="004C7358" w:rsidRPr="009A617C">
          <w:rPr>
            <w:rFonts w:ascii="標楷體" w:eastAsia="標楷體" w:hAnsi="標楷體" w:hint="eastAsia"/>
            <w:sz w:val="28"/>
            <w:szCs w:val="28"/>
          </w:rPr>
          <w:t>攤</w:t>
        </w:r>
      </w:ins>
    </w:p>
    <w:p w14:paraId="3E8885CA" w14:textId="0DB421F3" w:rsidR="00A71D33" w:rsidRPr="009A617C" w:rsidRDefault="007927AD" w:rsidP="00DE3FE3">
      <w:pPr>
        <w:pStyle w:val="Textbody"/>
        <w:spacing w:line="600" w:lineRule="exact"/>
        <w:ind w:left="1418"/>
        <w:rPr>
          <w:rFonts w:ascii="標楷體" w:eastAsia="標楷體" w:hAnsi="標楷體"/>
          <w:sz w:val="28"/>
          <w:szCs w:val="28"/>
        </w:rPr>
      </w:pPr>
      <w:ins w:id="467" w:author="蔡芳媚" w:date="2025-09-04T15:11:00Z">
        <w:r w:rsidRPr="009A617C">
          <w:rPr>
            <w:rFonts w:ascii="標楷體" w:eastAsia="標楷體" w:hAnsi="標楷體" w:hint="eastAsia"/>
            <w:sz w:val="28"/>
            <w:szCs w:val="28"/>
          </w:rPr>
          <w:t>一、</w:t>
        </w:r>
      </w:ins>
      <w:r w:rsidR="00D56C36" w:rsidRPr="009A617C">
        <w:rPr>
          <w:rFonts w:ascii="標楷體" w:eastAsia="標楷體" w:hAnsi="標楷體" w:hint="eastAsia"/>
          <w:sz w:val="28"/>
          <w:szCs w:val="28"/>
        </w:rPr>
        <w:t>本契約標的於契約期間內由甲乙雙方共同使用，相關費用</w:t>
      </w:r>
      <w:del w:id="468" w:author="蔡芳媚" w:date="2025-09-04T15:09:00Z">
        <w:r w:rsidR="00D56C36" w:rsidRPr="009A617C" w:rsidDel="008B3509">
          <w:rPr>
            <w:rFonts w:ascii="標楷體" w:eastAsia="標楷體" w:hAnsi="標楷體" w:hint="eastAsia"/>
            <w:sz w:val="28"/>
            <w:szCs w:val="28"/>
          </w:rPr>
          <w:delText>亦由甲乙雙方按約定比例共同</w:delText>
        </w:r>
      </w:del>
      <w:r w:rsidR="00D56C36" w:rsidRPr="009A617C">
        <w:rPr>
          <w:rFonts w:ascii="標楷體" w:eastAsia="標楷體" w:hAnsi="標楷體" w:hint="eastAsia"/>
          <w:sz w:val="28"/>
          <w:szCs w:val="28"/>
        </w:rPr>
        <w:t>分</w:t>
      </w:r>
      <w:del w:id="469" w:author="蔡芳媚" w:date="2025-09-04T16:16:00Z">
        <w:r w:rsidR="00D56C36" w:rsidRPr="009A617C" w:rsidDel="004C7358">
          <w:rPr>
            <w:rFonts w:ascii="標楷體" w:eastAsia="標楷體" w:hAnsi="標楷體" w:hint="eastAsia"/>
            <w:sz w:val="28"/>
            <w:szCs w:val="28"/>
          </w:rPr>
          <w:delText>擔</w:delText>
        </w:r>
      </w:del>
      <w:ins w:id="470" w:author="蔡芳媚" w:date="2025-09-04T16:16:00Z">
        <w:r w:rsidR="004C7358" w:rsidRPr="009A617C">
          <w:rPr>
            <w:rFonts w:ascii="標楷體" w:eastAsia="標楷體" w:hAnsi="標楷體" w:hint="eastAsia"/>
            <w:sz w:val="28"/>
            <w:szCs w:val="28"/>
          </w:rPr>
          <w:t>攤</w:t>
        </w:r>
      </w:ins>
      <w:ins w:id="471" w:author="蔡芳媚" w:date="2025-09-04T15:09:00Z">
        <w:r w:rsidR="008B3509" w:rsidRPr="009A617C">
          <w:rPr>
            <w:rFonts w:ascii="標楷體" w:eastAsia="標楷體" w:hAnsi="標楷體" w:hint="eastAsia"/>
            <w:sz w:val="28"/>
            <w:szCs w:val="28"/>
          </w:rPr>
          <w:t>如下：</w:t>
        </w:r>
      </w:ins>
      <w:del w:id="472" w:author="蔡芳媚" w:date="2025-09-04T15:09:00Z">
        <w:r w:rsidR="00D56C36" w:rsidRPr="009A617C" w:rsidDel="008B3509">
          <w:rPr>
            <w:rFonts w:ascii="標楷體" w:eastAsia="標楷體" w:hAnsi="標楷體" w:hint="eastAsia"/>
            <w:sz w:val="28"/>
            <w:szCs w:val="28"/>
          </w:rPr>
          <w:delText>。</w:delText>
        </w:r>
      </w:del>
    </w:p>
    <w:p w14:paraId="1681658C" w14:textId="5C62FA34" w:rsidR="00D147E5" w:rsidRPr="009A617C" w:rsidRDefault="007927AD">
      <w:pPr>
        <w:pStyle w:val="Textbody"/>
        <w:spacing w:line="600" w:lineRule="exact"/>
        <w:ind w:left="1560"/>
        <w:rPr>
          <w:rFonts w:ascii="標楷體" w:eastAsia="標楷體" w:hAnsi="標楷體"/>
          <w:sz w:val="28"/>
          <w:szCs w:val="28"/>
        </w:rPr>
        <w:pPrChange w:id="473" w:author="蔡芳媚" w:date="2025-09-04T15:11:00Z">
          <w:pPr>
            <w:pStyle w:val="Textbody"/>
            <w:numPr>
              <w:ilvl w:val="2"/>
              <w:numId w:val="159"/>
            </w:numPr>
            <w:spacing w:line="600" w:lineRule="exact"/>
            <w:ind w:left="1440" w:firstLine="120"/>
          </w:pPr>
        </w:pPrChange>
      </w:pPr>
      <w:ins w:id="474" w:author="蔡芳媚" w:date="2025-09-04T15:11:00Z">
        <w:r w:rsidRPr="009A617C">
          <w:rPr>
            <w:rFonts w:ascii="標楷體" w:eastAsia="標楷體" w:hAnsi="標楷體"/>
            <w:sz w:val="28"/>
            <w:szCs w:val="28"/>
          </w:rPr>
          <w:t>(一)</w:t>
        </w:r>
      </w:ins>
      <w:r w:rsidR="00D56C36" w:rsidRPr="009A617C">
        <w:rPr>
          <w:rFonts w:ascii="標楷體" w:eastAsia="標楷體" w:hAnsi="標楷體" w:hint="eastAsia"/>
          <w:sz w:val="28"/>
          <w:szCs w:val="28"/>
        </w:rPr>
        <w:t>甲方應</w:t>
      </w:r>
      <w:del w:id="475" w:author="蔡芳媚" w:date="2025-09-04T16:16:00Z">
        <w:r w:rsidR="00D56C36" w:rsidRPr="009A617C" w:rsidDel="004C7358">
          <w:rPr>
            <w:rFonts w:ascii="標楷體" w:eastAsia="標楷體" w:hAnsi="標楷體" w:hint="eastAsia"/>
            <w:sz w:val="28"/>
            <w:szCs w:val="28"/>
          </w:rPr>
          <w:delText>負擔</w:delText>
        </w:r>
      </w:del>
      <w:ins w:id="476" w:author="蔡芳媚" w:date="2025-09-04T16:16:00Z">
        <w:r w:rsidR="004C7358" w:rsidRPr="009A617C">
          <w:rPr>
            <w:rFonts w:ascii="標楷體" w:eastAsia="標楷體" w:hAnsi="標楷體" w:hint="eastAsia"/>
            <w:sz w:val="28"/>
            <w:szCs w:val="28"/>
          </w:rPr>
          <w:t>分攤</w:t>
        </w:r>
      </w:ins>
      <w:r w:rsidR="00D56C36" w:rsidRPr="009A617C">
        <w:rPr>
          <w:rFonts w:ascii="標楷體" w:eastAsia="標楷體" w:hAnsi="標楷體" w:hint="eastAsia"/>
          <w:sz w:val="28"/>
          <w:szCs w:val="28"/>
        </w:rPr>
        <w:t>項目：</w:t>
      </w:r>
    </w:p>
    <w:p w14:paraId="7D216ED8" w14:textId="644B6083" w:rsidR="00D147E5" w:rsidRPr="009A617C" w:rsidDel="007927AD" w:rsidRDefault="007927AD">
      <w:pPr>
        <w:pStyle w:val="Textbody"/>
        <w:spacing w:line="600" w:lineRule="exact"/>
        <w:ind w:left="2039"/>
        <w:rPr>
          <w:del w:id="477" w:author="蔡芳媚" w:date="2025-09-04T15:12:00Z"/>
          <w:rFonts w:ascii="標楷體" w:eastAsia="標楷體" w:hAnsi="標楷體"/>
          <w:sz w:val="28"/>
          <w:szCs w:val="28"/>
        </w:rPr>
        <w:pPrChange w:id="478" w:author="蔡芳媚" w:date="2025-09-04T15:12:00Z">
          <w:pPr>
            <w:pStyle w:val="Textbody"/>
            <w:numPr>
              <w:numId w:val="138"/>
            </w:numPr>
            <w:spacing w:line="400" w:lineRule="exact"/>
            <w:ind w:left="2039" w:hanging="480"/>
          </w:pPr>
        </w:pPrChange>
      </w:pPr>
      <w:ins w:id="479" w:author="蔡芳媚" w:date="2025-09-04T15:11:00Z">
        <w:r w:rsidRPr="009A617C">
          <w:rPr>
            <w:rFonts w:ascii="標楷體" w:eastAsia="標楷體" w:hAnsi="標楷體"/>
            <w:sz w:val="28"/>
            <w:szCs w:val="28"/>
          </w:rPr>
          <w:t>1、</w:t>
        </w:r>
      </w:ins>
      <w:r w:rsidR="00CD23D6" w:rsidRPr="009A617C">
        <w:rPr>
          <w:rFonts w:ascii="標楷體" w:eastAsia="標楷體" w:hAnsi="標楷體" w:hint="eastAsia"/>
          <w:sz w:val="28"/>
          <w:szCs w:val="28"/>
        </w:rPr>
        <w:t>基本水</w:t>
      </w:r>
      <w:r w:rsidR="00D147E5" w:rsidRPr="009A617C">
        <w:rPr>
          <w:rFonts w:ascii="標楷體" w:eastAsia="標楷體" w:hAnsi="標楷體" w:hint="eastAsia"/>
          <w:sz w:val="28"/>
          <w:szCs w:val="28"/>
        </w:rPr>
        <w:t>費</w:t>
      </w:r>
      <w:r w:rsidR="00DA266A" w:rsidRPr="009A617C">
        <w:rPr>
          <w:rFonts w:ascii="標楷體" w:eastAsia="標楷體" w:hAnsi="標楷體" w:hint="eastAsia"/>
          <w:sz w:val="28"/>
          <w:szCs w:val="28"/>
        </w:rPr>
        <w:t>之百分之二十</w:t>
      </w:r>
      <w:r w:rsidR="00D147E5" w:rsidRPr="009A617C">
        <w:rPr>
          <w:rFonts w:ascii="標楷體" w:eastAsia="標楷體" w:hAnsi="標楷體" w:hint="eastAsia"/>
          <w:sz w:val="28"/>
          <w:szCs w:val="28"/>
        </w:rPr>
        <w:t>；</w:t>
      </w:r>
    </w:p>
    <w:p w14:paraId="3AC274D5" w14:textId="77777777" w:rsidR="007927AD" w:rsidRPr="009A617C" w:rsidRDefault="007927AD">
      <w:pPr>
        <w:pStyle w:val="Textbody"/>
        <w:spacing w:line="600" w:lineRule="exact"/>
        <w:ind w:left="2039"/>
        <w:rPr>
          <w:ins w:id="480" w:author="蔡芳媚" w:date="2025-09-04T15:12:00Z"/>
          <w:rFonts w:ascii="標楷體" w:eastAsia="標楷體" w:hAnsi="標楷體"/>
          <w:sz w:val="28"/>
          <w:szCs w:val="28"/>
        </w:rPr>
        <w:pPrChange w:id="481" w:author="蔡芳媚" w:date="2025-09-04T15:11:00Z">
          <w:pPr>
            <w:pStyle w:val="Textbody"/>
            <w:numPr>
              <w:numId w:val="138"/>
            </w:numPr>
            <w:spacing w:line="600" w:lineRule="exact"/>
            <w:ind w:left="2039" w:hanging="480"/>
          </w:pPr>
        </w:pPrChange>
      </w:pPr>
    </w:p>
    <w:p w14:paraId="06A63D26" w14:textId="7CC0B3ED" w:rsidR="00D147E5" w:rsidRPr="009A617C" w:rsidDel="007927AD" w:rsidRDefault="007927AD">
      <w:pPr>
        <w:pStyle w:val="Textbody"/>
        <w:spacing w:line="600" w:lineRule="exact"/>
        <w:ind w:left="2039"/>
        <w:rPr>
          <w:del w:id="482" w:author="蔡芳媚" w:date="2025-09-04T15:12:00Z"/>
          <w:rFonts w:ascii="標楷體" w:eastAsia="標楷體" w:hAnsi="標楷體"/>
          <w:sz w:val="28"/>
          <w:szCs w:val="28"/>
        </w:rPr>
        <w:pPrChange w:id="483" w:author="蔡芳媚" w:date="2025-09-04T15:12:00Z">
          <w:pPr>
            <w:pStyle w:val="Textbody"/>
            <w:numPr>
              <w:numId w:val="138"/>
            </w:numPr>
            <w:spacing w:line="400" w:lineRule="exact"/>
            <w:ind w:left="2039" w:hanging="480"/>
          </w:pPr>
        </w:pPrChange>
      </w:pPr>
      <w:ins w:id="484" w:author="蔡芳媚" w:date="2025-09-04T15:12:00Z">
        <w:r w:rsidRPr="009A617C">
          <w:rPr>
            <w:rFonts w:ascii="標楷體" w:eastAsia="標楷體" w:hAnsi="標楷體"/>
            <w:sz w:val="28"/>
            <w:szCs w:val="28"/>
          </w:rPr>
          <w:t>2、</w:t>
        </w:r>
      </w:ins>
      <w:r w:rsidR="00CD23D6" w:rsidRPr="009A617C">
        <w:rPr>
          <w:rFonts w:ascii="標楷體" w:eastAsia="標楷體" w:hAnsi="標楷體" w:hint="eastAsia"/>
          <w:sz w:val="28"/>
          <w:szCs w:val="28"/>
        </w:rPr>
        <w:t>基本電</w:t>
      </w:r>
      <w:r w:rsidR="00D147E5" w:rsidRPr="009A617C">
        <w:rPr>
          <w:rFonts w:ascii="標楷體" w:eastAsia="標楷體" w:hAnsi="標楷體" w:hint="eastAsia"/>
          <w:sz w:val="28"/>
          <w:szCs w:val="28"/>
        </w:rPr>
        <w:t>費</w:t>
      </w:r>
      <w:r w:rsidR="00DA266A" w:rsidRPr="009A617C">
        <w:rPr>
          <w:rFonts w:ascii="標楷體" w:eastAsia="標楷體" w:hAnsi="標楷體" w:hint="eastAsia"/>
          <w:sz w:val="28"/>
          <w:szCs w:val="28"/>
        </w:rPr>
        <w:t>之百分之二十</w:t>
      </w:r>
      <w:r w:rsidR="00D147E5" w:rsidRPr="009A617C">
        <w:rPr>
          <w:rFonts w:ascii="標楷體" w:eastAsia="標楷體" w:hAnsi="標楷體" w:hint="eastAsia"/>
          <w:sz w:val="28"/>
          <w:szCs w:val="28"/>
        </w:rPr>
        <w:t>；</w:t>
      </w:r>
    </w:p>
    <w:p w14:paraId="07C375F3" w14:textId="77777777" w:rsidR="007927AD" w:rsidRPr="009A617C" w:rsidRDefault="007927AD">
      <w:pPr>
        <w:pStyle w:val="Textbody"/>
        <w:spacing w:line="600" w:lineRule="exact"/>
        <w:ind w:left="2039"/>
        <w:rPr>
          <w:ins w:id="485" w:author="蔡芳媚" w:date="2025-09-04T15:12:00Z"/>
          <w:rFonts w:ascii="標楷體" w:eastAsia="標楷體" w:hAnsi="標楷體"/>
          <w:sz w:val="28"/>
          <w:szCs w:val="28"/>
        </w:rPr>
        <w:pPrChange w:id="486" w:author="蔡芳媚" w:date="2025-09-04T15:12:00Z">
          <w:pPr>
            <w:pStyle w:val="Textbody"/>
            <w:numPr>
              <w:numId w:val="138"/>
            </w:numPr>
            <w:spacing w:line="400" w:lineRule="exact"/>
            <w:ind w:left="2039" w:hanging="480"/>
          </w:pPr>
        </w:pPrChange>
      </w:pPr>
    </w:p>
    <w:p w14:paraId="328484D7" w14:textId="3D5A49F2" w:rsidR="00813247" w:rsidRPr="009A617C" w:rsidDel="007927AD" w:rsidRDefault="007927AD">
      <w:pPr>
        <w:pStyle w:val="Textbody"/>
        <w:spacing w:line="600" w:lineRule="exact"/>
        <w:ind w:left="2039"/>
        <w:rPr>
          <w:del w:id="487" w:author="蔡芳媚" w:date="2025-09-04T15:12:00Z"/>
          <w:rFonts w:ascii="標楷體" w:eastAsia="標楷體" w:hAnsi="標楷體"/>
          <w:sz w:val="28"/>
          <w:szCs w:val="28"/>
        </w:rPr>
        <w:pPrChange w:id="488" w:author="蔡芳媚" w:date="2025-09-04T15:12:00Z">
          <w:pPr>
            <w:pStyle w:val="Textbody"/>
            <w:numPr>
              <w:numId w:val="138"/>
            </w:numPr>
            <w:spacing w:line="400" w:lineRule="exact"/>
            <w:ind w:left="2039" w:hanging="480"/>
          </w:pPr>
        </w:pPrChange>
      </w:pPr>
      <w:ins w:id="489" w:author="蔡芳媚" w:date="2025-09-04T15:12:00Z">
        <w:r w:rsidRPr="009A617C">
          <w:rPr>
            <w:rFonts w:ascii="標楷體" w:eastAsia="標楷體" w:hAnsi="標楷體"/>
            <w:sz w:val="28"/>
            <w:szCs w:val="28"/>
          </w:rPr>
          <w:t>3、</w:t>
        </w:r>
      </w:ins>
      <w:r w:rsidR="00813247" w:rsidRPr="009A617C">
        <w:rPr>
          <w:rFonts w:ascii="標楷體" w:eastAsia="標楷體" w:hAnsi="標楷體" w:hint="eastAsia"/>
          <w:sz w:val="28"/>
          <w:szCs w:val="28"/>
        </w:rPr>
        <w:t>使用設施維護費</w:t>
      </w:r>
      <w:r w:rsidR="00813247" w:rsidRPr="009A617C">
        <w:rPr>
          <w:rFonts w:ascii="標楷體" w:eastAsia="標楷體" w:hAnsi="標楷體"/>
          <w:sz w:val="28"/>
          <w:szCs w:val="28"/>
        </w:rPr>
        <w:t>(機電設施、洗滌塔</w:t>
      </w:r>
      <w:r w:rsidR="00645B89" w:rsidRPr="009A617C">
        <w:rPr>
          <w:rFonts w:ascii="標楷體" w:eastAsia="標楷體" w:hAnsi="標楷體" w:hint="eastAsia"/>
          <w:sz w:val="28"/>
          <w:szCs w:val="28"/>
        </w:rPr>
        <w:t>、廢水池</w:t>
      </w:r>
      <w:r w:rsidR="00813247" w:rsidRPr="009A617C">
        <w:rPr>
          <w:rFonts w:ascii="標楷體" w:eastAsia="標楷體" w:hAnsi="標楷體"/>
          <w:sz w:val="28"/>
          <w:szCs w:val="28"/>
        </w:rPr>
        <w:t>)</w:t>
      </w:r>
      <w:r w:rsidR="00813247" w:rsidRPr="009A617C">
        <w:rPr>
          <w:rFonts w:ascii="標楷體" w:eastAsia="標楷體" w:hAnsi="標楷體" w:hint="eastAsia"/>
          <w:sz w:val="28"/>
          <w:szCs w:val="28"/>
        </w:rPr>
        <w:t>之百分之二十；</w:t>
      </w:r>
    </w:p>
    <w:p w14:paraId="4BD38B26" w14:textId="77777777" w:rsidR="007927AD" w:rsidRPr="009A617C" w:rsidRDefault="007927AD">
      <w:pPr>
        <w:pStyle w:val="Textbody"/>
        <w:spacing w:line="600" w:lineRule="exact"/>
        <w:ind w:left="2039"/>
        <w:rPr>
          <w:ins w:id="490" w:author="蔡芳媚" w:date="2025-09-04T15:12:00Z"/>
          <w:rFonts w:ascii="標楷體" w:eastAsia="標楷體" w:hAnsi="標楷體"/>
          <w:sz w:val="28"/>
          <w:szCs w:val="28"/>
        </w:rPr>
        <w:pPrChange w:id="491" w:author="蔡芳媚" w:date="2025-09-04T15:12:00Z">
          <w:pPr>
            <w:pStyle w:val="Textbody"/>
            <w:numPr>
              <w:numId w:val="138"/>
            </w:numPr>
            <w:spacing w:line="400" w:lineRule="exact"/>
            <w:ind w:left="2039" w:hanging="480"/>
          </w:pPr>
        </w:pPrChange>
      </w:pPr>
    </w:p>
    <w:p w14:paraId="20E90220" w14:textId="43C9FA63" w:rsidR="000A48F8" w:rsidRPr="009A617C" w:rsidRDefault="007927AD">
      <w:pPr>
        <w:pStyle w:val="Textbody"/>
        <w:spacing w:line="600" w:lineRule="exact"/>
        <w:ind w:left="2039"/>
        <w:rPr>
          <w:rFonts w:ascii="標楷體" w:eastAsia="標楷體" w:hAnsi="標楷體"/>
          <w:sz w:val="28"/>
          <w:szCs w:val="28"/>
        </w:rPr>
        <w:pPrChange w:id="492" w:author="蔡芳媚" w:date="2025-09-04T15:12:00Z">
          <w:pPr>
            <w:pStyle w:val="Textbody"/>
            <w:numPr>
              <w:numId w:val="138"/>
            </w:numPr>
            <w:spacing w:line="400" w:lineRule="exact"/>
            <w:ind w:left="2039" w:hanging="480"/>
          </w:pPr>
        </w:pPrChange>
      </w:pPr>
      <w:ins w:id="493" w:author="蔡芳媚" w:date="2025-09-04T15:12:00Z">
        <w:r w:rsidRPr="009A617C">
          <w:rPr>
            <w:rFonts w:ascii="標楷體" w:eastAsia="標楷體" w:hAnsi="標楷體"/>
            <w:sz w:val="28"/>
            <w:szCs w:val="28"/>
          </w:rPr>
          <w:t>4、</w:t>
        </w:r>
      </w:ins>
      <w:r w:rsidR="000A48F8" w:rsidRPr="009A617C">
        <w:rPr>
          <w:rFonts w:ascii="標楷體" w:eastAsia="標楷體" w:hAnsi="標楷體" w:hint="eastAsia"/>
          <w:sz w:val="28"/>
          <w:szCs w:val="28"/>
        </w:rPr>
        <w:t>儀器設備校正費之百分之二十；</w:t>
      </w:r>
    </w:p>
    <w:p w14:paraId="26034D2F" w14:textId="768583ED" w:rsidR="00D147E5" w:rsidRPr="009A617C" w:rsidDel="007927AD" w:rsidRDefault="007927AD">
      <w:pPr>
        <w:pStyle w:val="Textbody"/>
        <w:spacing w:line="600" w:lineRule="exact"/>
        <w:ind w:leftChars="1" w:left="2127" w:hangingChars="759" w:hanging="2125"/>
        <w:rPr>
          <w:del w:id="494" w:author="蔡芳媚" w:date="2025-09-04T15:11:00Z"/>
          <w:rFonts w:ascii="標楷體" w:eastAsia="標楷體" w:hAnsi="標楷體"/>
          <w:sz w:val="28"/>
          <w:szCs w:val="28"/>
        </w:rPr>
        <w:pPrChange w:id="495" w:author="蔡芳媚" w:date="2025-09-04T15:15:00Z">
          <w:pPr>
            <w:pStyle w:val="Textbody"/>
            <w:numPr>
              <w:ilvl w:val="2"/>
              <w:numId w:val="159"/>
            </w:numPr>
            <w:spacing w:line="600" w:lineRule="exact"/>
            <w:ind w:left="1440" w:firstLine="120"/>
          </w:pPr>
        </w:pPrChange>
      </w:pPr>
      <w:ins w:id="496" w:author="蔡芳媚" w:date="2025-09-04T15:14:00Z">
        <w:r w:rsidRPr="009A617C">
          <w:rPr>
            <w:rFonts w:ascii="標楷體" w:eastAsia="標楷體" w:hAnsi="標楷體"/>
            <w:sz w:val="28"/>
            <w:szCs w:val="28"/>
          </w:rPr>
          <w:lastRenderedPageBreak/>
          <w:t xml:space="preserve">         </w:t>
        </w:r>
      </w:ins>
      <w:ins w:id="497" w:author="蔡芳媚" w:date="2025-09-04T15:15:00Z">
        <w:r w:rsidRPr="009A617C">
          <w:rPr>
            <w:rFonts w:ascii="標楷體" w:eastAsia="標楷體" w:hAnsi="標楷體"/>
            <w:sz w:val="28"/>
            <w:szCs w:val="28"/>
          </w:rPr>
          <w:t xml:space="preserve">  </w:t>
        </w:r>
      </w:ins>
      <w:ins w:id="498" w:author="蔡芳媚" w:date="2025-09-04T15:12:00Z">
        <w:r w:rsidRPr="009A617C">
          <w:rPr>
            <w:rFonts w:ascii="標楷體" w:eastAsia="標楷體" w:hAnsi="標楷體"/>
            <w:sz w:val="28"/>
            <w:szCs w:val="28"/>
          </w:rPr>
          <w:t>(二)</w:t>
        </w:r>
      </w:ins>
      <w:r w:rsidR="00D147E5" w:rsidRPr="009A617C">
        <w:rPr>
          <w:rFonts w:ascii="標楷體" w:eastAsia="標楷體" w:hAnsi="標楷體" w:hint="eastAsia"/>
          <w:sz w:val="28"/>
          <w:szCs w:val="28"/>
        </w:rPr>
        <w:t>乙方</w:t>
      </w:r>
      <w:r w:rsidR="002F2454" w:rsidRPr="009A617C">
        <w:rPr>
          <w:rFonts w:ascii="標楷體" w:eastAsia="標楷體" w:hAnsi="標楷體" w:hint="eastAsia"/>
          <w:sz w:val="28"/>
          <w:szCs w:val="28"/>
        </w:rPr>
        <w:t>應</w:t>
      </w:r>
      <w:del w:id="499" w:author="張峻源" w:date="2025-09-17T14:18:00Z">
        <w:r w:rsidR="002F2454" w:rsidRPr="009A617C" w:rsidDel="00164785">
          <w:rPr>
            <w:rFonts w:ascii="標楷體" w:eastAsia="標楷體" w:hAnsi="標楷體" w:hint="eastAsia"/>
            <w:sz w:val="28"/>
            <w:szCs w:val="28"/>
          </w:rPr>
          <w:delText>負擔</w:delText>
        </w:r>
      </w:del>
      <w:ins w:id="500" w:author="蔡芳媚" w:date="2025-09-04T16:16:00Z">
        <w:del w:id="501" w:author="張峻源" w:date="2025-09-17T14:18:00Z">
          <w:r w:rsidR="004C7358" w:rsidRPr="009A617C" w:rsidDel="00164785">
            <w:rPr>
              <w:rFonts w:ascii="標楷體" w:eastAsia="標楷體" w:hAnsi="標楷體" w:hint="eastAsia"/>
              <w:sz w:val="28"/>
              <w:szCs w:val="28"/>
            </w:rPr>
            <w:delText>分攤</w:delText>
          </w:r>
        </w:del>
      </w:ins>
      <w:ins w:id="502" w:author="張峻源" w:date="2025-09-17T14:18:00Z">
        <w:r w:rsidR="00164785">
          <w:rPr>
            <w:rFonts w:ascii="標楷體" w:eastAsia="標楷體" w:hAnsi="標楷體" w:hint="eastAsia"/>
            <w:sz w:val="28"/>
            <w:szCs w:val="28"/>
          </w:rPr>
          <w:t>負擔</w:t>
        </w:r>
      </w:ins>
      <w:r w:rsidR="002F2454" w:rsidRPr="009A617C">
        <w:rPr>
          <w:rFonts w:ascii="標楷體" w:eastAsia="標楷體" w:hAnsi="標楷體" w:hint="eastAsia"/>
          <w:sz w:val="28"/>
          <w:szCs w:val="28"/>
        </w:rPr>
        <w:t>項目：</w:t>
      </w:r>
      <w:ins w:id="503" w:author="蔡芳媚" w:date="2025-09-04T15:14:00Z">
        <w:r w:rsidRPr="009A617C">
          <w:rPr>
            <w:rFonts w:ascii="標楷體" w:eastAsia="標楷體" w:hAnsi="標楷體"/>
            <w:sz w:val="28"/>
            <w:szCs w:val="28"/>
            <w:rPrChange w:id="504" w:author="張峻源" w:date="2025-09-08T16:34:00Z">
              <w:rPr/>
            </w:rPrChange>
          </w:rPr>
          <w:t>除甲方應</w:t>
        </w:r>
      </w:ins>
      <w:ins w:id="505" w:author="蔡芳媚" w:date="2025-09-04T16:16:00Z">
        <w:r w:rsidR="004C7358" w:rsidRPr="009A617C">
          <w:rPr>
            <w:rFonts w:ascii="標楷體" w:eastAsia="標楷體" w:hAnsi="標楷體" w:hint="eastAsia"/>
            <w:sz w:val="28"/>
            <w:szCs w:val="28"/>
          </w:rPr>
          <w:t>分攤</w:t>
        </w:r>
      </w:ins>
      <w:ins w:id="506" w:author="蔡芳媚" w:date="2025-09-04T15:14:00Z">
        <w:r w:rsidRPr="009A617C">
          <w:rPr>
            <w:rFonts w:ascii="標楷體" w:eastAsia="標楷體" w:hAnsi="標楷體"/>
            <w:sz w:val="28"/>
            <w:szCs w:val="28"/>
            <w:rPrChange w:id="507" w:author="張峻源" w:date="2025-09-08T16:34:00Z">
              <w:rPr/>
            </w:rPrChange>
          </w:rPr>
          <w:t>項目</w:t>
        </w:r>
      </w:ins>
      <w:ins w:id="508" w:author="張峻源" w:date="2025-09-19T15:02:00Z">
        <w:r w:rsidR="00364CD3">
          <w:rPr>
            <w:rFonts w:ascii="標楷體" w:eastAsia="標楷體" w:hAnsi="標楷體" w:hint="eastAsia"/>
            <w:sz w:val="28"/>
            <w:szCs w:val="28"/>
          </w:rPr>
          <w:t>及金額</w:t>
        </w:r>
      </w:ins>
      <w:ins w:id="509" w:author="蔡芳媚" w:date="2025-09-04T15:14:00Z">
        <w:r w:rsidRPr="009A617C">
          <w:rPr>
            <w:rFonts w:ascii="標楷體" w:eastAsia="標楷體" w:hAnsi="標楷體"/>
            <w:sz w:val="28"/>
            <w:szCs w:val="28"/>
            <w:rPrChange w:id="510" w:author="張峻源" w:date="2025-09-08T16:34:00Z">
              <w:rPr/>
            </w:rPrChange>
          </w:rPr>
          <w:t>外，其餘</w:t>
        </w:r>
        <w:del w:id="511" w:author="張峻源" w:date="2025-09-19T15:01:00Z">
          <w:r w:rsidRPr="009A617C" w:rsidDel="00364CD3">
            <w:rPr>
              <w:rFonts w:ascii="標楷體" w:eastAsia="標楷體" w:hAnsi="標楷體"/>
              <w:sz w:val="28"/>
              <w:szCs w:val="28"/>
              <w:rPrChange w:id="512" w:author="張峻源" w:date="2025-09-08T16:34:00Z">
                <w:rPr/>
              </w:rPrChange>
            </w:rPr>
            <w:delText>所有</w:delText>
          </w:r>
        </w:del>
        <w:r w:rsidRPr="009A617C">
          <w:rPr>
            <w:rFonts w:ascii="標楷體" w:eastAsia="標楷體" w:hAnsi="標楷體"/>
            <w:sz w:val="28"/>
            <w:szCs w:val="28"/>
            <w:rPrChange w:id="513" w:author="張峻源" w:date="2025-09-08T16:34:00Z">
              <w:rPr/>
            </w:rPrChange>
          </w:rPr>
          <w:t>水費、電費、</w:t>
        </w:r>
      </w:ins>
      <w:ins w:id="514" w:author="張峻源" w:date="2025-09-05T17:00:00Z">
        <w:r w:rsidR="00721B9E" w:rsidRPr="009A617C">
          <w:rPr>
            <w:rFonts w:ascii="標楷體" w:eastAsia="標楷體" w:hAnsi="標楷體"/>
            <w:sz w:val="28"/>
            <w:szCs w:val="28"/>
          </w:rPr>
          <w:t>使用</w:t>
        </w:r>
      </w:ins>
      <w:ins w:id="515" w:author="蔡芳媚" w:date="2025-09-04T15:14:00Z">
        <w:r w:rsidRPr="009A617C">
          <w:rPr>
            <w:rFonts w:ascii="標楷體" w:eastAsia="標楷體" w:hAnsi="標楷體"/>
            <w:sz w:val="28"/>
            <w:szCs w:val="28"/>
            <w:rPrChange w:id="516" w:author="張峻源" w:date="2025-09-08T16:34:00Z">
              <w:rPr/>
            </w:rPrChange>
          </w:rPr>
          <w:t>設施</w:t>
        </w:r>
        <w:del w:id="517" w:author="張峻源" w:date="2025-09-05T17:00:00Z">
          <w:r w:rsidRPr="009A617C" w:rsidDel="00721B9E">
            <w:rPr>
              <w:rFonts w:ascii="標楷體" w:eastAsia="標楷體" w:hAnsi="標楷體"/>
              <w:sz w:val="28"/>
              <w:szCs w:val="28"/>
              <w:rPrChange w:id="518" w:author="張峻源" w:date="2025-09-08T16:34:00Z">
                <w:rPr/>
              </w:rPrChange>
            </w:rPr>
            <w:delText>使用與</w:delText>
          </w:r>
        </w:del>
        <w:r w:rsidRPr="009A617C">
          <w:rPr>
            <w:rFonts w:ascii="標楷體" w:eastAsia="標楷體" w:hAnsi="標楷體"/>
            <w:sz w:val="28"/>
            <w:szCs w:val="28"/>
            <w:rPrChange w:id="519" w:author="張峻源" w:date="2025-09-08T16:34:00Z">
              <w:rPr/>
            </w:rPrChange>
          </w:rPr>
          <w:t>維護費、儀器設備校正費，以及因乙方自行使用或設置設備所產生之其他相關費用，均由乙方</w:t>
        </w:r>
      </w:ins>
      <w:ins w:id="520" w:author="蔡芳媚" w:date="2025-09-04T16:16:00Z">
        <w:del w:id="521" w:author="張峻源" w:date="2025-09-17T14:18:00Z">
          <w:r w:rsidR="004C7358" w:rsidRPr="009A617C" w:rsidDel="00164785">
            <w:rPr>
              <w:rFonts w:ascii="標楷體" w:eastAsia="標楷體" w:hAnsi="標楷體" w:hint="eastAsia"/>
              <w:sz w:val="28"/>
              <w:szCs w:val="28"/>
            </w:rPr>
            <w:delText>分攤</w:delText>
          </w:r>
        </w:del>
      </w:ins>
      <w:ins w:id="522" w:author="張峻源" w:date="2025-09-17T14:18:00Z">
        <w:r w:rsidR="00164785">
          <w:rPr>
            <w:rFonts w:ascii="標楷體" w:eastAsia="標楷體" w:hAnsi="標楷體" w:hint="eastAsia"/>
            <w:sz w:val="28"/>
            <w:szCs w:val="28"/>
          </w:rPr>
          <w:t>負擔</w:t>
        </w:r>
      </w:ins>
      <w:ins w:id="523" w:author="蔡芳媚" w:date="2025-09-04T15:14:00Z">
        <w:r w:rsidRPr="009A617C">
          <w:rPr>
            <w:rFonts w:ascii="標楷體" w:eastAsia="標楷體" w:hAnsi="標楷體"/>
            <w:sz w:val="28"/>
            <w:szCs w:val="28"/>
            <w:rPrChange w:id="524" w:author="張峻源" w:date="2025-09-08T16:34:00Z">
              <w:rPr/>
            </w:rPrChange>
          </w:rPr>
          <w:t>。</w:t>
        </w:r>
      </w:ins>
    </w:p>
    <w:p w14:paraId="67B4C975" w14:textId="429E6882" w:rsidR="00D147E5" w:rsidRPr="009A617C" w:rsidDel="007927AD" w:rsidRDefault="00D147E5">
      <w:pPr>
        <w:pStyle w:val="Textbody"/>
        <w:spacing w:line="600" w:lineRule="exact"/>
        <w:ind w:leftChars="1" w:left="2127" w:hangingChars="759" w:hanging="2125"/>
        <w:rPr>
          <w:del w:id="525" w:author="蔡芳媚" w:date="2025-09-04T15:11:00Z"/>
          <w:rFonts w:ascii="標楷體" w:eastAsia="標楷體" w:hAnsi="標楷體"/>
          <w:sz w:val="28"/>
          <w:szCs w:val="28"/>
        </w:rPr>
        <w:pPrChange w:id="526" w:author="蔡芳媚" w:date="2025-09-04T15:15:00Z">
          <w:pPr>
            <w:pStyle w:val="Textbody"/>
            <w:numPr>
              <w:numId w:val="140"/>
            </w:numPr>
            <w:spacing w:line="600" w:lineRule="exact"/>
            <w:ind w:left="2039" w:hanging="480"/>
          </w:pPr>
        </w:pPrChange>
      </w:pPr>
      <w:del w:id="527" w:author="蔡芳媚" w:date="2025-09-04T15:11:00Z">
        <w:r w:rsidRPr="009A617C" w:rsidDel="007927AD">
          <w:rPr>
            <w:rFonts w:ascii="標楷體" w:eastAsia="標楷體" w:hAnsi="標楷體" w:hint="eastAsia"/>
            <w:sz w:val="28"/>
            <w:szCs w:val="28"/>
          </w:rPr>
          <w:delText>水費（不含甲方所負擔之</w:delText>
        </w:r>
        <w:r w:rsidR="00005C54" w:rsidRPr="009A617C" w:rsidDel="007927AD">
          <w:rPr>
            <w:rFonts w:ascii="標楷體" w:eastAsia="標楷體" w:hAnsi="標楷體" w:hint="eastAsia"/>
            <w:sz w:val="28"/>
            <w:szCs w:val="28"/>
          </w:rPr>
          <w:delText>部分</w:delText>
        </w:r>
        <w:r w:rsidRPr="009A617C" w:rsidDel="007927AD">
          <w:rPr>
            <w:rFonts w:ascii="標楷體" w:eastAsia="標楷體" w:hAnsi="標楷體" w:hint="eastAsia"/>
            <w:sz w:val="28"/>
            <w:szCs w:val="28"/>
          </w:rPr>
          <w:delText>基本費用）；</w:delText>
        </w:r>
      </w:del>
    </w:p>
    <w:p w14:paraId="1DA16EFD" w14:textId="5A9C7990" w:rsidR="00D147E5" w:rsidRPr="009A617C" w:rsidDel="007927AD" w:rsidRDefault="00061A23">
      <w:pPr>
        <w:pStyle w:val="Textbody"/>
        <w:spacing w:line="600" w:lineRule="exact"/>
        <w:ind w:leftChars="1" w:left="2127" w:hangingChars="759" w:hanging="2125"/>
        <w:rPr>
          <w:del w:id="528" w:author="蔡芳媚" w:date="2025-09-04T15:11:00Z"/>
          <w:rFonts w:ascii="標楷體" w:eastAsia="標楷體" w:hAnsi="標楷體"/>
          <w:sz w:val="28"/>
          <w:szCs w:val="28"/>
        </w:rPr>
        <w:pPrChange w:id="529" w:author="蔡芳媚" w:date="2025-09-04T15:15:00Z">
          <w:pPr>
            <w:pStyle w:val="Textbody"/>
            <w:numPr>
              <w:numId w:val="140"/>
            </w:numPr>
            <w:spacing w:line="400" w:lineRule="exact"/>
            <w:ind w:left="2039" w:hanging="480"/>
          </w:pPr>
        </w:pPrChange>
      </w:pPr>
      <w:del w:id="530" w:author="蔡芳媚" w:date="2025-09-04T15:11:00Z">
        <w:r w:rsidRPr="009A617C" w:rsidDel="007927AD">
          <w:rPr>
            <w:rFonts w:ascii="標楷體" w:eastAsia="標楷體" w:hAnsi="標楷體" w:hint="eastAsia"/>
            <w:sz w:val="28"/>
            <w:szCs w:val="28"/>
          </w:rPr>
          <w:delText>電</w:delText>
        </w:r>
        <w:r w:rsidR="00D147E5" w:rsidRPr="009A617C" w:rsidDel="007927AD">
          <w:rPr>
            <w:rFonts w:ascii="標楷體" w:eastAsia="標楷體" w:hAnsi="標楷體" w:hint="eastAsia"/>
            <w:sz w:val="28"/>
            <w:szCs w:val="28"/>
          </w:rPr>
          <w:delText>費</w:delText>
        </w:r>
        <w:r w:rsidRPr="009A617C" w:rsidDel="007927AD">
          <w:rPr>
            <w:rFonts w:ascii="標楷體" w:eastAsia="標楷體" w:hAnsi="標楷體" w:hint="eastAsia"/>
            <w:sz w:val="28"/>
            <w:szCs w:val="28"/>
          </w:rPr>
          <w:delText>（不含甲方所負擔之</w:delText>
        </w:r>
        <w:r w:rsidR="00005C54" w:rsidRPr="009A617C" w:rsidDel="007927AD">
          <w:rPr>
            <w:rFonts w:ascii="標楷體" w:eastAsia="標楷體" w:hAnsi="標楷體" w:hint="eastAsia"/>
            <w:sz w:val="28"/>
            <w:szCs w:val="28"/>
          </w:rPr>
          <w:delText>部分</w:delText>
        </w:r>
        <w:r w:rsidRPr="009A617C" w:rsidDel="007927AD">
          <w:rPr>
            <w:rFonts w:ascii="標楷體" w:eastAsia="標楷體" w:hAnsi="標楷體" w:hint="eastAsia"/>
            <w:sz w:val="28"/>
            <w:szCs w:val="28"/>
          </w:rPr>
          <w:delText>基本費用）</w:delText>
        </w:r>
        <w:r w:rsidR="00D147E5" w:rsidRPr="009A617C" w:rsidDel="007927AD">
          <w:rPr>
            <w:rFonts w:ascii="標楷體" w:eastAsia="標楷體" w:hAnsi="標楷體" w:hint="eastAsia"/>
            <w:sz w:val="28"/>
            <w:szCs w:val="28"/>
          </w:rPr>
          <w:delText>；</w:delText>
        </w:r>
      </w:del>
    </w:p>
    <w:p w14:paraId="552B9F73" w14:textId="5C5A2B79" w:rsidR="00D147E5" w:rsidRPr="009A617C" w:rsidDel="007927AD" w:rsidRDefault="00BE6F5F">
      <w:pPr>
        <w:pStyle w:val="Textbody"/>
        <w:spacing w:line="600" w:lineRule="exact"/>
        <w:ind w:leftChars="1" w:left="2127" w:hangingChars="759" w:hanging="2125"/>
        <w:rPr>
          <w:del w:id="531" w:author="蔡芳媚" w:date="2025-09-04T15:11:00Z"/>
          <w:rFonts w:ascii="標楷體" w:eastAsia="標楷體" w:hAnsi="標楷體"/>
          <w:sz w:val="28"/>
          <w:szCs w:val="28"/>
        </w:rPr>
        <w:pPrChange w:id="532" w:author="蔡芳媚" w:date="2025-09-04T15:15:00Z">
          <w:pPr>
            <w:pStyle w:val="Textbody"/>
            <w:numPr>
              <w:numId w:val="140"/>
            </w:numPr>
            <w:spacing w:line="400" w:lineRule="exact"/>
            <w:ind w:left="2039" w:hanging="480"/>
          </w:pPr>
        </w:pPrChange>
      </w:pPr>
      <w:del w:id="533" w:author="蔡芳媚" w:date="2025-09-04T15:11:00Z">
        <w:r w:rsidRPr="009A617C" w:rsidDel="007927AD">
          <w:rPr>
            <w:rFonts w:ascii="標楷體" w:eastAsia="標楷體" w:hAnsi="標楷體" w:hint="eastAsia"/>
            <w:sz w:val="28"/>
            <w:szCs w:val="28"/>
          </w:rPr>
          <w:delText>使用設施維護費</w:delText>
        </w:r>
        <w:r w:rsidRPr="009A617C" w:rsidDel="007927AD">
          <w:rPr>
            <w:rFonts w:ascii="標楷體" w:eastAsia="標楷體" w:hAnsi="標楷體"/>
            <w:sz w:val="28"/>
            <w:szCs w:val="28"/>
          </w:rPr>
          <w:delText>(機電設施、洗滌塔</w:delText>
        </w:r>
        <w:r w:rsidR="008F12D0" w:rsidRPr="009A617C" w:rsidDel="007927AD">
          <w:rPr>
            <w:rFonts w:ascii="標楷體" w:eastAsia="標楷體" w:hAnsi="標楷體" w:hint="eastAsia"/>
            <w:sz w:val="28"/>
            <w:szCs w:val="28"/>
          </w:rPr>
          <w:delText>、廢水池</w:delText>
        </w:r>
        <w:r w:rsidRPr="009A617C" w:rsidDel="007927AD">
          <w:rPr>
            <w:rFonts w:ascii="標楷體" w:eastAsia="標楷體" w:hAnsi="標楷體"/>
            <w:sz w:val="28"/>
            <w:szCs w:val="28"/>
          </w:rPr>
          <w:delText>)</w:delText>
        </w:r>
        <w:r w:rsidRPr="009A617C" w:rsidDel="007927AD">
          <w:rPr>
            <w:rFonts w:ascii="標楷體" w:eastAsia="標楷體" w:hAnsi="標楷體" w:hint="eastAsia"/>
            <w:sz w:val="28"/>
            <w:szCs w:val="28"/>
          </w:rPr>
          <w:delText>之百分之八十</w:delText>
        </w:r>
        <w:r w:rsidR="00D147E5" w:rsidRPr="009A617C" w:rsidDel="007927AD">
          <w:rPr>
            <w:rFonts w:ascii="標楷體" w:eastAsia="標楷體" w:hAnsi="標楷體" w:hint="eastAsia"/>
            <w:sz w:val="28"/>
            <w:szCs w:val="28"/>
          </w:rPr>
          <w:delText>；</w:delText>
        </w:r>
      </w:del>
    </w:p>
    <w:p w14:paraId="0590D9D2" w14:textId="1CDE3A23" w:rsidR="00D147E5" w:rsidRPr="009A617C" w:rsidDel="007927AD" w:rsidRDefault="0050227C">
      <w:pPr>
        <w:pStyle w:val="Textbody"/>
        <w:spacing w:line="600" w:lineRule="exact"/>
        <w:ind w:leftChars="1" w:left="2127" w:hangingChars="759" w:hanging="2125"/>
        <w:rPr>
          <w:del w:id="534" w:author="蔡芳媚" w:date="2025-09-04T15:11:00Z"/>
          <w:rFonts w:ascii="標楷體" w:eastAsia="標楷體" w:hAnsi="標楷體"/>
          <w:sz w:val="28"/>
          <w:szCs w:val="28"/>
        </w:rPr>
        <w:pPrChange w:id="535" w:author="蔡芳媚" w:date="2025-09-04T15:15:00Z">
          <w:pPr>
            <w:pStyle w:val="Textbody"/>
            <w:numPr>
              <w:numId w:val="140"/>
            </w:numPr>
            <w:spacing w:line="400" w:lineRule="exact"/>
            <w:ind w:left="2039" w:hanging="480"/>
          </w:pPr>
        </w:pPrChange>
      </w:pPr>
      <w:del w:id="536" w:author="蔡芳媚" w:date="2025-09-04T15:11:00Z">
        <w:r w:rsidRPr="009A617C" w:rsidDel="007927AD">
          <w:rPr>
            <w:rFonts w:ascii="標楷體" w:eastAsia="標楷體" w:hAnsi="標楷體" w:hint="eastAsia"/>
            <w:sz w:val="28"/>
            <w:szCs w:val="28"/>
          </w:rPr>
          <w:delText>儀器</w:delText>
        </w:r>
        <w:r w:rsidR="00D147E5" w:rsidRPr="009A617C" w:rsidDel="007927AD">
          <w:rPr>
            <w:rFonts w:ascii="標楷體" w:eastAsia="標楷體" w:hAnsi="標楷體" w:hint="eastAsia"/>
            <w:sz w:val="28"/>
            <w:szCs w:val="28"/>
          </w:rPr>
          <w:delText>設備校正費</w:delText>
        </w:r>
        <w:r w:rsidR="00991E77" w:rsidRPr="009A617C" w:rsidDel="007927AD">
          <w:rPr>
            <w:rFonts w:ascii="標楷體" w:eastAsia="標楷體" w:hAnsi="標楷體" w:hint="eastAsia"/>
            <w:sz w:val="28"/>
            <w:szCs w:val="28"/>
          </w:rPr>
          <w:delText>之百分之八十</w:delText>
        </w:r>
        <w:r w:rsidR="00D147E5" w:rsidRPr="009A617C" w:rsidDel="007927AD">
          <w:rPr>
            <w:rFonts w:ascii="標楷體" w:eastAsia="標楷體" w:hAnsi="標楷體" w:hint="eastAsia"/>
            <w:sz w:val="28"/>
            <w:szCs w:val="28"/>
          </w:rPr>
          <w:delText>；</w:delText>
        </w:r>
      </w:del>
    </w:p>
    <w:p w14:paraId="2100F501" w14:textId="4BF6C315" w:rsidR="00D147E5" w:rsidRPr="009A617C" w:rsidRDefault="00D147E5">
      <w:pPr>
        <w:pStyle w:val="Textbody"/>
        <w:spacing w:line="600" w:lineRule="exact"/>
        <w:ind w:leftChars="1" w:left="2127" w:hangingChars="759" w:hanging="2125"/>
        <w:rPr>
          <w:rFonts w:ascii="標楷體" w:eastAsia="標楷體" w:hAnsi="標楷體"/>
          <w:sz w:val="28"/>
          <w:szCs w:val="28"/>
        </w:rPr>
        <w:pPrChange w:id="537" w:author="蔡芳媚" w:date="2025-09-04T15:15:00Z">
          <w:pPr>
            <w:pStyle w:val="Textbody"/>
            <w:numPr>
              <w:numId w:val="140"/>
            </w:numPr>
            <w:spacing w:line="400" w:lineRule="exact"/>
            <w:ind w:left="2039" w:hanging="480"/>
          </w:pPr>
        </w:pPrChange>
      </w:pPr>
      <w:del w:id="538" w:author="蔡芳媚" w:date="2025-09-04T15:11:00Z">
        <w:r w:rsidRPr="009A617C" w:rsidDel="007927AD">
          <w:rPr>
            <w:rFonts w:ascii="標楷體" w:eastAsia="標楷體" w:hAnsi="標楷體" w:hint="eastAsia"/>
            <w:sz w:val="28"/>
            <w:szCs w:val="28"/>
          </w:rPr>
          <w:delText>其他</w:delText>
        </w:r>
      </w:del>
      <w:del w:id="539" w:author="蔡芳媚" w:date="2025-09-04T15:14:00Z">
        <w:r w:rsidRPr="009A617C" w:rsidDel="007927AD">
          <w:rPr>
            <w:rFonts w:ascii="標楷體" w:eastAsia="標楷體" w:hAnsi="標楷體" w:hint="eastAsia"/>
            <w:sz w:val="28"/>
            <w:szCs w:val="28"/>
          </w:rPr>
          <w:delText>因乙方自行使用或設置設備所生之費用</w:delText>
        </w:r>
        <w:r w:rsidR="00726CC6" w:rsidRPr="009A617C" w:rsidDel="007927AD">
          <w:rPr>
            <w:rFonts w:ascii="標楷體" w:eastAsia="標楷體" w:hAnsi="標楷體" w:hint="eastAsia"/>
            <w:sz w:val="28"/>
            <w:szCs w:val="28"/>
          </w:rPr>
          <w:delText>。</w:delText>
        </w:r>
      </w:del>
    </w:p>
    <w:p w14:paraId="23E4B1F4" w14:textId="153219E6" w:rsidR="007D1803" w:rsidRPr="009A617C" w:rsidRDefault="007927AD">
      <w:pPr>
        <w:pStyle w:val="Textbody"/>
        <w:spacing w:line="600" w:lineRule="exact"/>
        <w:ind w:leftChars="590" w:left="1979" w:hangingChars="201" w:hanging="563"/>
        <w:rPr>
          <w:rFonts w:ascii="標楷體" w:eastAsia="標楷體" w:hAnsi="標楷體"/>
          <w:sz w:val="28"/>
          <w:szCs w:val="28"/>
          <w:rPrChange w:id="540" w:author="張峻源" w:date="2025-09-08T16:34:00Z">
            <w:rPr>
              <w:rFonts w:ascii="標楷體" w:eastAsia="標楷體" w:hAnsi="標楷體"/>
              <w:color w:val="FF0000"/>
              <w:sz w:val="28"/>
              <w:szCs w:val="28"/>
            </w:rPr>
          </w:rPrChange>
        </w:rPr>
        <w:pPrChange w:id="541" w:author="蔡芳媚" w:date="2025-09-04T15:17:00Z">
          <w:pPr>
            <w:pStyle w:val="Textbody"/>
            <w:spacing w:line="600" w:lineRule="exact"/>
            <w:ind w:left="2410"/>
          </w:pPr>
        </w:pPrChange>
      </w:pPr>
      <w:ins w:id="542" w:author="蔡芳媚" w:date="2025-09-04T15:15:00Z">
        <w:r w:rsidRPr="009A617C">
          <w:rPr>
            <w:rFonts w:ascii="標楷體" w:eastAsia="標楷體" w:hAnsi="標楷體" w:hint="eastAsia"/>
            <w:sz w:val="28"/>
            <w:szCs w:val="28"/>
            <w:rPrChange w:id="543" w:author="張峻源" w:date="2025-09-08T16:34:00Z">
              <w:rPr>
                <w:rFonts w:ascii="標楷體" w:eastAsia="標楷體" w:hAnsi="標楷體" w:hint="eastAsia"/>
                <w:color w:val="FF0000"/>
                <w:sz w:val="28"/>
                <w:szCs w:val="28"/>
              </w:rPr>
            </w:rPrChange>
          </w:rPr>
          <w:t>二、</w:t>
        </w:r>
      </w:ins>
      <w:r w:rsidR="007D1803" w:rsidRPr="009A617C">
        <w:rPr>
          <w:rFonts w:ascii="標楷體" w:eastAsia="標楷體" w:hAnsi="標楷體" w:hint="eastAsia"/>
          <w:sz w:val="28"/>
          <w:szCs w:val="28"/>
          <w:rPrChange w:id="544" w:author="張峻源" w:date="2025-09-08T16:34:00Z">
            <w:rPr>
              <w:rFonts w:ascii="標楷體" w:eastAsia="標楷體" w:hAnsi="標楷體" w:hint="eastAsia"/>
              <w:color w:val="FF0000"/>
              <w:sz w:val="28"/>
              <w:szCs w:val="28"/>
            </w:rPr>
          </w:rPrChange>
        </w:rPr>
        <w:t>乙方應於契約開始後</w:t>
      </w:r>
      <w:r w:rsidR="007D1803" w:rsidRPr="009A617C">
        <w:rPr>
          <w:rFonts w:ascii="標楷體" w:eastAsia="標楷體" w:hAnsi="標楷體"/>
          <w:sz w:val="28"/>
          <w:szCs w:val="28"/>
          <w:rPrChange w:id="545" w:author="張峻源" w:date="2025-09-08T16:34:00Z">
            <w:rPr>
              <w:rFonts w:ascii="標楷體" w:eastAsia="標楷體" w:hAnsi="標楷體"/>
              <w:color w:val="FF0000"/>
              <w:sz w:val="28"/>
              <w:szCs w:val="28"/>
            </w:rPr>
          </w:rPrChange>
        </w:rPr>
        <w:t>20日內</w:t>
      </w:r>
      <w:r w:rsidR="007D1803" w:rsidRPr="009A617C">
        <w:rPr>
          <w:rFonts w:ascii="標楷體" w:eastAsia="標楷體" w:hAnsi="標楷體" w:hint="eastAsia"/>
          <w:sz w:val="28"/>
          <w:szCs w:val="28"/>
          <w:rPrChange w:id="546" w:author="張峻源" w:date="2025-09-08T16:34:00Z">
            <w:rPr>
              <w:rFonts w:ascii="標楷體" w:eastAsia="標楷體" w:hAnsi="標楷體" w:hint="eastAsia"/>
              <w:color w:val="FF0000"/>
              <w:sz w:val="28"/>
              <w:szCs w:val="28"/>
            </w:rPr>
          </w:rPrChange>
        </w:rPr>
        <w:t>先行繳交一定金額</w:t>
      </w:r>
      <w:r w:rsidR="00282E49" w:rsidRPr="009A617C">
        <w:rPr>
          <w:rFonts w:ascii="標楷體" w:eastAsia="標楷體" w:hAnsi="標楷體" w:hint="eastAsia"/>
          <w:sz w:val="28"/>
          <w:szCs w:val="28"/>
          <w:rPrChange w:id="547" w:author="張峻源" w:date="2025-09-08T16:34:00Z">
            <w:rPr>
              <w:rFonts w:ascii="標楷體" w:eastAsia="標楷體" w:hAnsi="標楷體" w:hint="eastAsia"/>
              <w:color w:val="FF0000"/>
              <w:sz w:val="28"/>
              <w:szCs w:val="28"/>
            </w:rPr>
          </w:rPrChange>
        </w:rPr>
        <w:t>之款項予甲方，作為各項費用之週轉金</w:t>
      </w:r>
      <w:r w:rsidR="007D1803" w:rsidRPr="009A617C">
        <w:rPr>
          <w:rFonts w:ascii="標楷體" w:eastAsia="標楷體" w:hAnsi="標楷體" w:hint="eastAsia"/>
          <w:sz w:val="28"/>
          <w:szCs w:val="28"/>
          <w:rPrChange w:id="548" w:author="張峻源" w:date="2025-09-08T16:34:00Z">
            <w:rPr>
              <w:rFonts w:ascii="標楷體" w:eastAsia="標楷體" w:hAnsi="標楷體" w:hint="eastAsia"/>
              <w:color w:val="FF0000"/>
              <w:sz w:val="28"/>
              <w:szCs w:val="28"/>
            </w:rPr>
          </w:rPrChange>
        </w:rPr>
        <w:t>；上開金額於決標後由甲乙雙方協商後</w:t>
      </w:r>
      <w:del w:id="549" w:author="蔡芳媚" w:date="2025-09-04T15:16:00Z">
        <w:r w:rsidR="007D1803" w:rsidRPr="009A617C" w:rsidDel="007927AD">
          <w:rPr>
            <w:rFonts w:ascii="標楷體" w:eastAsia="標楷體" w:hAnsi="標楷體" w:hint="eastAsia"/>
            <w:sz w:val="28"/>
            <w:szCs w:val="28"/>
            <w:rPrChange w:id="550" w:author="張峻源" w:date="2025-09-08T16:34:00Z">
              <w:rPr>
                <w:rFonts w:ascii="標楷體" w:eastAsia="標楷體" w:hAnsi="標楷體" w:hint="eastAsia"/>
                <w:color w:val="FF0000"/>
                <w:sz w:val="28"/>
                <w:szCs w:val="28"/>
              </w:rPr>
            </w:rPrChange>
          </w:rPr>
          <w:delText>繳交</w:delText>
        </w:r>
      </w:del>
      <w:ins w:id="551" w:author="蔡芳媚" w:date="2025-09-04T15:16:00Z">
        <w:r w:rsidRPr="009A617C">
          <w:rPr>
            <w:rFonts w:ascii="標楷體" w:eastAsia="標楷體" w:hAnsi="標楷體" w:hint="eastAsia"/>
            <w:sz w:val="28"/>
            <w:szCs w:val="28"/>
            <w:rPrChange w:id="552" w:author="張峻源" w:date="2025-09-08T16:34:00Z">
              <w:rPr>
                <w:rFonts w:ascii="標楷體" w:eastAsia="標楷體" w:hAnsi="標楷體" w:hint="eastAsia"/>
                <w:color w:val="FF0000"/>
                <w:sz w:val="28"/>
                <w:szCs w:val="28"/>
              </w:rPr>
            </w:rPrChange>
          </w:rPr>
          <w:t>決定</w:t>
        </w:r>
      </w:ins>
      <w:r w:rsidR="007D1803" w:rsidRPr="009A617C">
        <w:rPr>
          <w:rFonts w:ascii="標楷體" w:eastAsia="標楷體" w:hAnsi="標楷體" w:hint="eastAsia"/>
          <w:sz w:val="28"/>
          <w:szCs w:val="28"/>
          <w:rPrChange w:id="553" w:author="張峻源" w:date="2025-09-08T16:34:00Z">
            <w:rPr>
              <w:rFonts w:ascii="標楷體" w:eastAsia="標楷體" w:hAnsi="標楷體" w:hint="eastAsia"/>
              <w:color w:val="FF0000"/>
              <w:sz w:val="28"/>
              <w:szCs w:val="28"/>
            </w:rPr>
          </w:rPrChange>
        </w:rPr>
        <w:t>，並可依實際情形適時調整。</w:t>
      </w:r>
    </w:p>
    <w:p w14:paraId="5C798379" w14:textId="071CDEA3" w:rsidR="00C575E0" w:rsidRPr="009A617C" w:rsidDel="00135976" w:rsidRDefault="00135976">
      <w:pPr>
        <w:pStyle w:val="Textbody"/>
        <w:spacing w:line="600" w:lineRule="exact"/>
        <w:ind w:leftChars="591" w:left="1984" w:hangingChars="202" w:hanging="566"/>
        <w:rPr>
          <w:del w:id="554" w:author="蔡芳媚" w:date="2025-09-04T16:34:00Z"/>
          <w:rFonts w:ascii="標楷體" w:eastAsia="標楷體" w:hAnsi="標楷體"/>
          <w:sz w:val="28"/>
          <w:szCs w:val="28"/>
          <w:rPrChange w:id="555" w:author="張峻源" w:date="2025-09-08T16:34:00Z">
            <w:rPr>
              <w:del w:id="556" w:author="蔡芳媚" w:date="2025-09-04T16:34:00Z"/>
              <w:rFonts w:ascii="標楷體" w:eastAsia="標楷體" w:hAnsi="標楷體"/>
              <w:color w:val="FF0000"/>
              <w:sz w:val="28"/>
              <w:szCs w:val="28"/>
            </w:rPr>
          </w:rPrChange>
        </w:rPr>
        <w:pPrChange w:id="557" w:author="蔡芳媚" w:date="2025-09-04T16:35:00Z">
          <w:pPr>
            <w:pStyle w:val="Textbody"/>
            <w:spacing w:line="600" w:lineRule="exact"/>
            <w:ind w:left="1960"/>
          </w:pPr>
        </w:pPrChange>
      </w:pPr>
      <w:ins w:id="558" w:author="蔡芳媚" w:date="2025-09-04T16:33:00Z">
        <w:r w:rsidRPr="009A617C">
          <w:rPr>
            <w:rFonts w:ascii="標楷體" w:eastAsia="標楷體" w:hAnsi="標楷體" w:hint="eastAsia"/>
            <w:sz w:val="28"/>
            <w:szCs w:val="28"/>
            <w:rPrChange w:id="559" w:author="張峻源" w:date="2025-09-08T16:34:00Z">
              <w:rPr>
                <w:rFonts w:ascii="標楷體" w:eastAsia="標楷體" w:hAnsi="標楷體" w:hint="eastAsia"/>
                <w:color w:val="FF0000"/>
                <w:sz w:val="28"/>
                <w:szCs w:val="28"/>
                <w:highlight w:val="yellow"/>
              </w:rPr>
            </w:rPrChange>
          </w:rPr>
          <w:t>三</w:t>
        </w:r>
      </w:ins>
      <w:ins w:id="560" w:author="蔡芳媚" w:date="2025-09-04T16:34:00Z">
        <w:r w:rsidRPr="009A617C">
          <w:rPr>
            <w:rFonts w:ascii="標楷體" w:eastAsia="標楷體" w:hAnsi="標楷體" w:hint="eastAsia"/>
            <w:sz w:val="28"/>
            <w:szCs w:val="28"/>
            <w:rPrChange w:id="561" w:author="張峻源" w:date="2025-09-08T16:34:00Z">
              <w:rPr>
                <w:rFonts w:ascii="標楷體" w:eastAsia="標楷體" w:hAnsi="標楷體" w:hint="eastAsia"/>
                <w:color w:val="FF0000"/>
                <w:sz w:val="28"/>
                <w:szCs w:val="28"/>
                <w:highlight w:val="yellow"/>
              </w:rPr>
            </w:rPrChange>
          </w:rPr>
          <w:t>、</w:t>
        </w:r>
      </w:ins>
      <w:r w:rsidR="00EC6F67" w:rsidRPr="009A617C">
        <w:rPr>
          <w:rFonts w:ascii="標楷體" w:eastAsia="標楷體" w:hAnsi="標楷體" w:hint="eastAsia"/>
          <w:sz w:val="28"/>
          <w:szCs w:val="28"/>
          <w:rPrChange w:id="562" w:author="張峻源" w:date="2025-09-08T16:34:00Z">
            <w:rPr>
              <w:rFonts w:ascii="標楷體" w:eastAsia="標楷體" w:hAnsi="標楷體" w:hint="eastAsia"/>
              <w:color w:val="FF0000"/>
              <w:sz w:val="28"/>
              <w:szCs w:val="28"/>
            </w:rPr>
          </w:rPrChange>
        </w:rPr>
        <w:t>甲乙雙方共同分</w:t>
      </w:r>
      <w:del w:id="563" w:author="蔡芳媚" w:date="2025-09-04T16:17:00Z">
        <w:r w:rsidR="00EC6F67" w:rsidRPr="009A617C" w:rsidDel="004C7358">
          <w:rPr>
            <w:rFonts w:ascii="標楷體" w:eastAsia="標楷體" w:hAnsi="標楷體" w:hint="eastAsia"/>
            <w:sz w:val="28"/>
            <w:szCs w:val="28"/>
            <w:rPrChange w:id="564" w:author="張峻源" w:date="2025-09-08T16:34:00Z">
              <w:rPr>
                <w:rFonts w:ascii="標楷體" w:eastAsia="標楷體" w:hAnsi="標楷體" w:hint="eastAsia"/>
                <w:color w:val="FF0000"/>
                <w:sz w:val="28"/>
                <w:szCs w:val="28"/>
              </w:rPr>
            </w:rPrChange>
          </w:rPr>
          <w:delText>擔</w:delText>
        </w:r>
      </w:del>
      <w:ins w:id="565" w:author="蔡芳媚" w:date="2025-09-04T16:17:00Z">
        <w:r w:rsidR="004C7358" w:rsidRPr="009A617C">
          <w:rPr>
            <w:rFonts w:ascii="標楷體" w:eastAsia="標楷體" w:hAnsi="標楷體" w:hint="eastAsia"/>
            <w:sz w:val="28"/>
            <w:szCs w:val="28"/>
            <w:rPrChange w:id="566" w:author="張峻源" w:date="2025-09-08T16:34:00Z">
              <w:rPr>
                <w:rFonts w:ascii="標楷體" w:eastAsia="標楷體" w:hAnsi="標楷體" w:hint="eastAsia"/>
                <w:color w:val="FF0000"/>
                <w:sz w:val="28"/>
                <w:szCs w:val="28"/>
                <w:highlight w:val="yellow"/>
              </w:rPr>
            </w:rPrChange>
          </w:rPr>
          <w:t>攤</w:t>
        </w:r>
      </w:ins>
      <w:r w:rsidR="00EC6F67" w:rsidRPr="009A617C">
        <w:rPr>
          <w:rFonts w:ascii="標楷體" w:eastAsia="標楷體" w:hAnsi="標楷體" w:hint="eastAsia"/>
          <w:sz w:val="28"/>
          <w:szCs w:val="28"/>
          <w:rPrChange w:id="567" w:author="張峻源" w:date="2025-09-08T16:34:00Z">
            <w:rPr>
              <w:rFonts w:ascii="標楷體" w:eastAsia="標楷體" w:hAnsi="標楷體" w:hint="eastAsia"/>
              <w:color w:val="FF0000"/>
              <w:sz w:val="28"/>
              <w:szCs w:val="28"/>
            </w:rPr>
          </w:rPrChange>
        </w:rPr>
        <w:t>之項目及費用，原則由甲方</w:t>
      </w:r>
      <w:r w:rsidR="00282E49" w:rsidRPr="009A617C">
        <w:rPr>
          <w:rFonts w:ascii="標楷體" w:eastAsia="標楷體" w:hAnsi="標楷體" w:hint="eastAsia"/>
          <w:sz w:val="28"/>
          <w:szCs w:val="28"/>
          <w:rPrChange w:id="568" w:author="張峻源" w:date="2025-09-08T16:34:00Z">
            <w:rPr>
              <w:rFonts w:ascii="標楷體" w:eastAsia="標楷體" w:hAnsi="標楷體" w:hint="eastAsia"/>
              <w:color w:val="FF0000"/>
              <w:sz w:val="28"/>
              <w:szCs w:val="28"/>
            </w:rPr>
          </w:rPrChange>
        </w:rPr>
        <w:t>採購、付款</w:t>
      </w:r>
      <w:r w:rsidR="00282E49" w:rsidRPr="009A617C">
        <w:rPr>
          <w:sz w:val="28"/>
          <w:szCs w:val="28"/>
          <w:rPrChange w:id="569" w:author="張峻源" w:date="2025-09-08T16:34:00Z">
            <w:rPr>
              <w:color w:val="FF0000"/>
              <w:sz w:val="28"/>
              <w:szCs w:val="28"/>
            </w:rPr>
          </w:rPrChange>
        </w:rPr>
        <w:commentReference w:id="570"/>
      </w:r>
      <w:r w:rsidR="00EC6F67" w:rsidRPr="009A617C">
        <w:rPr>
          <w:rFonts w:ascii="標楷體" w:eastAsia="標楷體" w:hAnsi="標楷體" w:hint="eastAsia"/>
          <w:sz w:val="28"/>
          <w:szCs w:val="28"/>
          <w:rPrChange w:id="571" w:author="張峻源" w:date="2025-09-08T16:34:00Z">
            <w:rPr>
              <w:rFonts w:ascii="標楷體" w:eastAsia="標楷體" w:hAnsi="標楷體" w:hint="eastAsia"/>
              <w:color w:val="FF0000"/>
              <w:sz w:val="28"/>
              <w:szCs w:val="28"/>
            </w:rPr>
          </w:rPrChange>
        </w:rPr>
        <w:t>後，檢具</w:t>
      </w:r>
      <w:ins w:id="572" w:author="蔡芳媚" w:date="2025-09-04T16:34:00Z">
        <w:r w:rsidRPr="009A617C">
          <w:rPr>
            <w:rFonts w:ascii="標楷體" w:eastAsia="標楷體" w:hAnsi="標楷體"/>
            <w:sz w:val="28"/>
            <w:szCs w:val="28"/>
            <w:rPrChange w:id="573" w:author="張峻源" w:date="2025-09-08T16:34:00Z">
              <w:rPr>
                <w:rFonts w:ascii="標楷體" w:eastAsia="標楷體" w:hAnsi="標楷體"/>
                <w:color w:val="FF0000"/>
                <w:sz w:val="28"/>
                <w:szCs w:val="28"/>
                <w:highlight w:val="yellow"/>
              </w:rPr>
            </w:rPrChange>
          </w:rPr>
          <w:t xml:space="preserve"> </w:t>
        </w:r>
      </w:ins>
      <w:r w:rsidR="00282E49" w:rsidRPr="009A617C">
        <w:rPr>
          <w:rFonts w:ascii="標楷體" w:eastAsia="標楷體" w:hAnsi="標楷體" w:hint="eastAsia"/>
          <w:sz w:val="28"/>
          <w:szCs w:val="28"/>
          <w:rPrChange w:id="574" w:author="張峻源" w:date="2025-09-08T16:34:00Z">
            <w:rPr>
              <w:rFonts w:ascii="標楷體" w:eastAsia="標楷體" w:hAnsi="標楷體" w:hint="eastAsia"/>
              <w:color w:val="FF0000"/>
              <w:sz w:val="28"/>
              <w:szCs w:val="28"/>
            </w:rPr>
          </w:rPrChange>
        </w:rPr>
        <w:t>收</w:t>
      </w:r>
    </w:p>
    <w:p w14:paraId="3D7A678F" w14:textId="6CA840FB" w:rsidR="007D1803" w:rsidRPr="009A617C" w:rsidRDefault="00282E49">
      <w:pPr>
        <w:pStyle w:val="Textbody"/>
        <w:spacing w:line="600" w:lineRule="exact"/>
        <w:ind w:leftChars="591" w:left="1984" w:hangingChars="202" w:hanging="566"/>
        <w:rPr>
          <w:rFonts w:ascii="標楷體" w:eastAsia="標楷體" w:hAnsi="標楷體"/>
          <w:sz w:val="28"/>
          <w:szCs w:val="28"/>
          <w:rPrChange w:id="575" w:author="張峻源" w:date="2025-09-08T16:34:00Z">
            <w:rPr>
              <w:rFonts w:ascii="標楷體" w:eastAsia="標楷體" w:hAnsi="標楷體"/>
              <w:color w:val="FF0000"/>
              <w:sz w:val="28"/>
              <w:szCs w:val="28"/>
            </w:rPr>
          </w:rPrChange>
        </w:rPr>
        <w:pPrChange w:id="576" w:author="蔡芳媚" w:date="2025-09-04T16:35:00Z">
          <w:pPr>
            <w:pStyle w:val="Textbody"/>
            <w:spacing w:line="600" w:lineRule="exact"/>
            <w:ind w:left="1960"/>
          </w:pPr>
        </w:pPrChange>
      </w:pPr>
      <w:r w:rsidRPr="009A617C">
        <w:rPr>
          <w:rFonts w:ascii="標楷體" w:eastAsia="標楷體" w:hAnsi="標楷體" w:hint="eastAsia"/>
          <w:sz w:val="28"/>
          <w:szCs w:val="28"/>
          <w:rPrChange w:id="577" w:author="張峻源" w:date="2025-09-08T16:34:00Z">
            <w:rPr>
              <w:rFonts w:ascii="標楷體" w:eastAsia="標楷體" w:hAnsi="標楷體" w:hint="eastAsia"/>
              <w:color w:val="FF0000"/>
              <w:sz w:val="28"/>
              <w:szCs w:val="28"/>
            </w:rPr>
          </w:rPrChange>
        </w:rPr>
        <w:t>據及相關</w:t>
      </w:r>
      <w:r w:rsidR="00EC6F67" w:rsidRPr="009A617C">
        <w:rPr>
          <w:rFonts w:ascii="標楷體" w:eastAsia="標楷體" w:hAnsi="標楷體" w:hint="eastAsia"/>
          <w:sz w:val="28"/>
          <w:szCs w:val="28"/>
          <w:rPrChange w:id="578" w:author="張峻源" w:date="2025-09-08T16:34:00Z">
            <w:rPr>
              <w:rFonts w:ascii="標楷體" w:eastAsia="標楷體" w:hAnsi="標楷體" w:hint="eastAsia"/>
              <w:color w:val="FF0000"/>
              <w:sz w:val="28"/>
              <w:szCs w:val="28"/>
            </w:rPr>
          </w:rPrChange>
        </w:rPr>
        <w:t>憑證</w:t>
      </w:r>
      <w:r w:rsidRPr="009A617C">
        <w:rPr>
          <w:rFonts w:ascii="標楷體" w:eastAsia="標楷體" w:hAnsi="標楷體" w:hint="eastAsia"/>
          <w:sz w:val="28"/>
          <w:szCs w:val="28"/>
          <w:rPrChange w:id="579" w:author="張峻源" w:date="2025-09-08T16:34:00Z">
            <w:rPr>
              <w:rFonts w:ascii="標楷體" w:eastAsia="標楷體" w:hAnsi="標楷體" w:hint="eastAsia"/>
              <w:color w:val="FF0000"/>
              <w:sz w:val="28"/>
              <w:szCs w:val="28"/>
            </w:rPr>
          </w:rPrChange>
        </w:rPr>
        <w:t>送</w:t>
      </w:r>
      <w:ins w:id="580" w:author="張峻源" w:date="2025-09-05T11:20:00Z">
        <w:r w:rsidR="0034645B" w:rsidRPr="009A617C">
          <w:rPr>
            <w:rFonts w:ascii="標楷體" w:eastAsia="標楷體" w:hAnsi="標楷體" w:hint="eastAsia"/>
            <w:sz w:val="28"/>
            <w:szCs w:val="28"/>
            <w:rPrChange w:id="581" w:author="張峻源" w:date="2025-09-08T16:34:00Z">
              <w:rPr>
                <w:rFonts w:ascii="標楷體" w:eastAsia="標楷體" w:hAnsi="標楷體" w:hint="eastAsia"/>
                <w:color w:val="FF0000"/>
                <w:sz w:val="28"/>
                <w:szCs w:val="28"/>
                <w:highlight w:val="yellow"/>
              </w:rPr>
            </w:rPrChange>
          </w:rPr>
          <w:t>交</w:t>
        </w:r>
      </w:ins>
      <w:r w:rsidRPr="009A617C">
        <w:rPr>
          <w:rFonts w:ascii="標楷體" w:eastAsia="標楷體" w:hAnsi="標楷體" w:hint="eastAsia"/>
          <w:sz w:val="28"/>
          <w:szCs w:val="28"/>
          <w:rPrChange w:id="582" w:author="張峻源" w:date="2025-09-08T16:34:00Z">
            <w:rPr>
              <w:rFonts w:ascii="標楷體" w:eastAsia="標楷體" w:hAnsi="標楷體" w:hint="eastAsia"/>
              <w:color w:val="FF0000"/>
              <w:sz w:val="28"/>
              <w:szCs w:val="28"/>
            </w:rPr>
          </w:rPrChange>
        </w:rPr>
        <w:t>乙方</w:t>
      </w:r>
      <w:ins w:id="583" w:author="張峻源" w:date="2025-09-05T11:20:00Z">
        <w:r w:rsidR="0034645B" w:rsidRPr="009A617C">
          <w:rPr>
            <w:rFonts w:ascii="標楷體" w:eastAsia="標楷體" w:hAnsi="標楷體" w:hint="eastAsia"/>
            <w:sz w:val="28"/>
            <w:szCs w:val="28"/>
            <w:rPrChange w:id="584" w:author="張峻源" w:date="2025-09-08T16:34:00Z">
              <w:rPr>
                <w:rFonts w:ascii="標楷體" w:eastAsia="標楷體" w:hAnsi="標楷體" w:hint="eastAsia"/>
                <w:color w:val="FF0000"/>
                <w:sz w:val="28"/>
                <w:szCs w:val="28"/>
                <w:highlight w:val="yellow"/>
              </w:rPr>
            </w:rPrChange>
          </w:rPr>
          <w:t>，</w:t>
        </w:r>
        <w:r w:rsidR="00511BF7" w:rsidRPr="009A617C">
          <w:rPr>
            <w:rFonts w:ascii="標楷體" w:eastAsia="標楷體" w:hAnsi="標楷體" w:hint="eastAsia"/>
            <w:sz w:val="28"/>
            <w:szCs w:val="28"/>
            <w:rPrChange w:id="585" w:author="張峻源" w:date="2025-09-08T16:34:00Z">
              <w:rPr>
                <w:rFonts w:ascii="標楷體" w:eastAsia="標楷體" w:hAnsi="標楷體" w:hint="eastAsia"/>
                <w:color w:val="FF0000"/>
                <w:sz w:val="28"/>
                <w:szCs w:val="28"/>
                <w:highlight w:val="yellow"/>
              </w:rPr>
            </w:rPrChange>
          </w:rPr>
          <w:t>乙方應依實際</w:t>
        </w:r>
      </w:ins>
      <w:ins w:id="586" w:author="張峻源" w:date="2025-09-05T11:32:00Z">
        <w:r w:rsidR="00042966" w:rsidRPr="009A617C">
          <w:rPr>
            <w:rFonts w:ascii="標楷體" w:eastAsia="標楷體" w:hAnsi="標楷體" w:hint="eastAsia"/>
            <w:sz w:val="28"/>
            <w:szCs w:val="28"/>
            <w:rPrChange w:id="587" w:author="張峻源" w:date="2025-09-08T16:34:00Z">
              <w:rPr>
                <w:rFonts w:ascii="標楷體" w:eastAsia="標楷體" w:hAnsi="標楷體" w:hint="eastAsia"/>
                <w:color w:val="FF0000"/>
                <w:sz w:val="28"/>
                <w:szCs w:val="28"/>
                <w:highlight w:val="yellow"/>
              </w:rPr>
            </w:rPrChange>
          </w:rPr>
          <w:t>須</w:t>
        </w:r>
      </w:ins>
      <w:ins w:id="588" w:author="張峻源" w:date="2025-09-05T11:20:00Z">
        <w:r w:rsidR="0034645B" w:rsidRPr="009A617C">
          <w:rPr>
            <w:rFonts w:ascii="標楷體" w:eastAsia="標楷體" w:hAnsi="標楷體" w:hint="eastAsia"/>
            <w:sz w:val="28"/>
            <w:szCs w:val="28"/>
            <w:rPrChange w:id="589" w:author="張峻源" w:date="2025-09-08T16:34:00Z">
              <w:rPr>
                <w:rFonts w:ascii="標楷體" w:eastAsia="標楷體" w:hAnsi="標楷體" w:hint="eastAsia"/>
                <w:color w:val="FF0000"/>
                <w:sz w:val="28"/>
                <w:szCs w:val="28"/>
              </w:rPr>
            </w:rPrChange>
          </w:rPr>
          <w:t>分攤金額，撥補週轉金至原約定之額度</w:t>
        </w:r>
      </w:ins>
      <w:ins w:id="590" w:author="張峻源" w:date="2025-09-05T11:21:00Z">
        <w:r w:rsidR="0034645B" w:rsidRPr="009A617C">
          <w:rPr>
            <w:rFonts w:ascii="標楷體" w:eastAsia="標楷體" w:hAnsi="標楷體" w:hint="eastAsia"/>
            <w:sz w:val="28"/>
            <w:szCs w:val="28"/>
            <w:rPrChange w:id="591" w:author="張峻源" w:date="2025-09-08T16:34:00Z">
              <w:rPr>
                <w:rFonts w:ascii="標楷體" w:eastAsia="標楷體" w:hAnsi="標楷體" w:hint="eastAsia"/>
                <w:color w:val="FF0000"/>
                <w:sz w:val="28"/>
                <w:szCs w:val="28"/>
              </w:rPr>
            </w:rPrChange>
          </w:rPr>
          <w:t>。</w:t>
        </w:r>
      </w:ins>
      <w:del w:id="592" w:author="張峻源" w:date="2025-09-05T11:21:00Z">
        <w:r w:rsidR="00243A5C" w:rsidRPr="009A617C" w:rsidDel="0034645B">
          <w:rPr>
            <w:rFonts w:ascii="標楷體" w:eastAsia="標楷體" w:hAnsi="標楷體" w:hint="eastAsia"/>
            <w:sz w:val="28"/>
            <w:szCs w:val="28"/>
            <w:highlight w:val="yellow"/>
            <w:rPrChange w:id="593" w:author="張峻源" w:date="2025-09-08T16:34:00Z">
              <w:rPr>
                <w:rFonts w:ascii="標楷體" w:eastAsia="標楷體" w:hAnsi="標楷體" w:hint="eastAsia"/>
                <w:color w:val="FF0000"/>
                <w:sz w:val="28"/>
                <w:szCs w:val="28"/>
              </w:rPr>
            </w:rPrChange>
          </w:rPr>
          <w:delText>撥</w:delText>
        </w:r>
        <w:r w:rsidRPr="009A617C" w:rsidDel="0034645B">
          <w:rPr>
            <w:rFonts w:ascii="標楷體" w:eastAsia="標楷體" w:hAnsi="標楷體" w:hint="eastAsia"/>
            <w:sz w:val="28"/>
            <w:szCs w:val="28"/>
            <w:highlight w:val="yellow"/>
            <w:rPrChange w:id="594" w:author="張峻源" w:date="2025-09-08T16:34:00Z">
              <w:rPr>
                <w:rFonts w:ascii="標楷體" w:eastAsia="標楷體" w:hAnsi="標楷體" w:hint="eastAsia"/>
                <w:color w:val="FF0000"/>
                <w:sz w:val="28"/>
                <w:szCs w:val="28"/>
              </w:rPr>
            </w:rPrChange>
          </w:rPr>
          <w:delText>還週轉金。</w:delText>
        </w:r>
      </w:del>
      <w:ins w:id="595" w:author="蔡芳媚" w:date="2025-09-04T16:35:00Z">
        <w:del w:id="596" w:author="張峻源" w:date="2025-09-05T11:20:00Z">
          <w:r w:rsidR="00135976" w:rsidRPr="009A617C" w:rsidDel="0034645B">
            <w:rPr>
              <w:rFonts w:ascii="標楷體" w:eastAsia="標楷體" w:hAnsi="標楷體"/>
              <w:sz w:val="28"/>
              <w:szCs w:val="28"/>
              <w:highlight w:val="yellow"/>
              <w:rPrChange w:id="597" w:author="張峻源" w:date="2025-09-08T16:34:00Z">
                <w:rPr>
                  <w:rFonts w:ascii="標楷體" w:eastAsia="標楷體" w:hAnsi="標楷體"/>
                  <w:color w:val="FF0000"/>
                  <w:sz w:val="28"/>
                  <w:szCs w:val="28"/>
                  <w:highlight w:val="yellow"/>
                </w:rPr>
              </w:rPrChange>
            </w:rPr>
            <w:delText>(請</w:delText>
          </w:r>
        </w:del>
      </w:ins>
      <w:ins w:id="598" w:author="蔡芳媚" w:date="2025-09-04T16:36:00Z">
        <w:del w:id="599" w:author="張峻源" w:date="2025-09-05T11:20:00Z">
          <w:r w:rsidR="00135976" w:rsidRPr="009A617C" w:rsidDel="0034645B">
            <w:rPr>
              <w:rFonts w:ascii="標楷體" w:eastAsia="標楷體" w:hAnsi="標楷體" w:hint="eastAsia"/>
              <w:sz w:val="28"/>
              <w:szCs w:val="28"/>
              <w:highlight w:val="yellow"/>
              <w:rPrChange w:id="600" w:author="張峻源" w:date="2025-09-08T16:34:00Z">
                <w:rPr>
                  <w:rFonts w:ascii="標楷體" w:eastAsia="標楷體" w:hAnsi="標楷體" w:hint="eastAsia"/>
                  <w:color w:val="FF0000"/>
                  <w:sz w:val="28"/>
                  <w:szCs w:val="28"/>
                  <w:highlight w:val="yellow"/>
                </w:rPr>
              </w:rPrChange>
            </w:rPr>
            <w:delText>問週轉金是</w:delText>
          </w:r>
        </w:del>
      </w:ins>
      <w:ins w:id="601" w:author="蔡芳媚" w:date="2025-09-04T16:40:00Z">
        <w:del w:id="602" w:author="張峻源" w:date="2025-09-05T11:20:00Z">
          <w:r w:rsidR="00135976" w:rsidRPr="009A617C" w:rsidDel="0034645B">
            <w:rPr>
              <w:rFonts w:ascii="標楷體" w:eastAsia="標楷體" w:hAnsi="標楷體" w:hint="eastAsia"/>
              <w:sz w:val="28"/>
              <w:szCs w:val="28"/>
              <w:highlight w:val="yellow"/>
              <w:rPrChange w:id="603" w:author="張峻源" w:date="2025-09-08T16:34:00Z">
                <w:rPr>
                  <w:rFonts w:ascii="標楷體" w:eastAsia="標楷體" w:hAnsi="標楷體" w:hint="eastAsia"/>
                  <w:color w:val="FF0000"/>
                  <w:sz w:val="28"/>
                  <w:szCs w:val="28"/>
                  <w:highlight w:val="yellow"/>
                </w:rPr>
              </w:rPrChange>
            </w:rPr>
            <w:delText>一次性</w:delText>
          </w:r>
        </w:del>
      </w:ins>
      <w:ins w:id="604" w:author="蔡芳媚" w:date="2025-09-04T16:36:00Z">
        <w:del w:id="605" w:author="張峻源" w:date="2025-09-05T11:20:00Z">
          <w:r w:rsidR="00135976" w:rsidRPr="009A617C" w:rsidDel="0034645B">
            <w:rPr>
              <w:rFonts w:ascii="標楷體" w:eastAsia="標楷體" w:hAnsi="標楷體" w:hint="eastAsia"/>
              <w:sz w:val="28"/>
              <w:szCs w:val="28"/>
              <w:highlight w:val="yellow"/>
              <w:rPrChange w:id="606" w:author="張峻源" w:date="2025-09-08T16:34:00Z">
                <w:rPr>
                  <w:rFonts w:ascii="標楷體" w:eastAsia="標楷體" w:hAnsi="標楷體" w:hint="eastAsia"/>
                  <w:color w:val="FF0000"/>
                  <w:sz w:val="28"/>
                  <w:szCs w:val="28"/>
                  <w:highlight w:val="yellow"/>
                </w:rPr>
              </w:rPrChange>
            </w:rPr>
            <w:delText>一大筆費用</w:delText>
          </w:r>
        </w:del>
      </w:ins>
      <w:ins w:id="607" w:author="蔡芳媚" w:date="2025-09-04T16:37:00Z">
        <w:del w:id="608" w:author="張峻源" w:date="2025-09-05T11:20:00Z">
          <w:r w:rsidR="00135976" w:rsidRPr="009A617C" w:rsidDel="0034645B">
            <w:rPr>
              <w:rFonts w:ascii="標楷體" w:eastAsia="標楷體" w:hAnsi="標楷體" w:hint="eastAsia"/>
              <w:sz w:val="28"/>
              <w:szCs w:val="28"/>
              <w:highlight w:val="yellow"/>
              <w:rPrChange w:id="609" w:author="張峻源" w:date="2025-09-08T16:34:00Z">
                <w:rPr>
                  <w:rFonts w:ascii="標楷體" w:eastAsia="標楷體" w:hAnsi="標楷體" w:hint="eastAsia"/>
                  <w:color w:val="FF0000"/>
                  <w:sz w:val="28"/>
                  <w:szCs w:val="28"/>
                  <w:highlight w:val="yellow"/>
                </w:rPr>
              </w:rPrChange>
            </w:rPr>
            <w:delText>，</w:delText>
          </w:r>
        </w:del>
      </w:ins>
      <w:ins w:id="610" w:author="蔡芳媚" w:date="2025-09-04T16:36:00Z">
        <w:del w:id="611" w:author="張峻源" w:date="2025-09-05T11:20:00Z">
          <w:r w:rsidR="00135976" w:rsidRPr="009A617C" w:rsidDel="0034645B">
            <w:rPr>
              <w:rFonts w:ascii="標楷體" w:eastAsia="標楷體" w:hAnsi="標楷體" w:hint="eastAsia"/>
              <w:sz w:val="28"/>
              <w:szCs w:val="28"/>
              <w:highlight w:val="yellow"/>
              <w:rPrChange w:id="612" w:author="張峻源" w:date="2025-09-08T16:34:00Z">
                <w:rPr>
                  <w:rFonts w:ascii="標楷體" w:eastAsia="標楷體" w:hAnsi="標楷體" w:hint="eastAsia"/>
                  <w:color w:val="FF0000"/>
                  <w:sz w:val="28"/>
                  <w:szCs w:val="28"/>
                  <w:highlight w:val="yellow"/>
                </w:rPr>
              </w:rPrChange>
            </w:rPr>
            <w:delText>讓甲方得以</w:delText>
          </w:r>
        </w:del>
      </w:ins>
      <w:ins w:id="613" w:author="蔡芳媚" w:date="2025-09-04T16:37:00Z">
        <w:del w:id="614" w:author="張峻源" w:date="2025-09-05T11:20:00Z">
          <w:r w:rsidR="00135976" w:rsidRPr="009A617C" w:rsidDel="0034645B">
            <w:rPr>
              <w:rFonts w:ascii="標楷體" w:eastAsia="標楷體" w:hAnsi="標楷體" w:hint="eastAsia"/>
              <w:sz w:val="28"/>
              <w:szCs w:val="28"/>
              <w:highlight w:val="yellow"/>
              <w:rPrChange w:id="615" w:author="張峻源" w:date="2025-09-08T16:34:00Z">
                <w:rPr>
                  <w:rFonts w:ascii="標楷體" w:eastAsia="標楷體" w:hAnsi="標楷體" w:hint="eastAsia"/>
                  <w:color w:val="FF0000"/>
                  <w:sz w:val="28"/>
                  <w:szCs w:val="28"/>
                  <w:highlight w:val="yellow"/>
                </w:rPr>
              </w:rPrChange>
            </w:rPr>
            <w:delText>用來</w:delText>
          </w:r>
        </w:del>
      </w:ins>
      <w:ins w:id="616" w:author="蔡芳媚" w:date="2025-09-04T17:03:00Z">
        <w:del w:id="617" w:author="張峻源" w:date="2025-09-05T11:20:00Z">
          <w:r w:rsidR="00DC1290" w:rsidRPr="009A617C" w:rsidDel="0034645B">
            <w:rPr>
              <w:rFonts w:ascii="標楷體" w:eastAsia="標楷體" w:hAnsi="標楷體" w:hint="eastAsia"/>
              <w:sz w:val="28"/>
              <w:szCs w:val="28"/>
              <w:highlight w:val="yellow"/>
              <w:rPrChange w:id="618" w:author="張峻源" w:date="2025-09-08T16:34:00Z">
                <w:rPr>
                  <w:rFonts w:ascii="標楷體" w:eastAsia="標楷體" w:hAnsi="標楷體" w:hint="eastAsia"/>
                  <w:color w:val="FF0000"/>
                  <w:sz w:val="28"/>
                  <w:szCs w:val="28"/>
                  <w:highlight w:val="yellow"/>
                </w:rPr>
              </w:rPrChange>
            </w:rPr>
            <w:delText>按次</w:delText>
          </w:r>
        </w:del>
      </w:ins>
      <w:ins w:id="619" w:author="蔡芳媚" w:date="2025-09-04T16:36:00Z">
        <w:del w:id="620" w:author="張峻源" w:date="2025-09-05T11:20:00Z">
          <w:r w:rsidR="00135976" w:rsidRPr="009A617C" w:rsidDel="0034645B">
            <w:rPr>
              <w:rFonts w:ascii="標楷體" w:eastAsia="標楷體" w:hAnsi="標楷體" w:hint="eastAsia"/>
              <w:sz w:val="28"/>
              <w:szCs w:val="28"/>
              <w:highlight w:val="yellow"/>
              <w:rPrChange w:id="621" w:author="張峻源" w:date="2025-09-08T16:34:00Z">
                <w:rPr>
                  <w:rFonts w:ascii="標楷體" w:eastAsia="標楷體" w:hAnsi="標楷體" w:hint="eastAsia"/>
                  <w:color w:val="FF0000"/>
                  <w:sz w:val="28"/>
                  <w:szCs w:val="28"/>
                  <w:highlight w:val="yellow"/>
                </w:rPr>
              </w:rPrChange>
            </w:rPr>
            <w:delText>扣除乙方</w:delText>
          </w:r>
        </w:del>
      </w:ins>
      <w:ins w:id="622" w:author="蔡芳媚" w:date="2025-09-04T16:37:00Z">
        <w:del w:id="623" w:author="張峻源" w:date="2025-09-05T11:20:00Z">
          <w:r w:rsidR="00135976" w:rsidRPr="009A617C" w:rsidDel="0034645B">
            <w:rPr>
              <w:rFonts w:ascii="標楷體" w:eastAsia="標楷體" w:hAnsi="標楷體" w:hint="eastAsia"/>
              <w:sz w:val="28"/>
              <w:szCs w:val="28"/>
              <w:highlight w:val="yellow"/>
              <w:rPrChange w:id="624" w:author="張峻源" w:date="2025-09-08T16:34:00Z">
                <w:rPr>
                  <w:rFonts w:ascii="標楷體" w:eastAsia="標楷體" w:hAnsi="標楷體" w:hint="eastAsia"/>
                  <w:color w:val="FF0000"/>
                  <w:sz w:val="28"/>
                  <w:szCs w:val="28"/>
                  <w:highlight w:val="yellow"/>
                </w:rPr>
              </w:rPrChange>
            </w:rPr>
            <w:delText>應分攤之費用？</w:delText>
          </w:r>
        </w:del>
      </w:ins>
      <w:ins w:id="625" w:author="蔡芳媚" w:date="2025-09-04T16:40:00Z">
        <w:del w:id="626" w:author="張峻源" w:date="2025-09-05T11:20:00Z">
          <w:r w:rsidR="00135976" w:rsidRPr="009A617C" w:rsidDel="0034645B">
            <w:rPr>
              <w:rFonts w:ascii="標楷體" w:eastAsia="標楷體" w:hAnsi="標楷體" w:hint="eastAsia"/>
              <w:sz w:val="28"/>
              <w:szCs w:val="28"/>
              <w:highlight w:val="yellow"/>
              <w:rPrChange w:id="627" w:author="張峻源" w:date="2025-09-08T16:34:00Z">
                <w:rPr>
                  <w:rFonts w:ascii="標楷體" w:eastAsia="標楷體" w:hAnsi="標楷體" w:hint="eastAsia"/>
                  <w:color w:val="FF0000"/>
                  <w:sz w:val="28"/>
                  <w:szCs w:val="28"/>
                  <w:highlight w:val="yellow"/>
                </w:rPr>
              </w:rPrChange>
            </w:rPr>
            <w:delText>未來週轉金</w:delText>
          </w:r>
        </w:del>
      </w:ins>
      <w:ins w:id="628" w:author="蔡芳媚" w:date="2025-09-04T16:41:00Z">
        <w:del w:id="629" w:author="張峻源" w:date="2025-09-05T11:20:00Z">
          <w:r w:rsidR="00135976" w:rsidRPr="009A617C" w:rsidDel="0034645B">
            <w:rPr>
              <w:rFonts w:ascii="標楷體" w:eastAsia="標楷體" w:hAnsi="標楷體" w:hint="eastAsia"/>
              <w:sz w:val="28"/>
              <w:szCs w:val="28"/>
              <w:highlight w:val="yellow"/>
              <w:rPrChange w:id="630" w:author="張峻源" w:date="2025-09-08T16:34:00Z">
                <w:rPr>
                  <w:rFonts w:ascii="標楷體" w:eastAsia="標楷體" w:hAnsi="標楷體" w:hint="eastAsia"/>
                  <w:color w:val="FF0000"/>
                  <w:sz w:val="28"/>
                  <w:szCs w:val="28"/>
                  <w:highlight w:val="yellow"/>
                </w:rPr>
              </w:rPrChange>
            </w:rPr>
            <w:delText>不夠用時，乙方是否還要再繳</w:delText>
          </w:r>
        </w:del>
      </w:ins>
      <w:ins w:id="631" w:author="蔡芳媚" w:date="2025-09-04T16:40:00Z">
        <w:del w:id="632" w:author="張峻源" w:date="2025-09-05T11:20:00Z">
          <w:r w:rsidR="00135976" w:rsidRPr="009A617C" w:rsidDel="0034645B">
            <w:rPr>
              <w:rFonts w:ascii="標楷體" w:eastAsia="標楷體" w:hAnsi="標楷體" w:hint="eastAsia"/>
              <w:sz w:val="28"/>
              <w:szCs w:val="28"/>
              <w:highlight w:val="yellow"/>
              <w:rPrChange w:id="633" w:author="張峻源" w:date="2025-09-08T16:34:00Z">
                <w:rPr>
                  <w:rFonts w:ascii="標楷體" w:eastAsia="標楷體" w:hAnsi="標楷體" w:hint="eastAsia"/>
                  <w:color w:val="FF0000"/>
                  <w:sz w:val="28"/>
                  <w:szCs w:val="28"/>
                  <w:highlight w:val="yellow"/>
                </w:rPr>
              </w:rPrChange>
            </w:rPr>
            <w:delText>？</w:delText>
          </w:r>
        </w:del>
      </w:ins>
      <w:ins w:id="634" w:author="蔡芳媚" w:date="2025-09-04T17:04:00Z">
        <w:del w:id="635" w:author="張峻源" w:date="2025-09-05T11:20:00Z">
          <w:r w:rsidR="00DC1290" w:rsidRPr="009A617C" w:rsidDel="0034645B">
            <w:rPr>
              <w:rFonts w:ascii="標楷體" w:eastAsia="標楷體" w:hAnsi="標楷體" w:hint="eastAsia"/>
              <w:sz w:val="28"/>
              <w:szCs w:val="28"/>
              <w:highlight w:val="yellow"/>
              <w:rPrChange w:id="636" w:author="張峻源" w:date="2025-09-08T16:34:00Z">
                <w:rPr>
                  <w:rFonts w:ascii="標楷體" w:eastAsia="標楷體" w:hAnsi="標楷體" w:hint="eastAsia"/>
                  <w:color w:val="FF0000"/>
                  <w:sz w:val="28"/>
                  <w:szCs w:val="28"/>
                  <w:highlight w:val="yellow"/>
                </w:rPr>
              </w:rPrChange>
            </w:rPr>
            <w:delText>為了避免週轉金，是否要</w:delText>
          </w:r>
        </w:del>
      </w:ins>
      <w:ins w:id="637" w:author="蔡芳媚" w:date="2025-09-04T17:05:00Z">
        <w:del w:id="638" w:author="張峻源" w:date="2025-09-05T11:20:00Z">
          <w:r w:rsidR="00DC1290" w:rsidRPr="009A617C" w:rsidDel="0034645B">
            <w:rPr>
              <w:rFonts w:ascii="標楷體" w:eastAsia="標楷體" w:hAnsi="標楷體" w:hint="eastAsia"/>
              <w:sz w:val="28"/>
              <w:szCs w:val="28"/>
              <w:highlight w:val="yellow"/>
              <w:rPrChange w:id="639" w:author="張峻源" w:date="2025-09-08T16:34:00Z">
                <w:rPr>
                  <w:rFonts w:ascii="標楷體" w:eastAsia="標楷體" w:hAnsi="標楷體" w:hint="eastAsia"/>
                  <w:color w:val="FF0000"/>
                  <w:sz w:val="28"/>
                  <w:szCs w:val="28"/>
                  <w:highlight w:val="yellow"/>
                </w:rPr>
              </w:rPrChange>
            </w:rPr>
            <w:delText>改為乙方應定期繳交週轉金？又</w:delText>
          </w:r>
        </w:del>
      </w:ins>
      <w:ins w:id="640" w:author="蔡芳媚" w:date="2025-09-04T17:03:00Z">
        <w:del w:id="641" w:author="張峻源" w:date="2025-09-05T11:20:00Z">
          <w:r w:rsidR="00DC1290" w:rsidRPr="009A617C" w:rsidDel="0034645B">
            <w:rPr>
              <w:rFonts w:ascii="標楷體" w:eastAsia="標楷體" w:hAnsi="標楷體" w:hint="eastAsia"/>
              <w:sz w:val="28"/>
              <w:szCs w:val="28"/>
              <w:highlight w:val="yellow"/>
              <w:rPrChange w:id="642" w:author="張峻源" w:date="2025-09-08T16:34:00Z">
                <w:rPr>
                  <w:rFonts w:ascii="標楷體" w:eastAsia="標楷體" w:hAnsi="標楷體" w:hint="eastAsia"/>
                  <w:color w:val="FF0000"/>
                  <w:sz w:val="28"/>
                  <w:szCs w:val="28"/>
                  <w:highlight w:val="yellow"/>
                </w:rPr>
              </w:rPrChange>
            </w:rPr>
            <w:delText>本款撥還週轉金</w:delText>
          </w:r>
        </w:del>
      </w:ins>
      <w:ins w:id="643" w:author="蔡芳媚" w:date="2025-09-04T16:37:00Z">
        <w:del w:id="644" w:author="張峻源" w:date="2025-09-05T11:20:00Z">
          <w:r w:rsidR="00135976" w:rsidRPr="009A617C" w:rsidDel="0034645B">
            <w:rPr>
              <w:rFonts w:ascii="標楷體" w:eastAsia="標楷體" w:hAnsi="標楷體" w:hint="eastAsia"/>
              <w:sz w:val="28"/>
              <w:szCs w:val="28"/>
              <w:highlight w:val="yellow"/>
              <w:rPrChange w:id="645" w:author="張峻源" w:date="2025-09-08T16:34:00Z">
                <w:rPr>
                  <w:rFonts w:ascii="標楷體" w:eastAsia="標楷體" w:hAnsi="標楷體" w:hint="eastAsia"/>
                  <w:color w:val="FF0000"/>
                  <w:sz w:val="28"/>
                  <w:szCs w:val="28"/>
                  <w:highlight w:val="yellow"/>
                </w:rPr>
              </w:rPrChange>
            </w:rPr>
            <w:delText>是否應該</w:delText>
          </w:r>
        </w:del>
      </w:ins>
      <w:ins w:id="646" w:author="蔡芳媚" w:date="2025-09-04T16:39:00Z">
        <w:del w:id="647" w:author="張峻源" w:date="2025-09-05T11:20:00Z">
          <w:r w:rsidR="00135976" w:rsidRPr="009A617C" w:rsidDel="0034645B">
            <w:rPr>
              <w:rFonts w:ascii="標楷體" w:eastAsia="標楷體" w:hAnsi="標楷體" w:hint="eastAsia"/>
              <w:sz w:val="28"/>
              <w:szCs w:val="28"/>
              <w:highlight w:val="yellow"/>
              <w:rPrChange w:id="648" w:author="張峻源" w:date="2025-09-08T16:34:00Z">
                <w:rPr>
                  <w:rFonts w:ascii="標楷體" w:eastAsia="標楷體" w:hAnsi="標楷體" w:hint="eastAsia"/>
                  <w:color w:val="FF0000"/>
                  <w:sz w:val="28"/>
                  <w:szCs w:val="28"/>
                  <w:highlight w:val="yellow"/>
                </w:rPr>
              </w:rPrChange>
            </w:rPr>
            <w:delText>先</w:delText>
          </w:r>
        </w:del>
      </w:ins>
      <w:ins w:id="649" w:author="蔡芳媚" w:date="2025-09-04T16:38:00Z">
        <w:del w:id="650" w:author="張峻源" w:date="2025-09-05T11:20:00Z">
          <w:r w:rsidR="00135976" w:rsidRPr="009A617C" w:rsidDel="0034645B">
            <w:rPr>
              <w:rFonts w:ascii="標楷體" w:eastAsia="標楷體" w:hAnsi="標楷體" w:hint="eastAsia"/>
              <w:sz w:val="28"/>
              <w:szCs w:val="28"/>
              <w:highlight w:val="yellow"/>
              <w:rPrChange w:id="651" w:author="張峻源" w:date="2025-09-08T16:34:00Z">
                <w:rPr>
                  <w:rFonts w:ascii="標楷體" w:eastAsia="標楷體" w:hAnsi="標楷體" w:hint="eastAsia"/>
                  <w:color w:val="FF0000"/>
                  <w:sz w:val="28"/>
                  <w:szCs w:val="28"/>
                  <w:highlight w:val="yellow"/>
                </w:rPr>
              </w:rPrChange>
            </w:rPr>
            <w:delText>扣除乙方應分攤費用後再</w:delText>
          </w:r>
        </w:del>
      </w:ins>
      <w:ins w:id="652" w:author="蔡芳媚" w:date="2025-09-04T17:04:00Z">
        <w:del w:id="653" w:author="張峻源" w:date="2025-09-05T11:20:00Z">
          <w:r w:rsidR="00DC1290" w:rsidRPr="009A617C" w:rsidDel="0034645B">
            <w:rPr>
              <w:rFonts w:ascii="標楷體" w:eastAsia="標楷體" w:hAnsi="標楷體" w:hint="eastAsia"/>
              <w:sz w:val="28"/>
              <w:szCs w:val="28"/>
              <w:highlight w:val="yellow"/>
              <w:rPrChange w:id="654" w:author="張峻源" w:date="2025-09-08T16:34:00Z">
                <w:rPr>
                  <w:rFonts w:ascii="標楷體" w:eastAsia="標楷體" w:hAnsi="標楷體" w:hint="eastAsia"/>
                  <w:color w:val="FF0000"/>
                  <w:sz w:val="28"/>
                  <w:szCs w:val="28"/>
                  <w:highlight w:val="yellow"/>
                </w:rPr>
              </w:rPrChange>
            </w:rPr>
            <w:delText>撥還</w:delText>
          </w:r>
        </w:del>
      </w:ins>
      <w:ins w:id="655" w:author="蔡芳媚" w:date="2025-09-04T16:38:00Z">
        <w:del w:id="656" w:author="張峻源" w:date="2025-09-05T11:20:00Z">
          <w:r w:rsidR="00135976" w:rsidRPr="009A617C" w:rsidDel="0034645B">
            <w:rPr>
              <w:rFonts w:ascii="標楷體" w:eastAsia="標楷體" w:hAnsi="標楷體"/>
              <w:sz w:val="28"/>
              <w:szCs w:val="28"/>
              <w:highlight w:val="yellow"/>
              <w:rPrChange w:id="657" w:author="張峻源" w:date="2025-09-08T16:34:00Z">
                <w:rPr>
                  <w:rFonts w:ascii="標楷體" w:eastAsia="標楷體" w:hAnsi="標楷體"/>
                  <w:color w:val="FF0000"/>
                  <w:sz w:val="28"/>
                  <w:szCs w:val="28"/>
                  <w:highlight w:val="yellow"/>
                </w:rPr>
              </w:rPrChange>
            </w:rPr>
            <w:delText>?</w:delText>
          </w:r>
        </w:del>
      </w:ins>
      <w:ins w:id="658" w:author="蔡芳媚" w:date="2025-09-04T16:35:00Z">
        <w:del w:id="659" w:author="張峻源" w:date="2025-09-05T11:20:00Z">
          <w:r w:rsidR="00135976" w:rsidRPr="009A617C" w:rsidDel="0034645B">
            <w:rPr>
              <w:rFonts w:ascii="標楷體" w:eastAsia="標楷體" w:hAnsi="標楷體"/>
              <w:sz w:val="28"/>
              <w:szCs w:val="28"/>
              <w:highlight w:val="yellow"/>
              <w:rPrChange w:id="660" w:author="張峻源" w:date="2025-09-08T16:34:00Z">
                <w:rPr>
                  <w:rFonts w:ascii="標楷體" w:eastAsia="標楷體" w:hAnsi="標楷體"/>
                  <w:color w:val="FF0000"/>
                  <w:sz w:val="28"/>
                  <w:szCs w:val="28"/>
                  <w:highlight w:val="yellow"/>
                </w:rPr>
              </w:rPrChange>
            </w:rPr>
            <w:delText>)</w:delText>
          </w:r>
        </w:del>
      </w:ins>
    </w:p>
    <w:p w14:paraId="5C1AE850" w14:textId="1708D784" w:rsidR="00EC6F67" w:rsidRPr="009A617C" w:rsidRDefault="006B628B" w:rsidP="00DE3FE3">
      <w:pPr>
        <w:pStyle w:val="Textbody"/>
        <w:spacing w:line="600" w:lineRule="exact"/>
        <w:ind w:left="1418"/>
        <w:rPr>
          <w:rFonts w:ascii="標楷體" w:eastAsia="標楷體" w:hAnsi="標楷體"/>
          <w:sz w:val="28"/>
          <w:szCs w:val="28"/>
        </w:rPr>
      </w:pPr>
      <w:ins w:id="661" w:author="蔡芳媚" w:date="2025-09-08T11:18:00Z">
        <w:r w:rsidRPr="009A617C">
          <w:rPr>
            <w:rFonts w:ascii="標楷體" w:eastAsia="標楷體" w:hAnsi="標楷體" w:hint="eastAsia"/>
            <w:sz w:val="28"/>
            <w:szCs w:val="28"/>
          </w:rPr>
          <w:t>四、</w:t>
        </w:r>
      </w:ins>
      <w:r w:rsidR="00EC6F67" w:rsidRPr="009A617C">
        <w:rPr>
          <w:rFonts w:ascii="標楷體" w:eastAsia="標楷體" w:hAnsi="標楷體" w:hint="eastAsia"/>
          <w:sz w:val="28"/>
          <w:szCs w:val="28"/>
        </w:rPr>
        <w:t>乙方如因欠繳各項費用而使甲方遭受損害時，應負賠償責任。</w:t>
      </w:r>
    </w:p>
    <w:p w14:paraId="117441F7" w14:textId="6A75BC36" w:rsidR="00C575E0" w:rsidRPr="009A617C" w:rsidDel="006B628B" w:rsidRDefault="006B628B">
      <w:pPr>
        <w:pStyle w:val="Textbody"/>
        <w:spacing w:line="600" w:lineRule="exact"/>
        <w:ind w:leftChars="591" w:left="1984" w:hangingChars="202" w:hanging="566"/>
        <w:rPr>
          <w:del w:id="662" w:author="蔡芳媚" w:date="2025-09-08T11:18:00Z"/>
          <w:rFonts w:ascii="標楷體" w:eastAsia="標楷體" w:hAnsi="標楷體"/>
          <w:sz w:val="28"/>
          <w:szCs w:val="28"/>
          <w:rPrChange w:id="663" w:author="張峻源" w:date="2025-09-08T16:34:00Z">
            <w:rPr>
              <w:del w:id="664" w:author="蔡芳媚" w:date="2025-09-08T11:18:00Z"/>
              <w:rFonts w:ascii="標楷體" w:eastAsia="標楷體" w:hAnsi="標楷體"/>
              <w:color w:val="FF0000"/>
              <w:sz w:val="28"/>
              <w:szCs w:val="28"/>
            </w:rPr>
          </w:rPrChange>
        </w:rPr>
        <w:pPrChange w:id="665" w:author="蔡芳媚" w:date="2025-09-08T11:18:00Z">
          <w:pPr>
            <w:pStyle w:val="Textbody"/>
            <w:spacing w:line="600" w:lineRule="exact"/>
            <w:ind w:left="1988"/>
          </w:pPr>
        </w:pPrChange>
      </w:pPr>
      <w:ins w:id="666" w:author="蔡芳媚" w:date="2025-09-08T11:18:00Z">
        <w:r w:rsidRPr="009A617C">
          <w:rPr>
            <w:rFonts w:ascii="標楷體" w:eastAsia="標楷體" w:hAnsi="標楷體" w:hint="eastAsia"/>
            <w:sz w:val="28"/>
            <w:szCs w:val="28"/>
            <w:rPrChange w:id="667" w:author="張峻源" w:date="2025-09-08T16:34:00Z">
              <w:rPr>
                <w:rFonts w:ascii="標楷體" w:eastAsia="標楷體" w:hAnsi="標楷體" w:hint="eastAsia"/>
                <w:color w:val="FF0000"/>
                <w:sz w:val="28"/>
                <w:szCs w:val="28"/>
              </w:rPr>
            </w:rPrChange>
          </w:rPr>
          <w:t>五、</w:t>
        </w:r>
      </w:ins>
      <w:r w:rsidR="00AF0A1E" w:rsidRPr="009A617C">
        <w:rPr>
          <w:rFonts w:ascii="標楷體" w:eastAsia="標楷體" w:hAnsi="標楷體" w:hint="eastAsia"/>
          <w:sz w:val="28"/>
          <w:szCs w:val="28"/>
          <w:rPrChange w:id="668" w:author="張峻源" w:date="2025-09-08T16:34:00Z">
            <w:rPr>
              <w:rFonts w:ascii="標楷體" w:eastAsia="標楷體" w:hAnsi="標楷體" w:hint="eastAsia"/>
              <w:color w:val="FF0000"/>
              <w:sz w:val="28"/>
              <w:szCs w:val="28"/>
            </w:rPr>
          </w:rPrChange>
        </w:rPr>
        <w:t>契約期滿且不再續約或契約解除、終止時，上開週轉金於扣除乙方應</w:t>
      </w:r>
    </w:p>
    <w:p w14:paraId="141286C0" w14:textId="68DF7CEB" w:rsidR="00C575E0" w:rsidRPr="009A617C" w:rsidDel="008A74F9" w:rsidRDefault="00AF0A1E">
      <w:pPr>
        <w:pStyle w:val="Textbody"/>
        <w:spacing w:line="600" w:lineRule="exact"/>
        <w:ind w:leftChars="591" w:left="1984" w:hangingChars="202" w:hanging="566"/>
        <w:rPr>
          <w:del w:id="669" w:author="張峻源" w:date="2025-09-08T13:30:00Z"/>
          <w:rFonts w:ascii="標楷體" w:eastAsia="標楷體" w:hAnsi="標楷體"/>
          <w:sz w:val="28"/>
          <w:szCs w:val="28"/>
          <w:rPrChange w:id="670" w:author="張峻源" w:date="2025-09-08T16:34:00Z">
            <w:rPr>
              <w:del w:id="671" w:author="張峻源" w:date="2025-09-08T13:30:00Z"/>
              <w:rFonts w:ascii="標楷體" w:eastAsia="標楷體" w:hAnsi="標楷體"/>
              <w:color w:val="FF0000"/>
              <w:sz w:val="28"/>
              <w:szCs w:val="28"/>
            </w:rPr>
          </w:rPrChange>
        </w:rPr>
        <w:pPrChange w:id="672" w:author="蔡芳媚" w:date="2025-09-08T11:18:00Z">
          <w:pPr>
            <w:pStyle w:val="Textbody"/>
            <w:spacing w:line="600" w:lineRule="exact"/>
            <w:ind w:left="1988"/>
          </w:pPr>
        </w:pPrChange>
      </w:pPr>
      <w:r w:rsidRPr="009A617C">
        <w:rPr>
          <w:rFonts w:ascii="標楷體" w:eastAsia="標楷體" w:hAnsi="標楷體" w:hint="eastAsia"/>
          <w:sz w:val="28"/>
          <w:szCs w:val="28"/>
          <w:rPrChange w:id="673" w:author="張峻源" w:date="2025-09-08T16:34:00Z">
            <w:rPr>
              <w:rFonts w:ascii="標楷體" w:eastAsia="標楷體" w:hAnsi="標楷體" w:hint="eastAsia"/>
              <w:color w:val="FF0000"/>
              <w:sz w:val="28"/>
              <w:szCs w:val="28"/>
            </w:rPr>
          </w:rPrChange>
        </w:rPr>
        <w:t>分</w:t>
      </w:r>
      <w:ins w:id="674" w:author="蔡芳媚" w:date="2025-09-04T16:17:00Z">
        <w:r w:rsidR="004C7358" w:rsidRPr="009A617C">
          <w:rPr>
            <w:rFonts w:ascii="標楷體" w:eastAsia="標楷體" w:hAnsi="標楷體" w:hint="eastAsia"/>
            <w:sz w:val="28"/>
            <w:szCs w:val="28"/>
            <w:rPrChange w:id="675" w:author="張峻源" w:date="2025-09-08T16:34:00Z">
              <w:rPr>
                <w:rFonts w:ascii="標楷體" w:eastAsia="標楷體" w:hAnsi="標楷體" w:hint="eastAsia"/>
                <w:color w:val="FF0000"/>
                <w:sz w:val="28"/>
                <w:szCs w:val="28"/>
              </w:rPr>
            </w:rPrChange>
          </w:rPr>
          <w:t>攤</w:t>
        </w:r>
      </w:ins>
      <w:del w:id="676" w:author="蔡芳媚" w:date="2025-09-04T16:17:00Z">
        <w:r w:rsidRPr="009A617C" w:rsidDel="004C7358">
          <w:rPr>
            <w:rFonts w:ascii="標楷體" w:eastAsia="標楷體" w:hAnsi="標楷體" w:hint="eastAsia"/>
            <w:sz w:val="28"/>
            <w:szCs w:val="28"/>
            <w:rPrChange w:id="677" w:author="張峻源" w:date="2025-09-08T16:34:00Z">
              <w:rPr>
                <w:rFonts w:ascii="標楷體" w:eastAsia="標楷體" w:hAnsi="標楷體" w:hint="eastAsia"/>
                <w:color w:val="FF0000"/>
                <w:sz w:val="28"/>
                <w:szCs w:val="28"/>
              </w:rPr>
            </w:rPrChange>
          </w:rPr>
          <w:delText>擔</w:delText>
        </w:r>
      </w:del>
      <w:r w:rsidRPr="009A617C">
        <w:rPr>
          <w:rFonts w:ascii="標楷體" w:eastAsia="標楷體" w:hAnsi="標楷體" w:hint="eastAsia"/>
          <w:sz w:val="28"/>
          <w:szCs w:val="28"/>
          <w:rPrChange w:id="678" w:author="張峻源" w:date="2025-09-08T16:34:00Z">
            <w:rPr>
              <w:rFonts w:ascii="標楷體" w:eastAsia="標楷體" w:hAnsi="標楷體" w:hint="eastAsia"/>
              <w:color w:val="FF0000"/>
              <w:sz w:val="28"/>
              <w:szCs w:val="28"/>
            </w:rPr>
          </w:rPrChange>
        </w:rPr>
        <w:t>費用後，如尚有餘額，由甲方無息退還乙方；如有不足，乙方應</w:t>
      </w:r>
    </w:p>
    <w:p w14:paraId="1ED4A461" w14:textId="2EA892BF" w:rsidR="00AF0A1E" w:rsidRPr="009A617C" w:rsidRDefault="00AF0A1E">
      <w:pPr>
        <w:pStyle w:val="Textbody"/>
        <w:spacing w:line="600" w:lineRule="exact"/>
        <w:ind w:leftChars="591" w:left="1984" w:hangingChars="202" w:hanging="566"/>
        <w:rPr>
          <w:rFonts w:ascii="標楷體" w:eastAsia="標楷體" w:hAnsi="標楷體"/>
          <w:sz w:val="28"/>
          <w:szCs w:val="28"/>
          <w:rPrChange w:id="679" w:author="張峻源" w:date="2025-09-08T16:34:00Z">
            <w:rPr>
              <w:rFonts w:ascii="標楷體" w:eastAsia="標楷體" w:hAnsi="標楷體"/>
              <w:color w:val="FF0000"/>
              <w:sz w:val="28"/>
              <w:szCs w:val="28"/>
            </w:rPr>
          </w:rPrChange>
        </w:rPr>
        <w:pPrChange w:id="680" w:author="張峻源" w:date="2025-09-08T13:30:00Z">
          <w:pPr>
            <w:pStyle w:val="Textbody"/>
            <w:spacing w:line="600" w:lineRule="exact"/>
            <w:ind w:left="1988"/>
          </w:pPr>
        </w:pPrChange>
      </w:pPr>
      <w:r w:rsidRPr="009A617C">
        <w:rPr>
          <w:rFonts w:ascii="標楷體" w:eastAsia="標楷體" w:hAnsi="標楷體" w:hint="eastAsia"/>
          <w:sz w:val="28"/>
          <w:szCs w:val="28"/>
          <w:rPrChange w:id="681" w:author="張峻源" w:date="2025-09-08T16:34:00Z">
            <w:rPr>
              <w:rFonts w:ascii="標楷體" w:eastAsia="標楷體" w:hAnsi="標楷體" w:hint="eastAsia"/>
              <w:color w:val="FF0000"/>
              <w:sz w:val="28"/>
              <w:szCs w:val="28"/>
            </w:rPr>
          </w:rPrChange>
        </w:rPr>
        <w:t>補繳或經甲方同意後，由履約保證金扣除。</w:t>
      </w:r>
    </w:p>
    <w:p w14:paraId="0D26C879" w14:textId="77777777" w:rsidR="00D33232" w:rsidRPr="009A617C" w:rsidRDefault="008712FC">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w:t>
      </w:r>
      <w:r w:rsidR="004A0B3E" w:rsidRPr="009A617C">
        <w:rPr>
          <w:rFonts w:ascii="標楷體" w:eastAsia="標楷體" w:hAnsi="標楷體" w:hint="eastAsia"/>
          <w:sz w:val="28"/>
          <w:szCs w:val="28"/>
        </w:rPr>
        <w:t>不動產</w:t>
      </w:r>
      <w:r w:rsidRPr="009A617C">
        <w:rPr>
          <w:rFonts w:ascii="標楷體" w:eastAsia="標楷體" w:hAnsi="標楷體"/>
          <w:sz w:val="28"/>
          <w:szCs w:val="28"/>
        </w:rPr>
        <w:t>面積更正</w:t>
      </w:r>
    </w:p>
    <w:p w14:paraId="23E5744B" w14:textId="32C7A5A6" w:rsidR="00271521" w:rsidRPr="009A617C" w:rsidDel="007927AD" w:rsidRDefault="007927AD">
      <w:pPr>
        <w:pStyle w:val="Textbody"/>
        <w:spacing w:line="600" w:lineRule="exact"/>
        <w:ind w:leftChars="473" w:left="1701" w:hangingChars="202" w:hanging="566"/>
        <w:rPr>
          <w:del w:id="682" w:author="蔡芳媚" w:date="2025-09-04T15:19:00Z"/>
          <w:rFonts w:ascii="標楷體" w:eastAsia="標楷體" w:hAnsi="標楷體"/>
          <w:sz w:val="28"/>
          <w:szCs w:val="28"/>
        </w:rPr>
        <w:pPrChange w:id="683" w:author="蔡芳媚" w:date="2025-09-04T15:19:00Z">
          <w:pPr>
            <w:pStyle w:val="Textbody"/>
            <w:spacing w:line="600" w:lineRule="exact"/>
            <w:ind w:left="1418"/>
          </w:pPr>
        </w:pPrChange>
      </w:pPr>
      <w:ins w:id="684" w:author="蔡芳媚" w:date="2025-09-04T15:18:00Z">
        <w:r w:rsidRPr="009A617C">
          <w:rPr>
            <w:rFonts w:ascii="標楷體" w:eastAsia="標楷體" w:hAnsi="標楷體" w:hint="eastAsia"/>
            <w:sz w:val="28"/>
            <w:szCs w:val="28"/>
          </w:rPr>
          <w:t>一、</w:t>
        </w:r>
      </w:ins>
      <w:r w:rsidR="008712FC" w:rsidRPr="009A617C">
        <w:rPr>
          <w:rFonts w:ascii="標楷體" w:eastAsia="標楷體" w:hAnsi="標楷體"/>
          <w:sz w:val="28"/>
          <w:szCs w:val="28"/>
        </w:rPr>
        <w:t>本契約所定</w:t>
      </w:r>
      <w:r w:rsidR="004A0B3E" w:rsidRPr="009A617C">
        <w:rPr>
          <w:rFonts w:ascii="標楷體" w:eastAsia="標楷體" w:hAnsi="標楷體" w:hint="eastAsia"/>
          <w:sz w:val="28"/>
          <w:szCs w:val="28"/>
        </w:rPr>
        <w:t>不動產</w:t>
      </w:r>
      <w:r w:rsidR="008712FC" w:rsidRPr="009A617C">
        <w:rPr>
          <w:rFonts w:ascii="標楷體" w:eastAsia="標楷體" w:hAnsi="標楷體"/>
          <w:sz w:val="28"/>
          <w:szCs w:val="28"/>
        </w:rPr>
        <w:t>嗣後如因辦理分割、地籍重劃、</w:t>
      </w:r>
      <w:r w:rsidR="004A0B3E" w:rsidRPr="009A617C">
        <w:rPr>
          <w:rFonts w:ascii="標楷體" w:eastAsia="標楷體" w:hAnsi="標楷體" w:hint="eastAsia"/>
          <w:sz w:val="28"/>
          <w:szCs w:val="28"/>
        </w:rPr>
        <w:t>不動產</w:t>
      </w:r>
      <w:r w:rsidR="008712FC" w:rsidRPr="009A617C">
        <w:rPr>
          <w:rFonts w:ascii="標楷體" w:eastAsia="標楷體" w:hAnsi="標楷體"/>
          <w:sz w:val="28"/>
          <w:szCs w:val="28"/>
        </w:rPr>
        <w:t>重測或其他原因致登記面積有增減時，雙方同意按登記面積更正，依登記面積比例調整並找補租金。</w:t>
      </w:r>
    </w:p>
    <w:p w14:paraId="302A8E73" w14:textId="77777777" w:rsidR="007927AD" w:rsidRPr="009A617C" w:rsidRDefault="007927AD">
      <w:pPr>
        <w:pStyle w:val="Textbody"/>
        <w:spacing w:line="600" w:lineRule="exact"/>
        <w:ind w:leftChars="473" w:left="1701" w:hangingChars="202" w:hanging="566"/>
        <w:rPr>
          <w:ins w:id="685" w:author="蔡芳媚" w:date="2025-09-04T15:19:00Z"/>
          <w:rFonts w:ascii="標楷體" w:eastAsia="標楷體" w:hAnsi="標楷體"/>
          <w:sz w:val="28"/>
          <w:szCs w:val="28"/>
        </w:rPr>
        <w:pPrChange w:id="686" w:author="蔡芳媚" w:date="2025-09-04T15:19:00Z">
          <w:pPr>
            <w:pStyle w:val="Textbody"/>
            <w:spacing w:line="600" w:lineRule="exact"/>
            <w:ind w:left="1843"/>
          </w:pPr>
        </w:pPrChange>
      </w:pPr>
    </w:p>
    <w:p w14:paraId="34AB2CC6" w14:textId="366C91CE" w:rsidR="00D33232" w:rsidRPr="009A617C" w:rsidDel="007927AD" w:rsidRDefault="007927AD">
      <w:pPr>
        <w:pStyle w:val="Textbody"/>
        <w:spacing w:line="600" w:lineRule="exact"/>
        <w:ind w:leftChars="473" w:left="1701" w:hangingChars="202" w:hanging="566"/>
        <w:rPr>
          <w:del w:id="687" w:author="蔡芳媚" w:date="2025-09-04T15:19:00Z"/>
          <w:rFonts w:ascii="標楷體" w:eastAsia="標楷體" w:hAnsi="標楷體"/>
          <w:sz w:val="28"/>
          <w:szCs w:val="28"/>
        </w:rPr>
        <w:pPrChange w:id="688" w:author="蔡芳媚" w:date="2025-09-04T15:19:00Z">
          <w:pPr>
            <w:pStyle w:val="Textbody"/>
            <w:spacing w:line="600" w:lineRule="exact"/>
            <w:ind w:left="1418"/>
          </w:pPr>
        </w:pPrChange>
      </w:pPr>
      <w:ins w:id="689" w:author="蔡芳媚" w:date="2025-09-04T15:19:00Z">
        <w:r w:rsidRPr="009A617C">
          <w:rPr>
            <w:rFonts w:ascii="標楷體" w:eastAsia="標楷體" w:hAnsi="標楷體" w:hint="eastAsia"/>
            <w:sz w:val="28"/>
            <w:szCs w:val="28"/>
          </w:rPr>
          <w:t>二、</w:t>
        </w:r>
      </w:ins>
      <w:r w:rsidR="008712FC" w:rsidRPr="009A617C">
        <w:rPr>
          <w:rFonts w:ascii="標楷體" w:eastAsia="標楷體" w:hAnsi="標楷體"/>
          <w:sz w:val="28"/>
          <w:szCs w:val="28"/>
        </w:rPr>
        <w:t>前</w:t>
      </w:r>
      <w:del w:id="690" w:author="蔡芳媚" w:date="2025-09-04T15:19:00Z">
        <w:r w:rsidR="008712FC" w:rsidRPr="009A617C" w:rsidDel="007927AD">
          <w:rPr>
            <w:rFonts w:ascii="標楷體" w:eastAsia="標楷體" w:hAnsi="標楷體" w:hint="eastAsia"/>
            <w:sz w:val="28"/>
            <w:szCs w:val="28"/>
          </w:rPr>
          <w:delText>項</w:delText>
        </w:r>
      </w:del>
      <w:ins w:id="691" w:author="蔡芳媚" w:date="2025-09-04T15:19:00Z">
        <w:r w:rsidRPr="009A617C">
          <w:rPr>
            <w:rFonts w:ascii="標楷體" w:eastAsia="標楷體" w:hAnsi="標楷體" w:hint="eastAsia"/>
            <w:sz w:val="28"/>
            <w:szCs w:val="28"/>
          </w:rPr>
          <w:t>款</w:t>
        </w:r>
      </w:ins>
      <w:r w:rsidR="008712FC" w:rsidRPr="009A617C">
        <w:rPr>
          <w:rFonts w:ascii="標楷體" w:eastAsia="標楷體" w:hAnsi="標楷體"/>
          <w:sz w:val="28"/>
          <w:szCs w:val="28"/>
        </w:rPr>
        <w:t>情形，如致存餘面積</w:t>
      </w:r>
      <w:r w:rsidR="00AE3377" w:rsidRPr="009A617C">
        <w:rPr>
          <w:rFonts w:ascii="標楷體" w:eastAsia="標楷體" w:hAnsi="標楷體" w:hint="eastAsia"/>
          <w:sz w:val="28"/>
          <w:szCs w:val="28"/>
        </w:rPr>
        <w:t>未</w:t>
      </w:r>
      <w:r w:rsidR="008712FC" w:rsidRPr="009A617C">
        <w:rPr>
          <w:rFonts w:ascii="標楷體" w:eastAsia="標楷體" w:hAnsi="標楷體"/>
          <w:sz w:val="28"/>
          <w:szCs w:val="28"/>
        </w:rPr>
        <w:t>達第</w:t>
      </w:r>
      <w:ins w:id="692" w:author="蔡芳媚" w:date="2025-09-08T11:19:00Z">
        <w:del w:id="693" w:author="張峻源" w:date="2025-09-08T13:55:00Z">
          <w:r w:rsidR="006B628B" w:rsidRPr="009A617C" w:rsidDel="00D2687B">
            <w:rPr>
              <w:rFonts w:ascii="標楷體" w:eastAsia="標楷體" w:hAnsi="標楷體"/>
              <w:strike/>
              <w:sz w:val="28"/>
              <w:szCs w:val="28"/>
              <w:rPrChange w:id="694" w:author="張峻源" w:date="2025-09-08T16:34:00Z">
                <w:rPr>
                  <w:rFonts w:ascii="標楷體" w:eastAsia="標楷體" w:hAnsi="標楷體"/>
                  <w:strike/>
                  <w:color w:val="00B050"/>
                  <w:sz w:val="28"/>
                  <w:szCs w:val="28"/>
                </w:rPr>
              </w:rPrChange>
            </w:rPr>
            <w:delText>二</w:delText>
          </w:r>
        </w:del>
        <w:r w:rsidR="006B628B" w:rsidRPr="009A617C">
          <w:rPr>
            <w:rFonts w:ascii="標楷體" w:eastAsia="標楷體" w:hAnsi="標楷體" w:hint="eastAsia"/>
            <w:sz w:val="28"/>
            <w:szCs w:val="28"/>
            <w:rPrChange w:id="695" w:author="張峻源" w:date="2025-09-08T16:34:00Z">
              <w:rPr>
                <w:rFonts w:ascii="標楷體" w:eastAsia="標楷體" w:hAnsi="標楷體" w:hint="eastAsia"/>
                <w:color w:val="00B050"/>
                <w:sz w:val="28"/>
                <w:szCs w:val="28"/>
              </w:rPr>
            </w:rPrChange>
          </w:rPr>
          <w:t>四</w:t>
        </w:r>
      </w:ins>
      <w:del w:id="696" w:author="蔡芳媚" w:date="2025-09-08T11:19:00Z">
        <w:r w:rsidR="008712FC" w:rsidRPr="009A617C" w:rsidDel="006B628B">
          <w:rPr>
            <w:rFonts w:ascii="標楷體" w:eastAsia="標楷體" w:hAnsi="標楷體"/>
            <w:sz w:val="28"/>
            <w:szCs w:val="28"/>
          </w:rPr>
          <w:delText>二</w:delText>
        </w:r>
      </w:del>
      <w:r w:rsidR="008712FC" w:rsidRPr="009A617C">
        <w:rPr>
          <w:rFonts w:ascii="標楷體" w:eastAsia="標楷體" w:hAnsi="標楷體"/>
          <w:sz w:val="28"/>
          <w:szCs w:val="28"/>
        </w:rPr>
        <w:t>條所定租賃目的及用途者，雙方均得終止契約。</w:t>
      </w:r>
    </w:p>
    <w:p w14:paraId="7D4266AB" w14:textId="261355D8" w:rsidR="007927AD" w:rsidRPr="009A617C" w:rsidRDefault="007927AD">
      <w:pPr>
        <w:pStyle w:val="Textbody"/>
        <w:spacing w:line="600" w:lineRule="exact"/>
        <w:ind w:leftChars="473" w:left="1701" w:hangingChars="202" w:hanging="566"/>
        <w:rPr>
          <w:ins w:id="697" w:author="蔡芳媚" w:date="2025-09-04T15:19:00Z"/>
          <w:rFonts w:ascii="標楷體" w:eastAsia="標楷體" w:hAnsi="標楷體"/>
          <w:sz w:val="28"/>
          <w:szCs w:val="28"/>
        </w:rPr>
        <w:pPrChange w:id="698" w:author="蔡芳媚" w:date="2025-09-04T15:19:00Z">
          <w:pPr>
            <w:pStyle w:val="Textbody"/>
            <w:spacing w:line="600" w:lineRule="exact"/>
            <w:ind w:left="1418"/>
          </w:pPr>
        </w:pPrChange>
      </w:pPr>
    </w:p>
    <w:p w14:paraId="25E1855E" w14:textId="0FF79A06" w:rsidR="00D33232" w:rsidRPr="009A617C" w:rsidRDefault="007927AD">
      <w:pPr>
        <w:pStyle w:val="Textbody"/>
        <w:spacing w:line="600" w:lineRule="exact"/>
        <w:ind w:leftChars="473" w:left="1701" w:hangingChars="202" w:hanging="566"/>
        <w:rPr>
          <w:rFonts w:ascii="標楷體" w:eastAsia="標楷體" w:hAnsi="標楷體"/>
          <w:sz w:val="28"/>
          <w:szCs w:val="28"/>
        </w:rPr>
        <w:pPrChange w:id="699" w:author="蔡芳媚" w:date="2025-09-04T15:19:00Z">
          <w:pPr>
            <w:pStyle w:val="Textbody"/>
            <w:spacing w:line="600" w:lineRule="exact"/>
            <w:ind w:left="1418"/>
          </w:pPr>
        </w:pPrChange>
      </w:pPr>
      <w:ins w:id="700" w:author="蔡芳媚" w:date="2025-09-04T15:19:00Z">
        <w:r w:rsidRPr="009A617C">
          <w:rPr>
            <w:rFonts w:ascii="標楷體" w:eastAsia="標楷體" w:hAnsi="標楷體" w:hint="eastAsia"/>
            <w:sz w:val="28"/>
            <w:szCs w:val="28"/>
          </w:rPr>
          <w:t>三、</w:t>
        </w:r>
      </w:ins>
      <w:r w:rsidR="008712FC" w:rsidRPr="009A617C">
        <w:rPr>
          <w:rFonts w:ascii="標楷體" w:eastAsia="標楷體" w:hAnsi="標楷體"/>
          <w:sz w:val="28"/>
          <w:szCs w:val="28"/>
        </w:rPr>
        <w:t>本契約所定</w:t>
      </w:r>
      <w:r w:rsidR="000B71A9" w:rsidRPr="009A617C">
        <w:rPr>
          <w:rFonts w:ascii="標楷體" w:eastAsia="標楷體" w:hAnsi="標楷體" w:hint="eastAsia"/>
          <w:sz w:val="28"/>
          <w:szCs w:val="28"/>
        </w:rPr>
        <w:t>不動產</w:t>
      </w:r>
      <w:r w:rsidR="008712FC" w:rsidRPr="009A617C">
        <w:rPr>
          <w:rFonts w:ascii="標楷體" w:eastAsia="標楷體" w:hAnsi="標楷體"/>
          <w:sz w:val="28"/>
          <w:szCs w:val="28"/>
        </w:rPr>
        <w:t>界址發生糾紛時，應依照地政機關鑑界結果辦理，在鑑界前，仍以本契約第一條為準。</w:t>
      </w:r>
    </w:p>
    <w:p w14:paraId="57C62E08" w14:textId="5180CD82" w:rsidR="00DC5FFB" w:rsidRPr="009A617C" w:rsidRDefault="00DC5FFB" w:rsidP="00DC5FFB">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w:t>
      </w:r>
      <w:r w:rsidRPr="009A617C">
        <w:rPr>
          <w:rFonts w:ascii="標楷體" w:eastAsia="標楷體" w:hAnsi="標楷體" w:hint="eastAsia"/>
          <w:sz w:val="28"/>
          <w:szCs w:val="28"/>
        </w:rPr>
        <w:t>設備維護與管理</w:t>
      </w:r>
    </w:p>
    <w:p w14:paraId="68E0BC4D" w14:textId="56844120" w:rsidR="00DC5FFB" w:rsidRPr="009A617C" w:rsidDel="004510AD" w:rsidRDefault="004510AD">
      <w:pPr>
        <w:pStyle w:val="Textbody"/>
        <w:spacing w:line="600" w:lineRule="exact"/>
        <w:ind w:leftChars="-59" w:left="1700" w:hangingChars="658" w:hanging="1842"/>
        <w:rPr>
          <w:del w:id="701" w:author="蔡芳媚" w:date="2025-09-04T15:23:00Z"/>
          <w:rFonts w:ascii="標楷體" w:hAnsi="標楷體"/>
          <w:sz w:val="28"/>
          <w:szCs w:val="28"/>
        </w:rPr>
        <w:pPrChange w:id="702" w:author="蔡芳媚" w:date="2025-09-04T15:23:00Z">
          <w:pPr>
            <w:pStyle w:val="Textbody"/>
            <w:spacing w:line="600" w:lineRule="exact"/>
            <w:ind w:left="1418"/>
          </w:pPr>
        </w:pPrChange>
      </w:pPr>
      <w:ins w:id="703" w:author="蔡芳媚" w:date="2025-09-04T15:23:00Z">
        <w:r w:rsidRPr="009A617C">
          <w:rPr>
            <w:rFonts w:ascii="標楷體" w:eastAsia="標楷體" w:hAnsi="標楷體"/>
            <w:sz w:val="28"/>
            <w:szCs w:val="28"/>
          </w:rPr>
          <w:t xml:space="preserve">         一、</w:t>
        </w:r>
      </w:ins>
      <w:r w:rsidR="00DC5FFB" w:rsidRPr="009A617C">
        <w:rPr>
          <w:rFonts w:ascii="標楷體" w:eastAsia="標楷體" w:hAnsi="標楷體" w:hint="eastAsia"/>
          <w:sz w:val="28"/>
          <w:szCs w:val="28"/>
        </w:rPr>
        <w:t>設備</w:t>
      </w:r>
      <w:del w:id="704" w:author="蔡芳媚" w:date="2025-09-04T15:26:00Z">
        <w:r w:rsidR="00DC5FFB" w:rsidRPr="009A617C" w:rsidDel="004510AD">
          <w:rPr>
            <w:rFonts w:ascii="標楷體" w:eastAsia="標楷體" w:hAnsi="標楷體" w:hint="eastAsia"/>
            <w:sz w:val="28"/>
            <w:szCs w:val="28"/>
          </w:rPr>
          <w:delText>均依既有現況</w:delText>
        </w:r>
      </w:del>
      <w:r w:rsidR="00DC5FFB" w:rsidRPr="009A617C">
        <w:rPr>
          <w:rFonts w:ascii="標楷體" w:eastAsia="標楷體" w:hAnsi="標楷體" w:hint="eastAsia"/>
          <w:sz w:val="28"/>
          <w:szCs w:val="28"/>
        </w:rPr>
        <w:t>點交</w:t>
      </w:r>
      <w:del w:id="705" w:author="蔡芳媚" w:date="2025-09-04T15:26:00Z">
        <w:r w:rsidR="00DC5FFB" w:rsidRPr="009A617C" w:rsidDel="004510AD">
          <w:rPr>
            <w:rFonts w:ascii="標楷體" w:eastAsia="標楷體" w:hAnsi="標楷體" w:hint="eastAsia"/>
            <w:sz w:val="28"/>
            <w:szCs w:val="28"/>
          </w:rPr>
          <w:delText>，</w:delText>
        </w:r>
      </w:del>
      <w:ins w:id="706" w:author="蔡芳媚" w:date="2025-09-04T15:26:00Z">
        <w:r w:rsidRPr="009A617C">
          <w:rPr>
            <w:rFonts w:ascii="標楷體" w:eastAsia="標楷體" w:hAnsi="標楷體" w:hint="eastAsia"/>
            <w:sz w:val="28"/>
            <w:szCs w:val="28"/>
          </w:rPr>
          <w:t>：</w:t>
        </w:r>
      </w:ins>
      <w:r w:rsidR="00DC5FFB" w:rsidRPr="009A617C">
        <w:rPr>
          <w:rFonts w:ascii="標楷體" w:eastAsia="標楷體" w:hAnsi="標楷體" w:hint="eastAsia"/>
          <w:sz w:val="28"/>
          <w:szCs w:val="28"/>
        </w:rPr>
        <w:t>由甲方偕同乙方於進駐前共同會勘點收，乙方應負善良管</w:t>
      </w:r>
      <w:r w:rsidR="00DC5FFB" w:rsidRPr="009A617C">
        <w:rPr>
          <w:rFonts w:ascii="標楷體" w:eastAsia="標楷體" w:hAnsi="標楷體" w:hint="eastAsia"/>
          <w:sz w:val="28"/>
          <w:szCs w:val="28"/>
        </w:rPr>
        <w:lastRenderedPageBreak/>
        <w:t>理人責任，</w:t>
      </w:r>
      <w:del w:id="707" w:author="蔡芳媚" w:date="2025-09-04T15:19:00Z">
        <w:r w:rsidR="00DC5FFB" w:rsidRPr="009A617C" w:rsidDel="007927AD">
          <w:rPr>
            <w:rFonts w:ascii="標楷體" w:eastAsia="標楷體" w:hAnsi="標楷體" w:hint="eastAsia"/>
            <w:sz w:val="28"/>
            <w:szCs w:val="28"/>
          </w:rPr>
          <w:delText>並</w:delText>
        </w:r>
      </w:del>
      <w:r w:rsidR="00DC5FFB" w:rsidRPr="009A617C">
        <w:rPr>
          <w:rFonts w:ascii="標楷體" w:eastAsia="標楷體" w:hAnsi="標楷體" w:hint="eastAsia"/>
          <w:sz w:val="28"/>
          <w:szCs w:val="28"/>
        </w:rPr>
        <w:t>妥為保管使用，</w:t>
      </w:r>
      <w:ins w:id="708" w:author="蔡芳媚" w:date="2025-09-04T15:20:00Z">
        <w:r w:rsidR="007927AD" w:rsidRPr="009A617C">
          <w:rPr>
            <w:rFonts w:ascii="標楷體" w:eastAsia="標楷體" w:hAnsi="標楷體" w:hint="eastAsia"/>
            <w:sz w:val="28"/>
            <w:szCs w:val="28"/>
          </w:rPr>
          <w:t>於</w:t>
        </w:r>
      </w:ins>
      <w:r w:rsidR="00DC5FFB" w:rsidRPr="009A617C">
        <w:rPr>
          <w:rFonts w:ascii="標楷體" w:eastAsia="標楷體" w:hAnsi="標楷體" w:hint="eastAsia"/>
          <w:sz w:val="28"/>
          <w:szCs w:val="28"/>
        </w:rPr>
        <w:t>本契約期滿或終止、解除契約時，乙方應如數點交返還。設備如有不足或需汰換時，由乙方依其需求自行購置，並負責保養修繕，於合約結束後自行搬離，不得要求甲方收購</w:t>
      </w:r>
      <w:ins w:id="709" w:author="蔡芳媚" w:date="2025-09-04T15:23:00Z">
        <w:r w:rsidRPr="009A617C">
          <w:rPr>
            <w:rFonts w:ascii="標楷體" w:eastAsia="標楷體" w:hAnsi="標楷體" w:hint="eastAsia"/>
            <w:sz w:val="28"/>
            <w:szCs w:val="28"/>
          </w:rPr>
          <w:t>；</w:t>
        </w:r>
      </w:ins>
      <w:del w:id="710" w:author="蔡芳媚" w:date="2025-09-04T15:23:00Z">
        <w:r w:rsidR="00EB1E4E" w:rsidRPr="009A617C" w:rsidDel="004510AD">
          <w:rPr>
            <w:rFonts w:ascii="標楷體" w:eastAsia="標楷體" w:hAnsi="標楷體" w:hint="eastAsia"/>
            <w:sz w:val="28"/>
            <w:szCs w:val="28"/>
          </w:rPr>
          <w:delText>：</w:delText>
        </w:r>
      </w:del>
    </w:p>
    <w:p w14:paraId="4806B834" w14:textId="188DB4D9" w:rsidR="009327E7" w:rsidRPr="009A617C" w:rsidDel="004510AD" w:rsidRDefault="009327E7">
      <w:pPr>
        <w:pStyle w:val="Textbody"/>
        <w:spacing w:line="600" w:lineRule="exact"/>
        <w:ind w:leftChars="-59" w:left="1700" w:hangingChars="658" w:hanging="1842"/>
        <w:rPr>
          <w:del w:id="711" w:author="蔡芳媚" w:date="2025-09-04T15:23:00Z"/>
          <w:rFonts w:ascii="標楷體" w:eastAsia="標楷體" w:hAnsi="標楷體"/>
          <w:sz w:val="28"/>
          <w:szCs w:val="28"/>
        </w:rPr>
        <w:pPrChange w:id="712" w:author="蔡芳媚" w:date="2025-09-04T15:23:00Z">
          <w:pPr>
            <w:pStyle w:val="Textbody"/>
            <w:numPr>
              <w:numId w:val="130"/>
            </w:numPr>
            <w:spacing w:line="600" w:lineRule="exact"/>
            <w:ind w:left="2062" w:hanging="502"/>
          </w:pPr>
        </w:pPrChange>
      </w:pPr>
      <w:r w:rsidRPr="009A617C">
        <w:rPr>
          <w:rFonts w:ascii="標楷體" w:eastAsia="標楷體" w:hAnsi="標楷體" w:hint="eastAsia"/>
          <w:sz w:val="28"/>
          <w:szCs w:val="28"/>
        </w:rPr>
        <w:t>乙方如需改變或增添定著設備，應徵得甲方書面同意，始得為之</w:t>
      </w:r>
      <w:del w:id="713" w:author="蔡芳媚" w:date="2025-09-04T15:23:00Z">
        <w:r w:rsidRPr="009A617C" w:rsidDel="004510AD">
          <w:rPr>
            <w:rFonts w:ascii="標楷體" w:eastAsia="標楷體" w:hAnsi="標楷體" w:hint="eastAsia"/>
            <w:sz w:val="28"/>
            <w:szCs w:val="28"/>
          </w:rPr>
          <w:delText>。</w:delText>
        </w:r>
      </w:del>
    </w:p>
    <w:p w14:paraId="44D56DE5" w14:textId="3CDA3178" w:rsidR="009327E7" w:rsidRPr="009A617C" w:rsidRDefault="004510AD">
      <w:pPr>
        <w:pStyle w:val="Textbody"/>
        <w:spacing w:line="600" w:lineRule="exact"/>
        <w:ind w:leftChars="-59" w:left="1700" w:hangingChars="658" w:hanging="1842"/>
        <w:rPr>
          <w:ins w:id="714" w:author="蔡芳媚" w:date="2025-09-04T15:24:00Z"/>
          <w:rFonts w:ascii="標楷體" w:eastAsia="標楷體" w:hAnsi="標楷體"/>
          <w:sz w:val="28"/>
          <w:szCs w:val="28"/>
        </w:rPr>
        <w:pPrChange w:id="715" w:author="蔡芳媚" w:date="2025-09-04T15:23:00Z">
          <w:pPr>
            <w:pStyle w:val="Textbody"/>
            <w:numPr>
              <w:numId w:val="130"/>
            </w:numPr>
            <w:spacing w:line="600" w:lineRule="exact"/>
            <w:ind w:left="2062" w:hanging="502"/>
          </w:pPr>
        </w:pPrChange>
      </w:pPr>
      <w:ins w:id="716" w:author="蔡芳媚" w:date="2025-09-04T15:23:00Z">
        <w:r w:rsidRPr="009A617C">
          <w:rPr>
            <w:rFonts w:ascii="標楷體" w:eastAsia="標楷體" w:hAnsi="標楷體" w:hint="eastAsia"/>
            <w:sz w:val="28"/>
            <w:szCs w:val="28"/>
          </w:rPr>
          <w:t>，</w:t>
        </w:r>
      </w:ins>
      <w:r w:rsidR="009327E7" w:rsidRPr="009A617C">
        <w:rPr>
          <w:rFonts w:ascii="標楷體" w:eastAsia="標楷體" w:hAnsi="標楷體" w:hint="eastAsia"/>
          <w:sz w:val="28"/>
          <w:szCs w:val="28"/>
        </w:rPr>
        <w:t>履約期間甲方得就點交乙方使用管理之設備每年實施盤點，乙方應予配合。</w:t>
      </w:r>
    </w:p>
    <w:p w14:paraId="19A890AD" w14:textId="4784125B" w:rsidR="004510AD" w:rsidRPr="009A617C" w:rsidRDefault="004510AD">
      <w:pPr>
        <w:pStyle w:val="Textbody"/>
        <w:spacing w:line="600" w:lineRule="exact"/>
        <w:ind w:leftChars="-59" w:left="1700" w:hangingChars="658" w:hanging="1842"/>
        <w:rPr>
          <w:rFonts w:ascii="標楷體" w:eastAsia="標楷體" w:hAnsi="標楷體"/>
          <w:sz w:val="28"/>
          <w:szCs w:val="28"/>
        </w:rPr>
        <w:pPrChange w:id="717" w:author="蔡芳媚" w:date="2025-09-04T15:23:00Z">
          <w:pPr>
            <w:pStyle w:val="Textbody"/>
            <w:numPr>
              <w:numId w:val="130"/>
            </w:numPr>
            <w:spacing w:line="600" w:lineRule="exact"/>
            <w:ind w:left="2062" w:hanging="502"/>
          </w:pPr>
        </w:pPrChange>
      </w:pPr>
      <w:ins w:id="718" w:author="蔡芳媚" w:date="2025-09-04T15:25:00Z">
        <w:r w:rsidRPr="009A617C">
          <w:rPr>
            <w:rFonts w:ascii="標楷體" w:eastAsia="標楷體" w:hAnsi="標楷體"/>
            <w:sz w:val="28"/>
            <w:szCs w:val="28"/>
          </w:rPr>
          <w:t xml:space="preserve">          </w:t>
        </w:r>
      </w:ins>
      <w:ins w:id="719" w:author="蔡芳媚" w:date="2025-09-04T15:24:00Z">
        <w:r w:rsidRPr="009A617C">
          <w:rPr>
            <w:rFonts w:ascii="標楷體" w:eastAsia="標楷體" w:hAnsi="標楷體" w:hint="eastAsia"/>
            <w:sz w:val="28"/>
            <w:szCs w:val="28"/>
          </w:rPr>
          <w:t>二、</w:t>
        </w:r>
      </w:ins>
      <w:ins w:id="720" w:author="蔡芳媚" w:date="2025-09-04T15:26:00Z">
        <w:r w:rsidRPr="009A617C">
          <w:rPr>
            <w:rFonts w:ascii="標楷體" w:eastAsia="標楷體" w:hAnsi="標楷體" w:hint="eastAsia"/>
            <w:sz w:val="28"/>
            <w:szCs w:val="28"/>
          </w:rPr>
          <w:t>管理責任：</w:t>
        </w:r>
      </w:ins>
    </w:p>
    <w:p w14:paraId="4AE5BD36" w14:textId="3D8A2254" w:rsidR="009327E7" w:rsidRPr="009A617C" w:rsidDel="004510AD" w:rsidRDefault="004510AD">
      <w:pPr>
        <w:pStyle w:val="Textbody"/>
        <w:spacing w:line="600" w:lineRule="exact"/>
        <w:ind w:leftChars="625" w:left="2239" w:hangingChars="264" w:hanging="739"/>
        <w:rPr>
          <w:del w:id="721" w:author="蔡芳媚" w:date="2025-09-04T15:26:00Z"/>
          <w:rFonts w:ascii="標楷體" w:eastAsia="標楷體" w:hAnsi="標楷體"/>
          <w:sz w:val="28"/>
          <w:szCs w:val="28"/>
        </w:rPr>
        <w:pPrChange w:id="722" w:author="蔡芳媚" w:date="2025-09-04T15:41:00Z">
          <w:pPr>
            <w:pStyle w:val="Textbody"/>
            <w:numPr>
              <w:numId w:val="130"/>
            </w:numPr>
            <w:spacing w:line="600" w:lineRule="exact"/>
            <w:ind w:left="2062" w:hanging="502"/>
          </w:pPr>
        </w:pPrChange>
      </w:pPr>
      <w:ins w:id="723" w:author="蔡芳媚" w:date="2025-09-04T15:26:00Z">
        <w:r w:rsidRPr="009A617C">
          <w:rPr>
            <w:rFonts w:ascii="標楷體" w:eastAsia="標楷體" w:hAnsi="標楷體"/>
            <w:sz w:val="28"/>
            <w:szCs w:val="28"/>
          </w:rPr>
          <w:t xml:space="preserve"> (一)</w:t>
        </w:r>
      </w:ins>
      <w:r w:rsidR="009327E7" w:rsidRPr="009A617C">
        <w:rPr>
          <w:rFonts w:ascii="標楷體" w:eastAsia="標楷體" w:hAnsi="標楷體" w:hint="eastAsia"/>
          <w:sz w:val="28"/>
          <w:szCs w:val="28"/>
        </w:rPr>
        <w:t>乙方應就設備規劃原狀使用，</w:t>
      </w:r>
      <w:ins w:id="724" w:author="蔡芳媚" w:date="2025-09-04T15:31:00Z">
        <w:r w:rsidR="008C1C4E" w:rsidRPr="009A617C">
          <w:rPr>
            <w:rFonts w:ascii="標楷體" w:eastAsia="標楷體" w:hAnsi="標楷體" w:hint="eastAsia"/>
            <w:sz w:val="28"/>
            <w:szCs w:val="28"/>
          </w:rPr>
          <w:t>不得擅自調整原規劃空間，</w:t>
        </w:r>
      </w:ins>
      <w:ins w:id="725" w:author="蔡芳媚" w:date="2025-09-04T15:29:00Z">
        <w:r w:rsidRPr="009A617C">
          <w:rPr>
            <w:rFonts w:ascii="標楷體" w:eastAsia="標楷體" w:hAnsi="標楷體" w:hint="eastAsia"/>
            <w:sz w:val="28"/>
            <w:szCs w:val="28"/>
          </w:rPr>
          <w:t>設備如有故障或損壞時由乙方負責修復，並負擔相關費用。</w:t>
        </w:r>
      </w:ins>
      <w:del w:id="726" w:author="蔡芳媚" w:date="2025-09-04T15:30:00Z">
        <w:r w:rsidR="009327E7" w:rsidRPr="009A617C" w:rsidDel="004510AD">
          <w:rPr>
            <w:rFonts w:ascii="標楷體" w:eastAsia="標楷體" w:hAnsi="標楷體" w:hint="eastAsia"/>
            <w:sz w:val="28"/>
            <w:szCs w:val="28"/>
          </w:rPr>
          <w:delText>不得擅自調整原規劃空間，並盡善良管理人之注意義務辦理防火防災工作。</w:delText>
        </w:r>
      </w:del>
    </w:p>
    <w:p w14:paraId="6B8385B3" w14:textId="571A1DE2" w:rsidR="004510AD" w:rsidRPr="009A617C" w:rsidRDefault="004510AD">
      <w:pPr>
        <w:pStyle w:val="Textbody"/>
        <w:spacing w:line="600" w:lineRule="exact"/>
        <w:ind w:leftChars="625" w:left="2239" w:hangingChars="264" w:hanging="739"/>
        <w:rPr>
          <w:ins w:id="727" w:author="蔡芳媚" w:date="2025-09-04T15:26:00Z"/>
          <w:rFonts w:ascii="標楷體" w:eastAsia="標楷體" w:hAnsi="標楷體"/>
          <w:sz w:val="28"/>
          <w:szCs w:val="28"/>
        </w:rPr>
        <w:pPrChange w:id="728" w:author="蔡芳媚" w:date="2025-09-04T15:41:00Z">
          <w:pPr>
            <w:pStyle w:val="Textbody"/>
            <w:numPr>
              <w:numId w:val="130"/>
            </w:numPr>
            <w:spacing w:line="600" w:lineRule="exact"/>
            <w:ind w:left="2062" w:hanging="502"/>
          </w:pPr>
        </w:pPrChange>
      </w:pPr>
    </w:p>
    <w:p w14:paraId="39DDE06D" w14:textId="77777777" w:rsidR="004510AD" w:rsidRPr="009A617C" w:rsidRDefault="004510AD">
      <w:pPr>
        <w:pStyle w:val="Textbody"/>
        <w:spacing w:line="600" w:lineRule="exact"/>
        <w:rPr>
          <w:ins w:id="729" w:author="蔡芳媚" w:date="2025-09-04T15:27:00Z"/>
          <w:rFonts w:ascii="標楷體" w:eastAsia="標楷體" w:hAnsi="標楷體"/>
          <w:sz w:val="28"/>
          <w:szCs w:val="28"/>
        </w:rPr>
        <w:pPrChange w:id="730" w:author="蔡芳媚" w:date="2025-09-04T15:26:00Z">
          <w:pPr>
            <w:pStyle w:val="Textbody"/>
            <w:numPr>
              <w:numId w:val="130"/>
            </w:numPr>
            <w:spacing w:line="600" w:lineRule="exact"/>
            <w:ind w:left="2062" w:hanging="502"/>
          </w:pPr>
        </w:pPrChange>
      </w:pPr>
      <w:ins w:id="731" w:author="蔡芳媚" w:date="2025-09-04T15:26:00Z">
        <w:r w:rsidRPr="009A617C">
          <w:rPr>
            <w:rFonts w:ascii="標楷體" w:eastAsia="標楷體" w:hAnsi="標楷體"/>
            <w:sz w:val="28"/>
            <w:szCs w:val="28"/>
          </w:rPr>
          <w:t xml:space="preserve">            </w:t>
        </w:r>
      </w:ins>
      <w:ins w:id="732" w:author="蔡芳媚" w:date="2025-09-04T15:27:00Z">
        <w:r w:rsidRPr="009A617C">
          <w:rPr>
            <w:rFonts w:ascii="標楷體" w:eastAsia="標楷體" w:hAnsi="標楷體"/>
            <w:sz w:val="28"/>
            <w:szCs w:val="28"/>
          </w:rPr>
          <w:t>(二)</w:t>
        </w:r>
      </w:ins>
      <w:r w:rsidR="009327E7" w:rsidRPr="009A617C">
        <w:rPr>
          <w:rFonts w:ascii="標楷體" w:eastAsia="標楷體" w:hAnsi="標楷體" w:hint="eastAsia"/>
          <w:sz w:val="28"/>
          <w:szCs w:val="28"/>
        </w:rPr>
        <w:t>乙方應特別注意電線設備及其他相關設備等之使用安全，如因使</w:t>
      </w:r>
    </w:p>
    <w:p w14:paraId="6A98A458" w14:textId="33C265FC" w:rsidR="009327E7" w:rsidRPr="009A617C" w:rsidDel="004510AD" w:rsidRDefault="004510AD">
      <w:pPr>
        <w:pStyle w:val="Textbody"/>
        <w:spacing w:line="600" w:lineRule="exact"/>
        <w:rPr>
          <w:del w:id="733" w:author="蔡芳媚" w:date="2025-09-04T15:27:00Z"/>
          <w:rFonts w:ascii="標楷體" w:eastAsia="標楷體" w:hAnsi="標楷體"/>
          <w:sz w:val="28"/>
          <w:szCs w:val="28"/>
        </w:rPr>
        <w:pPrChange w:id="734" w:author="蔡芳媚" w:date="2025-09-04T15:27:00Z">
          <w:pPr>
            <w:pStyle w:val="Textbody"/>
            <w:numPr>
              <w:numId w:val="130"/>
            </w:numPr>
            <w:spacing w:line="600" w:lineRule="exact"/>
            <w:ind w:left="2062" w:hanging="502"/>
          </w:pPr>
        </w:pPrChange>
      </w:pPr>
      <w:ins w:id="735" w:author="蔡芳媚" w:date="2025-09-04T15:27:00Z">
        <w:r w:rsidRPr="009A617C">
          <w:rPr>
            <w:rFonts w:ascii="標楷體" w:eastAsia="標楷體" w:hAnsi="標楷體"/>
            <w:sz w:val="28"/>
            <w:szCs w:val="28"/>
          </w:rPr>
          <w:t xml:space="preserve">                </w:t>
        </w:r>
      </w:ins>
      <w:r w:rsidR="009327E7" w:rsidRPr="009A617C">
        <w:rPr>
          <w:rFonts w:ascii="標楷體" w:eastAsia="標楷體" w:hAnsi="標楷體" w:hint="eastAsia"/>
          <w:sz w:val="28"/>
          <w:szCs w:val="28"/>
        </w:rPr>
        <w:t>用不當致生意外，除應負責修復外，概由乙方負一切法律責任。</w:t>
      </w:r>
    </w:p>
    <w:p w14:paraId="43CF51D5" w14:textId="77777777" w:rsidR="004510AD" w:rsidRPr="009A617C" w:rsidRDefault="004510AD">
      <w:pPr>
        <w:pStyle w:val="Textbody"/>
        <w:spacing w:line="600" w:lineRule="exact"/>
        <w:rPr>
          <w:ins w:id="736" w:author="蔡芳媚" w:date="2025-09-04T15:27:00Z"/>
          <w:rFonts w:ascii="標楷體" w:eastAsia="標楷體" w:hAnsi="標楷體"/>
          <w:sz w:val="28"/>
          <w:szCs w:val="28"/>
        </w:rPr>
        <w:pPrChange w:id="737" w:author="蔡芳媚" w:date="2025-09-04T15:26:00Z">
          <w:pPr>
            <w:pStyle w:val="Textbody"/>
            <w:numPr>
              <w:numId w:val="130"/>
            </w:numPr>
            <w:spacing w:line="600" w:lineRule="exact"/>
            <w:ind w:left="2062" w:hanging="502"/>
          </w:pPr>
        </w:pPrChange>
      </w:pPr>
    </w:p>
    <w:p w14:paraId="7CE5BB1A" w14:textId="1D2E83F0" w:rsidR="009327E7" w:rsidRPr="009A617C" w:rsidDel="004510AD" w:rsidRDefault="004510AD">
      <w:pPr>
        <w:pStyle w:val="Textbody"/>
        <w:spacing w:line="600" w:lineRule="exact"/>
        <w:ind w:leftChars="683" w:left="2196" w:hangingChars="199" w:hanging="557"/>
        <w:rPr>
          <w:del w:id="738" w:author="蔡芳媚" w:date="2025-09-04T15:27:00Z"/>
          <w:rFonts w:ascii="標楷體" w:eastAsia="標楷體" w:hAnsi="標楷體"/>
          <w:sz w:val="28"/>
          <w:szCs w:val="28"/>
        </w:rPr>
        <w:pPrChange w:id="739" w:author="蔡芳媚" w:date="2025-09-04T15:27:00Z">
          <w:pPr>
            <w:pStyle w:val="Textbody"/>
            <w:numPr>
              <w:numId w:val="130"/>
            </w:numPr>
            <w:spacing w:line="600" w:lineRule="exact"/>
            <w:ind w:left="2062" w:hanging="480"/>
          </w:pPr>
        </w:pPrChange>
      </w:pPr>
      <w:ins w:id="740" w:author="蔡芳媚" w:date="2025-09-04T15:27:00Z">
        <w:r w:rsidRPr="009A617C">
          <w:rPr>
            <w:rFonts w:ascii="標楷體" w:eastAsia="標楷體" w:hAnsi="標楷體"/>
            <w:sz w:val="28"/>
            <w:szCs w:val="28"/>
          </w:rPr>
          <w:t>(三)</w:t>
        </w:r>
      </w:ins>
      <w:r w:rsidR="009327E7" w:rsidRPr="009A617C">
        <w:rPr>
          <w:rFonts w:ascii="標楷體" w:eastAsia="標楷體" w:hAnsi="標楷體"/>
          <w:sz w:val="28"/>
          <w:szCs w:val="28"/>
        </w:rPr>
        <w:t>乙方於租賃期間，應配合甲方</w:t>
      </w:r>
      <w:r w:rsidR="009327E7" w:rsidRPr="009A617C">
        <w:rPr>
          <w:rFonts w:ascii="標楷體" w:eastAsia="標楷體" w:hAnsi="標楷體" w:hint="eastAsia"/>
          <w:sz w:val="28"/>
          <w:szCs w:val="28"/>
        </w:rPr>
        <w:t>公務</w:t>
      </w:r>
      <w:r w:rsidR="009327E7" w:rsidRPr="009A617C">
        <w:rPr>
          <w:rFonts w:ascii="標楷體" w:eastAsia="標楷體" w:hAnsi="標楷體"/>
          <w:sz w:val="28"/>
          <w:szCs w:val="28"/>
        </w:rPr>
        <w:t>安排，並以甲方之設備使用或測試需求為優先，不得</w:t>
      </w:r>
      <w:r w:rsidR="009327E7" w:rsidRPr="009A617C">
        <w:rPr>
          <w:rFonts w:ascii="標楷體" w:eastAsia="標楷體" w:hAnsi="標楷體" w:hint="eastAsia"/>
          <w:sz w:val="28"/>
          <w:szCs w:val="28"/>
        </w:rPr>
        <w:t>拒絕</w:t>
      </w:r>
      <w:r w:rsidR="009327E7" w:rsidRPr="009A617C">
        <w:rPr>
          <w:rFonts w:ascii="標楷體" w:eastAsia="標楷體" w:hAnsi="標楷體"/>
          <w:sz w:val="28"/>
          <w:szCs w:val="28"/>
        </w:rPr>
        <w:t>或</w:t>
      </w:r>
      <w:r w:rsidR="009327E7" w:rsidRPr="009A617C">
        <w:rPr>
          <w:rFonts w:ascii="標楷體" w:eastAsia="標楷體" w:hAnsi="標楷體" w:hint="eastAsia"/>
          <w:sz w:val="28"/>
          <w:szCs w:val="28"/>
        </w:rPr>
        <w:t>拖延</w:t>
      </w:r>
      <w:r w:rsidR="009327E7" w:rsidRPr="009A617C">
        <w:rPr>
          <w:rFonts w:ascii="標楷體" w:eastAsia="標楷體" w:hAnsi="標楷體"/>
          <w:sz w:val="28"/>
          <w:szCs w:val="28"/>
        </w:rPr>
        <w:t>。</w:t>
      </w:r>
    </w:p>
    <w:p w14:paraId="1C885DEA" w14:textId="77777777" w:rsidR="004510AD" w:rsidRPr="009A617C" w:rsidRDefault="004510AD">
      <w:pPr>
        <w:pStyle w:val="Textbody"/>
        <w:spacing w:line="600" w:lineRule="exact"/>
        <w:ind w:leftChars="683" w:left="2196" w:hangingChars="199" w:hanging="557"/>
        <w:rPr>
          <w:ins w:id="741" w:author="蔡芳媚" w:date="2025-09-04T15:27:00Z"/>
          <w:rFonts w:ascii="標楷體" w:eastAsia="標楷體" w:hAnsi="標楷體"/>
          <w:sz w:val="28"/>
          <w:szCs w:val="28"/>
        </w:rPr>
        <w:pPrChange w:id="742" w:author="蔡芳媚" w:date="2025-09-04T15:27:00Z">
          <w:pPr>
            <w:pStyle w:val="Textbody"/>
            <w:numPr>
              <w:numId w:val="130"/>
            </w:numPr>
            <w:spacing w:line="600" w:lineRule="exact"/>
            <w:ind w:left="2062" w:hanging="502"/>
          </w:pPr>
        </w:pPrChange>
      </w:pPr>
    </w:p>
    <w:p w14:paraId="6D21B51D" w14:textId="0B11AD1D" w:rsidR="00C575E0" w:rsidRPr="009A617C" w:rsidRDefault="004510AD">
      <w:pPr>
        <w:pStyle w:val="Textbody"/>
        <w:spacing w:line="600" w:lineRule="exact"/>
        <w:ind w:leftChars="683" w:left="2196" w:hangingChars="199" w:hanging="557"/>
        <w:rPr>
          <w:ins w:id="743" w:author="蔡芳媚" w:date="2025-09-04T15:31:00Z"/>
          <w:rFonts w:ascii="標楷體" w:eastAsia="標楷體" w:hAnsi="標楷體"/>
          <w:sz w:val="28"/>
          <w:szCs w:val="28"/>
        </w:rPr>
        <w:pPrChange w:id="744" w:author="蔡芳媚" w:date="2025-09-04T15:27:00Z">
          <w:pPr>
            <w:pStyle w:val="Textbody"/>
            <w:numPr>
              <w:numId w:val="130"/>
            </w:numPr>
            <w:spacing w:line="600" w:lineRule="exact"/>
            <w:ind w:left="2062" w:hanging="480"/>
          </w:pPr>
        </w:pPrChange>
      </w:pPr>
      <w:ins w:id="745" w:author="蔡芳媚" w:date="2025-09-04T15:27:00Z">
        <w:r w:rsidRPr="009A617C">
          <w:rPr>
            <w:rFonts w:ascii="標楷體" w:eastAsia="標楷體" w:hAnsi="標楷體"/>
            <w:sz w:val="28"/>
            <w:szCs w:val="28"/>
          </w:rPr>
          <w:t>(四)</w:t>
        </w:r>
      </w:ins>
      <w:r w:rsidR="009327E7" w:rsidRPr="009A617C">
        <w:rPr>
          <w:rFonts w:ascii="標楷體" w:eastAsia="標楷體" w:hAnsi="標楷體"/>
          <w:sz w:val="28"/>
          <w:szCs w:val="28"/>
        </w:rPr>
        <w:t>乙方於租賃期間，應配合甲方</w:t>
      </w:r>
      <w:r w:rsidR="009327E7" w:rsidRPr="009A617C">
        <w:rPr>
          <w:rFonts w:ascii="標楷體" w:eastAsia="標楷體" w:hAnsi="標楷體" w:hint="eastAsia"/>
          <w:sz w:val="28"/>
          <w:szCs w:val="28"/>
        </w:rPr>
        <w:t>進行相關稽核作業</w:t>
      </w:r>
      <w:r w:rsidR="009327E7" w:rsidRPr="009A617C">
        <w:rPr>
          <w:rFonts w:ascii="標楷體" w:eastAsia="標楷體" w:hAnsi="標楷體"/>
          <w:sz w:val="28"/>
          <w:szCs w:val="28"/>
        </w:rPr>
        <w:t>，並</w:t>
      </w:r>
      <w:r w:rsidR="009327E7" w:rsidRPr="009A617C">
        <w:rPr>
          <w:rFonts w:ascii="標楷體" w:eastAsia="標楷體" w:hAnsi="標楷體" w:hint="eastAsia"/>
          <w:sz w:val="28"/>
          <w:szCs w:val="28"/>
        </w:rPr>
        <w:t>協助</w:t>
      </w:r>
      <w:r w:rsidR="009327E7" w:rsidRPr="009A617C">
        <w:rPr>
          <w:rFonts w:ascii="標楷體" w:eastAsia="標楷體" w:hAnsi="標楷體"/>
          <w:sz w:val="28"/>
          <w:szCs w:val="28"/>
        </w:rPr>
        <w:t>甲方所需之</w:t>
      </w:r>
      <w:r w:rsidR="009327E7" w:rsidRPr="009A617C">
        <w:rPr>
          <w:rFonts w:ascii="標楷體" w:eastAsia="標楷體" w:hAnsi="標楷體" w:hint="eastAsia"/>
          <w:sz w:val="28"/>
          <w:szCs w:val="28"/>
        </w:rPr>
        <w:t>交辦事項及</w:t>
      </w:r>
      <w:r w:rsidR="009327E7" w:rsidRPr="009A617C">
        <w:rPr>
          <w:rFonts w:ascii="標楷體" w:eastAsia="標楷體" w:hAnsi="標楷體"/>
          <w:sz w:val="28"/>
          <w:szCs w:val="28"/>
        </w:rPr>
        <w:t>文件資料，不得拒絕或拖延</w:t>
      </w:r>
      <w:r w:rsidR="009327E7" w:rsidRPr="009A617C">
        <w:rPr>
          <w:rFonts w:ascii="標楷體" w:eastAsia="標楷體" w:hAnsi="標楷體" w:hint="eastAsia"/>
          <w:sz w:val="28"/>
          <w:szCs w:val="28"/>
        </w:rPr>
        <w:t>。</w:t>
      </w:r>
    </w:p>
    <w:p w14:paraId="402AEF47" w14:textId="65C6E04C" w:rsidR="008C1C4E" w:rsidRPr="009A617C" w:rsidDel="008C1C4E" w:rsidRDefault="008C1C4E">
      <w:pPr>
        <w:pStyle w:val="Textbody"/>
        <w:spacing w:line="600" w:lineRule="exact"/>
        <w:ind w:leftChars="683" w:left="2196" w:hangingChars="199" w:hanging="557"/>
        <w:rPr>
          <w:del w:id="746" w:author="蔡芳媚" w:date="2025-09-04T15:32:00Z"/>
          <w:rFonts w:ascii="標楷體" w:eastAsia="標楷體" w:hAnsi="標楷體"/>
          <w:sz w:val="28"/>
          <w:szCs w:val="28"/>
          <w:rPrChange w:id="747" w:author="張峻源" w:date="2025-09-08T16:34:00Z">
            <w:rPr>
              <w:del w:id="748" w:author="蔡芳媚" w:date="2025-09-04T15:32:00Z"/>
              <w:rFonts w:ascii="標楷體" w:hAnsi="標楷體"/>
              <w:sz w:val="28"/>
              <w:szCs w:val="28"/>
            </w:rPr>
          </w:rPrChange>
        </w:rPr>
        <w:pPrChange w:id="749" w:author="蔡芳媚" w:date="2025-09-04T15:27:00Z">
          <w:pPr>
            <w:pStyle w:val="Textbody"/>
            <w:numPr>
              <w:numId w:val="130"/>
            </w:numPr>
            <w:spacing w:line="600" w:lineRule="exact"/>
            <w:ind w:left="2062" w:hanging="480"/>
          </w:pPr>
        </w:pPrChange>
      </w:pPr>
      <w:ins w:id="750" w:author="蔡芳媚" w:date="2025-09-04T15:32:00Z">
        <w:r w:rsidRPr="009A617C">
          <w:rPr>
            <w:rFonts w:ascii="標楷體" w:eastAsia="標楷體" w:hAnsi="標楷體" w:hint="eastAsia"/>
            <w:sz w:val="28"/>
            <w:szCs w:val="28"/>
            <w:rPrChange w:id="751" w:author="張峻源" w:date="2025-09-08T16:34:00Z">
              <w:rPr>
                <w:rFonts w:ascii="標楷體" w:hAnsi="標楷體" w:hint="eastAsia"/>
                <w:sz w:val="28"/>
                <w:szCs w:val="28"/>
              </w:rPr>
            </w:rPrChange>
          </w:rPr>
          <w:t>三、</w:t>
        </w:r>
      </w:ins>
    </w:p>
    <w:p w14:paraId="7FFFC62E" w14:textId="2760AB89" w:rsidR="00C575E0" w:rsidRPr="009A617C" w:rsidDel="004510AD" w:rsidRDefault="00DC5FFB">
      <w:pPr>
        <w:pStyle w:val="Textbody"/>
        <w:spacing w:line="600" w:lineRule="exact"/>
        <w:ind w:leftChars="683" w:left="2196" w:hangingChars="199" w:hanging="557"/>
        <w:rPr>
          <w:del w:id="752" w:author="蔡芳媚" w:date="2025-09-04T15:28:00Z"/>
          <w:rFonts w:ascii="標楷體" w:eastAsia="標楷體" w:hAnsi="標楷體"/>
          <w:sz w:val="28"/>
          <w:szCs w:val="28"/>
        </w:rPr>
        <w:pPrChange w:id="753" w:author="蔡芳媚" w:date="2025-09-04T15:32:00Z">
          <w:pPr>
            <w:pStyle w:val="Textbody"/>
            <w:spacing w:line="600" w:lineRule="exact"/>
            <w:ind w:left="1418"/>
          </w:pPr>
        </w:pPrChange>
      </w:pPr>
      <w:del w:id="754" w:author="蔡芳媚" w:date="2025-09-04T15:28:00Z">
        <w:r w:rsidRPr="009A617C" w:rsidDel="004510AD">
          <w:rPr>
            <w:rFonts w:ascii="標楷體" w:eastAsia="標楷體" w:hAnsi="標楷體" w:hint="eastAsia"/>
            <w:sz w:val="28"/>
            <w:szCs w:val="28"/>
          </w:rPr>
          <w:delText>乙方使用甲方所屬之設備，故障或損壞時由乙方負責修復</w:delText>
        </w:r>
        <w:r w:rsidR="00080AEC" w:rsidRPr="009A617C" w:rsidDel="004510AD">
          <w:rPr>
            <w:rFonts w:ascii="標楷體" w:eastAsia="標楷體" w:hAnsi="標楷體" w:hint="eastAsia"/>
            <w:sz w:val="28"/>
            <w:szCs w:val="28"/>
          </w:rPr>
          <w:delText>，</w:delText>
        </w:r>
        <w:r w:rsidR="00D757E6" w:rsidRPr="009A617C" w:rsidDel="004510AD">
          <w:rPr>
            <w:rFonts w:ascii="標楷體" w:eastAsia="標楷體" w:hAnsi="標楷體" w:hint="eastAsia"/>
            <w:sz w:val="28"/>
            <w:szCs w:val="28"/>
          </w:rPr>
          <w:delText>並負擔相</w:delText>
        </w:r>
      </w:del>
    </w:p>
    <w:p w14:paraId="10A4B62F" w14:textId="7A4270AA" w:rsidR="00DC5FFB" w:rsidRPr="009A617C" w:rsidRDefault="00D757E6" w:rsidP="00DE3FE3">
      <w:pPr>
        <w:pStyle w:val="Textbody"/>
        <w:spacing w:line="600" w:lineRule="exact"/>
        <w:ind w:left="1418"/>
        <w:rPr>
          <w:rFonts w:ascii="標楷體" w:eastAsia="標楷體" w:hAnsi="標楷體"/>
          <w:sz w:val="28"/>
          <w:szCs w:val="28"/>
        </w:rPr>
      </w:pPr>
      <w:del w:id="755" w:author="蔡芳媚" w:date="2025-09-04T15:28:00Z">
        <w:r w:rsidRPr="009A617C" w:rsidDel="004510AD">
          <w:rPr>
            <w:rFonts w:ascii="標楷體" w:eastAsia="標楷體" w:hAnsi="標楷體" w:hint="eastAsia"/>
            <w:sz w:val="28"/>
            <w:szCs w:val="28"/>
          </w:rPr>
          <w:delText>關修復費用</w:delText>
        </w:r>
        <w:r w:rsidR="00080AEC" w:rsidRPr="009A617C" w:rsidDel="004510AD">
          <w:rPr>
            <w:rFonts w:ascii="標楷體" w:eastAsia="標楷體" w:hAnsi="標楷體" w:hint="eastAsia"/>
            <w:sz w:val="28"/>
            <w:szCs w:val="28"/>
          </w:rPr>
          <w:delText>。</w:delText>
        </w:r>
      </w:del>
      <w:r w:rsidR="009C6659" w:rsidRPr="009A617C">
        <w:rPr>
          <w:rFonts w:ascii="標楷體" w:eastAsia="標楷體" w:hAnsi="標楷體" w:hint="eastAsia"/>
          <w:sz w:val="28"/>
          <w:szCs w:val="28"/>
        </w:rPr>
        <w:t>設備</w:t>
      </w:r>
      <w:del w:id="756" w:author="蔡芳媚" w:date="2025-09-04T15:44:00Z">
        <w:r w:rsidR="009F479D" w:rsidRPr="009A617C" w:rsidDel="0090057D">
          <w:rPr>
            <w:rFonts w:ascii="標楷體" w:eastAsia="標楷體" w:hAnsi="標楷體" w:hint="eastAsia"/>
            <w:sz w:val="28"/>
            <w:szCs w:val="28"/>
          </w:rPr>
          <w:delText>之</w:delText>
        </w:r>
      </w:del>
      <w:r w:rsidR="009F479D" w:rsidRPr="009A617C">
        <w:rPr>
          <w:rFonts w:ascii="標楷體" w:eastAsia="標楷體" w:hAnsi="標楷體" w:hint="eastAsia"/>
          <w:sz w:val="28"/>
          <w:szCs w:val="28"/>
        </w:rPr>
        <w:t>使用時數</w:t>
      </w:r>
      <w:del w:id="757" w:author="蔡芳媚" w:date="2025-09-04T15:33:00Z">
        <w:r w:rsidR="009F479D" w:rsidRPr="009A617C" w:rsidDel="008C1C4E">
          <w:rPr>
            <w:rFonts w:ascii="標楷體" w:eastAsia="標楷體" w:hAnsi="標楷體" w:hint="eastAsia"/>
            <w:sz w:val="28"/>
            <w:szCs w:val="28"/>
          </w:rPr>
          <w:delText>，應依下列規定辦理</w:delText>
        </w:r>
      </w:del>
      <w:ins w:id="758" w:author="蔡芳媚" w:date="2025-09-04T15:33:00Z">
        <w:r w:rsidR="008C1C4E" w:rsidRPr="009A617C">
          <w:rPr>
            <w:rFonts w:ascii="標楷體" w:eastAsia="標楷體" w:hAnsi="標楷體" w:hint="eastAsia"/>
            <w:sz w:val="28"/>
            <w:szCs w:val="28"/>
          </w:rPr>
          <w:t>之</w:t>
        </w:r>
      </w:ins>
      <w:r w:rsidR="009F479D" w:rsidRPr="009A617C">
        <w:rPr>
          <w:rFonts w:ascii="標楷體" w:eastAsia="標楷體" w:hAnsi="標楷體" w:hint="eastAsia"/>
          <w:sz w:val="28"/>
          <w:szCs w:val="28"/>
        </w:rPr>
        <w:t>計算：</w:t>
      </w:r>
    </w:p>
    <w:p w14:paraId="19EDE53F" w14:textId="4E9F6646" w:rsidR="00DC5FFB" w:rsidRPr="009A617C" w:rsidDel="0090057D" w:rsidRDefault="0090057D">
      <w:pPr>
        <w:pStyle w:val="Textbody"/>
        <w:spacing w:line="600" w:lineRule="exact"/>
        <w:ind w:leftChars="677" w:left="2224" w:hangingChars="214" w:hanging="599"/>
        <w:rPr>
          <w:del w:id="759" w:author="蔡芳媚" w:date="2025-09-04T15:42:00Z"/>
          <w:rFonts w:ascii="標楷體" w:eastAsia="標楷體" w:hAnsi="標楷體"/>
          <w:sz w:val="28"/>
          <w:szCs w:val="28"/>
        </w:rPr>
        <w:pPrChange w:id="760" w:author="蔡芳媚" w:date="2025-09-04T15:42:00Z">
          <w:pPr>
            <w:pStyle w:val="Textbody"/>
            <w:numPr>
              <w:numId w:val="165"/>
            </w:numPr>
            <w:spacing w:line="600" w:lineRule="exact"/>
            <w:ind w:left="2197" w:hanging="637"/>
          </w:pPr>
        </w:pPrChange>
      </w:pPr>
      <w:ins w:id="761" w:author="蔡芳媚" w:date="2025-09-04T15:42:00Z">
        <w:r w:rsidRPr="009A617C">
          <w:rPr>
            <w:rFonts w:ascii="標楷體" w:eastAsia="標楷體" w:hAnsi="標楷體"/>
            <w:sz w:val="28"/>
            <w:szCs w:val="28"/>
          </w:rPr>
          <w:t>(一)</w:t>
        </w:r>
      </w:ins>
      <w:r w:rsidR="003C5540" w:rsidRPr="009A617C">
        <w:rPr>
          <w:rFonts w:ascii="標楷體" w:eastAsia="標楷體" w:hAnsi="標楷體" w:hint="eastAsia"/>
          <w:sz w:val="28"/>
          <w:szCs w:val="28"/>
        </w:rPr>
        <w:t>各項設備之使用時數應個別計算，並核實登記使用時數。每次使用以一小時為最低計算單位，未滿一小時者亦以一小時計算。</w:t>
      </w:r>
    </w:p>
    <w:p w14:paraId="542367F7" w14:textId="77777777" w:rsidR="0090057D" w:rsidRPr="009A617C" w:rsidRDefault="0090057D">
      <w:pPr>
        <w:pStyle w:val="Textbody"/>
        <w:spacing w:line="600" w:lineRule="exact"/>
        <w:ind w:leftChars="677" w:left="2224" w:hangingChars="214" w:hanging="599"/>
        <w:rPr>
          <w:ins w:id="762" w:author="蔡芳媚" w:date="2025-09-04T15:42:00Z"/>
          <w:rFonts w:ascii="標楷體" w:hAnsi="標楷體"/>
          <w:sz w:val="28"/>
          <w:szCs w:val="28"/>
        </w:rPr>
        <w:pPrChange w:id="763" w:author="蔡芳媚" w:date="2025-09-04T15:42:00Z">
          <w:pPr>
            <w:pStyle w:val="Textbody"/>
            <w:numPr>
              <w:numId w:val="165"/>
            </w:numPr>
            <w:spacing w:line="600" w:lineRule="exact"/>
            <w:ind w:left="2197" w:hanging="637"/>
          </w:pPr>
        </w:pPrChange>
      </w:pPr>
    </w:p>
    <w:p w14:paraId="56804FE4" w14:textId="25AA7E47" w:rsidR="003C5540" w:rsidRPr="009A617C" w:rsidRDefault="0090057D">
      <w:pPr>
        <w:pStyle w:val="Textbody"/>
        <w:spacing w:line="600" w:lineRule="exact"/>
        <w:ind w:leftChars="677" w:left="2224" w:hangingChars="214" w:hanging="599"/>
        <w:rPr>
          <w:rFonts w:ascii="標楷體" w:hAnsi="標楷體"/>
          <w:sz w:val="28"/>
          <w:szCs w:val="28"/>
        </w:rPr>
        <w:pPrChange w:id="764" w:author="蔡芳媚" w:date="2025-09-04T15:42:00Z">
          <w:pPr>
            <w:pStyle w:val="Textbody"/>
            <w:numPr>
              <w:numId w:val="165"/>
            </w:numPr>
            <w:spacing w:line="600" w:lineRule="exact"/>
            <w:ind w:left="2197" w:hanging="637"/>
          </w:pPr>
        </w:pPrChange>
      </w:pPr>
      <w:ins w:id="765" w:author="蔡芳媚" w:date="2025-09-04T15:42:00Z">
        <w:r w:rsidRPr="009A617C">
          <w:rPr>
            <w:rFonts w:ascii="標楷體" w:eastAsia="標楷體" w:hAnsi="標楷體"/>
            <w:sz w:val="28"/>
            <w:szCs w:val="28"/>
          </w:rPr>
          <w:t>(二)</w:t>
        </w:r>
      </w:ins>
      <w:r w:rsidR="003C5540" w:rsidRPr="009A617C">
        <w:rPr>
          <w:rFonts w:ascii="標楷體" w:eastAsia="標楷體" w:hAnsi="標楷體" w:hint="eastAsia"/>
          <w:sz w:val="28"/>
          <w:szCs w:val="28"/>
        </w:rPr>
        <w:t>各項設備之使用時數，應依其所適用之不同測試標準逐次計算。每次使用時數應包含測試前之準備時間及測試後之卸除作業時間，並依下列規定進行計算</w:t>
      </w:r>
      <w:r w:rsidR="004B3222" w:rsidRPr="009A617C">
        <w:rPr>
          <w:rFonts w:ascii="標楷體" w:eastAsia="標楷體" w:hAnsi="標楷體" w:hint="eastAsia"/>
          <w:sz w:val="28"/>
          <w:szCs w:val="28"/>
        </w:rPr>
        <w:t>；如下列規定未明定者，應依實際使用時數據實登記，並據以計算費用。</w:t>
      </w:r>
    </w:p>
    <w:p w14:paraId="1385CBE7" w14:textId="78B5B921" w:rsidR="003C5540" w:rsidRPr="009A617C" w:rsidRDefault="0090057D">
      <w:pPr>
        <w:widowControl/>
        <w:suppressAutoHyphens w:val="0"/>
        <w:autoSpaceDN/>
        <w:spacing w:beforeLines="50" w:before="120" w:afterLines="50" w:after="120" w:line="278" w:lineRule="auto"/>
        <w:contextualSpacing/>
        <w:textAlignment w:val="auto"/>
        <w:outlineLvl w:val="1"/>
        <w:rPr>
          <w:rFonts w:eastAsia="標楷體"/>
          <w:kern w:val="2"/>
          <w:sz w:val="28"/>
          <w:szCs w:val="28"/>
        </w:rPr>
        <w:pPrChange w:id="766" w:author="蔡芳媚" w:date="2025-09-04T15:43:00Z">
          <w:pPr>
            <w:widowControl/>
            <w:numPr>
              <w:numId w:val="133"/>
            </w:numPr>
            <w:suppressAutoHyphens w:val="0"/>
            <w:autoSpaceDN/>
            <w:spacing w:beforeLines="50" w:before="120" w:afterLines="50" w:after="120" w:line="278" w:lineRule="auto"/>
            <w:ind w:left="2055" w:hanging="354"/>
            <w:contextualSpacing/>
            <w:textAlignment w:val="auto"/>
            <w:outlineLvl w:val="1"/>
          </w:pPr>
        </w:pPrChange>
      </w:pPr>
      <w:ins w:id="767" w:author="蔡芳媚" w:date="2025-09-04T15:43:00Z">
        <w:r w:rsidRPr="009A617C">
          <w:rPr>
            <w:rFonts w:eastAsia="標楷體"/>
            <w:kern w:val="2"/>
            <w:sz w:val="28"/>
            <w:szCs w:val="28"/>
          </w:rPr>
          <w:t xml:space="preserve">                         1</w:t>
        </w:r>
        <w:r w:rsidRPr="009A617C">
          <w:rPr>
            <w:rFonts w:eastAsia="標楷體" w:hint="eastAsia"/>
            <w:kern w:val="2"/>
            <w:sz w:val="28"/>
            <w:szCs w:val="28"/>
          </w:rPr>
          <w:t>、</w:t>
        </w:r>
      </w:ins>
      <w:r w:rsidR="003C5540" w:rsidRPr="009A617C">
        <w:rPr>
          <w:rFonts w:eastAsia="標楷體"/>
          <w:kern w:val="2"/>
          <w:sz w:val="28"/>
          <w:szCs w:val="28"/>
        </w:rPr>
        <w:t>ECE R100 / CNS 16160</w:t>
      </w:r>
      <w:r w:rsidR="00AD21B1" w:rsidRPr="009A617C">
        <w:rPr>
          <w:rFonts w:eastAsia="標楷體" w:hint="eastAsia"/>
          <w:kern w:val="2"/>
          <w:sz w:val="28"/>
          <w:szCs w:val="28"/>
        </w:rPr>
        <w:t>測試</w:t>
      </w:r>
      <w:r w:rsidR="003C5540" w:rsidRPr="009A617C">
        <w:rPr>
          <w:rFonts w:eastAsia="標楷體" w:hint="eastAsia"/>
          <w:kern w:val="2"/>
          <w:sz w:val="28"/>
          <w:szCs w:val="28"/>
        </w:rPr>
        <w:t>標準</w:t>
      </w:r>
    </w:p>
    <w:p w14:paraId="0EEC09E1" w14:textId="50DF0B69" w:rsidR="003C5540" w:rsidRPr="009A617C" w:rsidRDefault="003C5540" w:rsidP="003C5540">
      <w:pPr>
        <w:widowControl/>
        <w:numPr>
          <w:ilvl w:val="0"/>
          <w:numId w:val="13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振動試驗</w:t>
      </w:r>
      <w:r w:rsidRPr="009A617C">
        <w:rPr>
          <w:rFonts w:eastAsia="標楷體"/>
          <w:kern w:val="2"/>
          <w:sz w:val="27"/>
          <w:szCs w:val="27"/>
        </w:rPr>
        <w:t>(</w:t>
      </w:r>
      <w:r w:rsidR="00587A16" w:rsidRPr="009A617C">
        <w:rPr>
          <w:rFonts w:eastAsia="標楷體" w:hint="eastAsia"/>
          <w:kern w:val="2"/>
          <w:sz w:val="27"/>
          <w:szCs w:val="27"/>
        </w:rPr>
        <w:t>動產項目</w:t>
      </w:r>
      <w:r w:rsidR="00587A16" w:rsidRPr="009A617C">
        <w:rPr>
          <w:rFonts w:eastAsia="標楷體"/>
          <w:kern w:val="2"/>
          <w:sz w:val="27"/>
          <w:szCs w:val="27"/>
        </w:rPr>
        <w:t>17-</w:t>
      </w:r>
      <w:r w:rsidRPr="009A617C">
        <w:rPr>
          <w:rFonts w:eastAsia="標楷體" w:hint="eastAsia"/>
          <w:kern w:val="2"/>
          <w:sz w:val="27"/>
          <w:szCs w:val="27"/>
        </w:rPr>
        <w:t>振動</w:t>
      </w:r>
      <w:r w:rsidR="00F933A5" w:rsidRPr="009A617C">
        <w:rPr>
          <w:rFonts w:eastAsia="標楷體" w:hint="eastAsia"/>
          <w:kern w:val="2"/>
          <w:sz w:val="27"/>
          <w:szCs w:val="27"/>
        </w:rPr>
        <w:t>試驗</w:t>
      </w:r>
      <w:r w:rsidRPr="009A617C">
        <w:rPr>
          <w:rFonts w:eastAsia="標楷體" w:hint="eastAsia"/>
          <w:kern w:val="2"/>
          <w:sz w:val="27"/>
          <w:szCs w:val="27"/>
        </w:rPr>
        <w:t>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5</w:t>
      </w:r>
      <w:r w:rsidRPr="009A617C">
        <w:rPr>
          <w:rFonts w:eastAsia="標楷體" w:hint="eastAsia"/>
          <w:kern w:val="2"/>
          <w:sz w:val="27"/>
          <w:szCs w:val="27"/>
        </w:rPr>
        <w:t>小時</w:t>
      </w:r>
    </w:p>
    <w:p w14:paraId="1043AF9E" w14:textId="77777777" w:rsidR="003C5540" w:rsidRPr="009A617C" w:rsidRDefault="003C5540" w:rsidP="003C5540">
      <w:pPr>
        <w:widowControl/>
        <w:numPr>
          <w:ilvl w:val="0"/>
          <w:numId w:val="13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熱衝擊及循環試驗</w:t>
      </w:r>
      <w:r w:rsidRPr="009A617C">
        <w:rPr>
          <w:rFonts w:eastAsia="標楷體"/>
          <w:kern w:val="2"/>
          <w:sz w:val="27"/>
          <w:szCs w:val="27"/>
        </w:rPr>
        <w:t>(</w:t>
      </w:r>
      <w:r w:rsidR="00587A16" w:rsidRPr="009A617C">
        <w:rPr>
          <w:rFonts w:eastAsia="標楷體" w:hint="eastAsia"/>
          <w:kern w:val="2"/>
          <w:sz w:val="27"/>
          <w:szCs w:val="27"/>
        </w:rPr>
        <w:t>動產項目</w:t>
      </w:r>
      <w:r w:rsidR="001C2A28" w:rsidRPr="009A617C">
        <w:rPr>
          <w:rFonts w:eastAsia="標楷體"/>
          <w:kern w:val="2"/>
          <w:sz w:val="27"/>
          <w:szCs w:val="27"/>
        </w:rPr>
        <w:t>32</w:t>
      </w:r>
      <w:r w:rsidR="00587A16" w:rsidRPr="009A617C">
        <w:rPr>
          <w:rFonts w:eastAsia="標楷體"/>
          <w:kern w:val="2"/>
          <w:sz w:val="27"/>
          <w:szCs w:val="27"/>
        </w:rPr>
        <w:t>-</w:t>
      </w:r>
      <w:r w:rsidRPr="009A617C">
        <w:rPr>
          <w:rFonts w:eastAsia="標楷體" w:hint="eastAsia"/>
          <w:kern w:val="2"/>
          <w:sz w:val="27"/>
          <w:szCs w:val="27"/>
        </w:rPr>
        <w:t>大型環境試驗</w:t>
      </w:r>
      <w:r w:rsidR="00F933A5" w:rsidRPr="009A617C">
        <w:rPr>
          <w:rFonts w:eastAsia="標楷體" w:hint="eastAsia"/>
          <w:kern w:val="2"/>
          <w:sz w:val="27"/>
          <w:szCs w:val="27"/>
        </w:rPr>
        <w:t>測試</w:t>
      </w:r>
      <w:r w:rsidRPr="009A617C">
        <w:rPr>
          <w:rFonts w:eastAsia="標楷體" w:hint="eastAsia"/>
          <w:kern w:val="2"/>
          <w:sz w:val="27"/>
          <w:szCs w:val="27"/>
        </w:rPr>
        <w:t>系統</w:t>
      </w:r>
      <w:r w:rsidRPr="009A617C">
        <w:rPr>
          <w:rFonts w:eastAsia="標楷體"/>
          <w:kern w:val="2"/>
          <w:sz w:val="27"/>
          <w:szCs w:val="27"/>
        </w:rPr>
        <w:t>)</w:t>
      </w:r>
      <w:r w:rsidRPr="009A617C">
        <w:rPr>
          <w:rFonts w:eastAsia="標楷體" w:hint="eastAsia"/>
          <w:kern w:val="2"/>
          <w:sz w:val="27"/>
          <w:szCs w:val="27"/>
        </w:rPr>
        <w:t>：</w:t>
      </w:r>
      <w:r w:rsidR="00587A16" w:rsidRPr="009A617C">
        <w:rPr>
          <w:rFonts w:eastAsia="標楷體"/>
          <w:kern w:val="2"/>
          <w:sz w:val="27"/>
          <w:szCs w:val="27"/>
        </w:rPr>
        <w:t xml:space="preserve"> </w:t>
      </w:r>
      <w:r w:rsidRPr="009A617C">
        <w:rPr>
          <w:rFonts w:eastAsia="標楷體"/>
          <w:kern w:val="2"/>
          <w:sz w:val="27"/>
          <w:szCs w:val="27"/>
        </w:rPr>
        <w:t>63</w:t>
      </w:r>
      <w:r w:rsidRPr="009A617C">
        <w:rPr>
          <w:rFonts w:eastAsia="標楷體" w:hint="eastAsia"/>
          <w:kern w:val="2"/>
          <w:sz w:val="27"/>
          <w:szCs w:val="27"/>
        </w:rPr>
        <w:t>小時</w:t>
      </w:r>
    </w:p>
    <w:p w14:paraId="0FB500B1" w14:textId="77777777" w:rsidR="003C5540" w:rsidRPr="009A617C" w:rsidRDefault="003C5540" w:rsidP="003C5540">
      <w:pPr>
        <w:widowControl/>
        <w:numPr>
          <w:ilvl w:val="0"/>
          <w:numId w:val="13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lastRenderedPageBreak/>
        <w:t>機械完整性試驗</w:t>
      </w:r>
      <w:r w:rsidRPr="009A617C">
        <w:rPr>
          <w:rFonts w:eastAsia="標楷體"/>
          <w:kern w:val="2"/>
          <w:sz w:val="27"/>
          <w:szCs w:val="27"/>
        </w:rPr>
        <w:t>(</w:t>
      </w:r>
      <w:r w:rsidR="00587A16" w:rsidRPr="009A617C">
        <w:rPr>
          <w:rFonts w:eastAsia="標楷體" w:hint="eastAsia"/>
          <w:kern w:val="2"/>
          <w:sz w:val="27"/>
          <w:szCs w:val="27"/>
        </w:rPr>
        <w:t>動產項目</w:t>
      </w:r>
      <w:r w:rsidR="00587A16" w:rsidRPr="009A617C">
        <w:rPr>
          <w:rFonts w:eastAsia="標楷體"/>
          <w:kern w:val="2"/>
          <w:sz w:val="27"/>
          <w:szCs w:val="27"/>
        </w:rPr>
        <w:t>12-</w:t>
      </w:r>
      <w:r w:rsidRPr="009A617C">
        <w:rPr>
          <w:rFonts w:eastAsia="標楷體" w:hint="eastAsia"/>
          <w:kern w:val="2"/>
          <w:sz w:val="27"/>
          <w:szCs w:val="27"/>
        </w:rPr>
        <w:t>擠壓測試系統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2DE833EF" w14:textId="17C58A32" w:rsidR="003C5540" w:rsidRPr="009A617C" w:rsidRDefault="003C5540" w:rsidP="003C5540">
      <w:pPr>
        <w:widowControl/>
        <w:numPr>
          <w:ilvl w:val="0"/>
          <w:numId w:val="13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耐火性試驗</w:t>
      </w:r>
      <w:r w:rsidRPr="009A617C">
        <w:rPr>
          <w:rFonts w:eastAsia="標楷體"/>
          <w:kern w:val="2"/>
          <w:sz w:val="27"/>
          <w:szCs w:val="27"/>
        </w:rPr>
        <w:t>(</w:t>
      </w:r>
      <w:r w:rsidR="00AE6221" w:rsidRPr="009A617C">
        <w:rPr>
          <w:rFonts w:eastAsia="標楷體" w:hint="eastAsia"/>
          <w:kern w:val="2"/>
          <w:sz w:val="27"/>
          <w:szCs w:val="27"/>
        </w:rPr>
        <w:t>動產項目</w:t>
      </w:r>
      <w:r w:rsidR="00AE6221" w:rsidRPr="009A617C">
        <w:rPr>
          <w:rFonts w:eastAsia="標楷體"/>
          <w:kern w:val="2"/>
          <w:sz w:val="27"/>
          <w:szCs w:val="27"/>
        </w:rPr>
        <w:t>11-</w:t>
      </w:r>
      <w:r w:rsidR="00574274" w:rsidRPr="009A617C">
        <w:rPr>
          <w:rFonts w:eastAsia="標楷體" w:hint="eastAsia"/>
          <w:kern w:val="2"/>
          <w:sz w:val="27"/>
          <w:szCs w:val="27"/>
        </w:rPr>
        <w:t>防火試驗暨延燒測試系統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401D230D" w14:textId="10536BD8" w:rsidR="003C5540" w:rsidRPr="009A617C" w:rsidRDefault="003C5540" w:rsidP="003C5540">
      <w:pPr>
        <w:widowControl/>
        <w:numPr>
          <w:ilvl w:val="0"/>
          <w:numId w:val="13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外部短路試驗</w:t>
      </w:r>
      <w:r w:rsidRPr="009A617C">
        <w:rPr>
          <w:rFonts w:eastAsia="標楷體"/>
          <w:kern w:val="2"/>
          <w:sz w:val="27"/>
          <w:szCs w:val="27"/>
        </w:rPr>
        <w:t>(</w:t>
      </w:r>
      <w:r w:rsidR="00AE6221" w:rsidRPr="009A617C">
        <w:rPr>
          <w:rFonts w:eastAsia="標楷體" w:hint="eastAsia"/>
          <w:kern w:val="2"/>
          <w:sz w:val="27"/>
          <w:szCs w:val="27"/>
        </w:rPr>
        <w:t>動產項目</w:t>
      </w:r>
      <w:r w:rsidR="00AE6221" w:rsidRPr="009A617C">
        <w:rPr>
          <w:rFonts w:eastAsia="標楷體"/>
          <w:kern w:val="2"/>
          <w:sz w:val="27"/>
          <w:szCs w:val="27"/>
        </w:rPr>
        <w:t>15-</w:t>
      </w:r>
      <w:r w:rsidRPr="009A617C">
        <w:rPr>
          <w:rFonts w:eastAsia="標楷體" w:hint="eastAsia"/>
          <w:kern w:val="2"/>
          <w:sz w:val="27"/>
          <w:szCs w:val="27"/>
        </w:rPr>
        <w:t>外部短路</w:t>
      </w:r>
      <w:r w:rsidR="002A28ED" w:rsidRPr="009A617C">
        <w:rPr>
          <w:rFonts w:eastAsia="標楷體" w:hint="eastAsia"/>
          <w:kern w:val="2"/>
          <w:sz w:val="27"/>
          <w:szCs w:val="27"/>
        </w:rPr>
        <w:t>測試</w:t>
      </w:r>
      <w:r w:rsidRPr="009A617C">
        <w:rPr>
          <w:rFonts w:eastAsia="標楷體" w:hint="eastAsia"/>
          <w:kern w:val="2"/>
          <w:sz w:val="27"/>
          <w:szCs w:val="27"/>
        </w:rPr>
        <w:t>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38D691A6" w14:textId="6B5D027A" w:rsidR="003C5540" w:rsidRPr="009A617C" w:rsidRDefault="003C5540" w:rsidP="003C5540">
      <w:pPr>
        <w:widowControl/>
        <w:numPr>
          <w:ilvl w:val="0"/>
          <w:numId w:val="13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過充電試驗</w:t>
      </w:r>
      <w:r w:rsidRPr="009A617C">
        <w:rPr>
          <w:rFonts w:eastAsia="標楷體"/>
          <w:kern w:val="2"/>
          <w:sz w:val="27"/>
          <w:szCs w:val="27"/>
        </w:rPr>
        <w:t>(</w:t>
      </w:r>
      <w:r w:rsidR="00AE6221" w:rsidRPr="009A617C">
        <w:rPr>
          <w:rFonts w:eastAsia="標楷體" w:hint="eastAsia"/>
          <w:kern w:val="2"/>
          <w:sz w:val="27"/>
          <w:szCs w:val="27"/>
        </w:rPr>
        <w:t>動產項目</w:t>
      </w:r>
      <w:r w:rsidR="00AE6221" w:rsidRPr="009A617C">
        <w:rPr>
          <w:rFonts w:eastAsia="標楷體"/>
          <w:kern w:val="2"/>
          <w:sz w:val="27"/>
          <w:szCs w:val="27"/>
        </w:rPr>
        <w:t>22-</w:t>
      </w:r>
      <w:r w:rsidR="002A28ED" w:rsidRPr="009A617C">
        <w:rPr>
          <w:rFonts w:eastAsia="標楷體" w:hint="eastAsia"/>
          <w:kern w:val="2"/>
          <w:sz w:val="27"/>
          <w:szCs w:val="27"/>
        </w:rPr>
        <w:t>高壓電池</w:t>
      </w:r>
      <w:r w:rsidRPr="009A617C">
        <w:rPr>
          <w:rFonts w:eastAsia="標楷體" w:hint="eastAsia"/>
          <w:kern w:val="2"/>
          <w:sz w:val="27"/>
          <w:szCs w:val="27"/>
        </w:rPr>
        <w:t>充放電</w:t>
      </w:r>
      <w:r w:rsidR="002A28ED" w:rsidRPr="009A617C">
        <w:rPr>
          <w:rFonts w:eastAsia="標楷體" w:hint="eastAsia"/>
          <w:kern w:val="2"/>
          <w:sz w:val="27"/>
          <w:szCs w:val="27"/>
        </w:rPr>
        <w:t>測試</w:t>
      </w:r>
      <w:r w:rsidRPr="009A617C">
        <w:rPr>
          <w:rFonts w:eastAsia="標楷體" w:hint="eastAsia"/>
          <w:kern w:val="2"/>
          <w:sz w:val="27"/>
          <w:szCs w:val="27"/>
        </w:rPr>
        <w:t>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13</w:t>
      </w:r>
      <w:r w:rsidRPr="009A617C">
        <w:rPr>
          <w:rFonts w:eastAsia="標楷體" w:hint="eastAsia"/>
          <w:kern w:val="2"/>
          <w:sz w:val="27"/>
          <w:szCs w:val="27"/>
        </w:rPr>
        <w:t>小時</w:t>
      </w:r>
    </w:p>
    <w:p w14:paraId="1A9E64AC" w14:textId="6A34E752" w:rsidR="003C5540" w:rsidRPr="009A617C" w:rsidRDefault="003C5540" w:rsidP="003C5540">
      <w:pPr>
        <w:widowControl/>
        <w:numPr>
          <w:ilvl w:val="0"/>
          <w:numId w:val="13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過放電試驗</w:t>
      </w:r>
      <w:r w:rsidRPr="009A617C">
        <w:rPr>
          <w:rFonts w:eastAsia="標楷體"/>
          <w:kern w:val="2"/>
          <w:sz w:val="27"/>
          <w:szCs w:val="27"/>
        </w:rPr>
        <w:t>(</w:t>
      </w:r>
      <w:r w:rsidR="00AE6221" w:rsidRPr="009A617C">
        <w:rPr>
          <w:rFonts w:eastAsia="標楷體" w:hint="eastAsia"/>
          <w:kern w:val="2"/>
          <w:sz w:val="27"/>
          <w:szCs w:val="27"/>
        </w:rPr>
        <w:t>動產項目</w:t>
      </w:r>
      <w:r w:rsidR="00AE6221" w:rsidRPr="009A617C">
        <w:rPr>
          <w:rFonts w:eastAsia="標楷體"/>
          <w:kern w:val="2"/>
          <w:sz w:val="27"/>
          <w:szCs w:val="27"/>
        </w:rPr>
        <w:t>22-</w:t>
      </w:r>
      <w:r w:rsidR="00084DD0" w:rsidRPr="009A617C">
        <w:rPr>
          <w:rFonts w:eastAsia="標楷體" w:hint="eastAsia"/>
          <w:kern w:val="2"/>
          <w:sz w:val="27"/>
          <w:szCs w:val="27"/>
        </w:rPr>
        <w:t>高壓電池充放電測試系統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3</w:t>
      </w:r>
      <w:r w:rsidRPr="009A617C">
        <w:rPr>
          <w:rFonts w:eastAsia="標楷體" w:hint="eastAsia"/>
          <w:kern w:val="2"/>
          <w:sz w:val="27"/>
          <w:szCs w:val="27"/>
        </w:rPr>
        <w:t>小時</w:t>
      </w:r>
    </w:p>
    <w:p w14:paraId="4988EC61" w14:textId="0A9B2F4D" w:rsidR="003C5540" w:rsidRPr="009A617C" w:rsidRDefault="003C5540" w:rsidP="003C5540">
      <w:pPr>
        <w:widowControl/>
        <w:numPr>
          <w:ilvl w:val="0"/>
          <w:numId w:val="13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過熱防護試驗</w:t>
      </w:r>
      <w:r w:rsidRPr="009A617C">
        <w:rPr>
          <w:rFonts w:eastAsia="標楷體"/>
          <w:kern w:val="2"/>
          <w:sz w:val="27"/>
          <w:szCs w:val="27"/>
        </w:rPr>
        <w:t>(</w:t>
      </w:r>
      <w:r w:rsidR="00AE6221" w:rsidRPr="009A617C">
        <w:rPr>
          <w:rFonts w:eastAsia="標楷體" w:hint="eastAsia"/>
          <w:kern w:val="2"/>
          <w:sz w:val="27"/>
          <w:szCs w:val="27"/>
        </w:rPr>
        <w:t>動產項目</w:t>
      </w:r>
      <w:r w:rsidR="001C2A28" w:rsidRPr="009A617C">
        <w:rPr>
          <w:rFonts w:eastAsia="標楷體"/>
          <w:kern w:val="2"/>
          <w:sz w:val="27"/>
          <w:szCs w:val="27"/>
        </w:rPr>
        <w:t>32</w:t>
      </w:r>
      <w:r w:rsidR="00AE6221" w:rsidRPr="009A617C">
        <w:rPr>
          <w:rFonts w:eastAsia="標楷體"/>
          <w:kern w:val="2"/>
          <w:sz w:val="27"/>
          <w:szCs w:val="27"/>
        </w:rPr>
        <w:t>-</w:t>
      </w:r>
      <w:r w:rsidR="00AE1FBF" w:rsidRPr="009A617C">
        <w:rPr>
          <w:rFonts w:eastAsia="標楷體" w:hint="eastAsia"/>
          <w:kern w:val="2"/>
          <w:sz w:val="27"/>
          <w:szCs w:val="27"/>
        </w:rPr>
        <w:t>大型環境試驗測試系統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3</w:t>
      </w:r>
      <w:r w:rsidRPr="009A617C">
        <w:rPr>
          <w:rFonts w:eastAsia="標楷體" w:hint="eastAsia"/>
          <w:kern w:val="2"/>
          <w:sz w:val="27"/>
          <w:szCs w:val="27"/>
        </w:rPr>
        <w:t>小時</w:t>
      </w:r>
    </w:p>
    <w:p w14:paraId="24E13389" w14:textId="7E724FC5" w:rsidR="003C5540" w:rsidRPr="009A617C" w:rsidRDefault="003C5540" w:rsidP="003C5540">
      <w:pPr>
        <w:widowControl/>
        <w:numPr>
          <w:ilvl w:val="0"/>
          <w:numId w:val="13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過電流試驗</w:t>
      </w:r>
      <w:r w:rsidRPr="009A617C">
        <w:rPr>
          <w:rFonts w:eastAsia="標楷體"/>
          <w:kern w:val="2"/>
          <w:sz w:val="27"/>
          <w:szCs w:val="27"/>
        </w:rPr>
        <w:t>(</w:t>
      </w:r>
      <w:r w:rsidR="00AE6221" w:rsidRPr="009A617C">
        <w:rPr>
          <w:rFonts w:eastAsia="標楷體" w:hint="eastAsia"/>
          <w:kern w:val="2"/>
          <w:sz w:val="27"/>
          <w:szCs w:val="27"/>
        </w:rPr>
        <w:t>動產項目</w:t>
      </w:r>
      <w:r w:rsidR="00AE6221" w:rsidRPr="009A617C">
        <w:rPr>
          <w:rFonts w:eastAsia="標楷體"/>
          <w:kern w:val="2"/>
          <w:sz w:val="27"/>
          <w:szCs w:val="27"/>
        </w:rPr>
        <w:t>22-</w:t>
      </w:r>
      <w:r w:rsidR="00EA2E1C" w:rsidRPr="009A617C">
        <w:rPr>
          <w:rFonts w:eastAsia="標楷體" w:hint="eastAsia"/>
          <w:kern w:val="2"/>
          <w:sz w:val="27"/>
          <w:szCs w:val="27"/>
        </w:rPr>
        <w:t>高壓電池充放電測試系統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3</w:t>
      </w:r>
      <w:r w:rsidRPr="009A617C">
        <w:rPr>
          <w:rFonts w:eastAsia="標楷體" w:hint="eastAsia"/>
          <w:kern w:val="2"/>
          <w:sz w:val="27"/>
          <w:szCs w:val="27"/>
        </w:rPr>
        <w:t>小時</w:t>
      </w:r>
    </w:p>
    <w:p w14:paraId="6E82D0A1" w14:textId="77777777" w:rsidR="003857B3" w:rsidRPr="009A617C" w:rsidRDefault="003857B3" w:rsidP="003C5540">
      <w:pPr>
        <w:widowControl/>
        <w:suppressAutoHyphens w:val="0"/>
        <w:autoSpaceDN/>
        <w:spacing w:beforeLines="50" w:before="120" w:afterLines="50" w:after="120" w:line="278" w:lineRule="auto"/>
        <w:ind w:left="1920"/>
        <w:contextualSpacing/>
        <w:textAlignment w:val="auto"/>
        <w:outlineLvl w:val="1"/>
        <w:rPr>
          <w:rFonts w:eastAsia="標楷體"/>
          <w:kern w:val="2"/>
          <w:sz w:val="27"/>
          <w:szCs w:val="27"/>
        </w:rPr>
      </w:pPr>
    </w:p>
    <w:p w14:paraId="2B8AA3BB" w14:textId="064501E2" w:rsidR="003C5540" w:rsidRPr="009A617C" w:rsidRDefault="0090057D">
      <w:pPr>
        <w:widowControl/>
        <w:suppressAutoHyphens w:val="0"/>
        <w:autoSpaceDN/>
        <w:spacing w:beforeLines="50" w:before="120" w:afterLines="50" w:after="120" w:line="278" w:lineRule="auto"/>
        <w:contextualSpacing/>
        <w:textAlignment w:val="auto"/>
        <w:outlineLvl w:val="1"/>
        <w:rPr>
          <w:rFonts w:eastAsia="標楷體"/>
          <w:kern w:val="2"/>
          <w:sz w:val="28"/>
          <w:szCs w:val="28"/>
        </w:rPr>
        <w:pPrChange w:id="768" w:author="蔡芳媚" w:date="2025-09-04T15:44:00Z">
          <w:pPr>
            <w:widowControl/>
            <w:numPr>
              <w:numId w:val="133"/>
            </w:numPr>
            <w:suppressAutoHyphens w:val="0"/>
            <w:autoSpaceDN/>
            <w:spacing w:beforeLines="50" w:before="120" w:afterLines="50" w:after="120" w:line="278" w:lineRule="auto"/>
            <w:ind w:left="2055" w:hanging="354"/>
            <w:contextualSpacing/>
            <w:textAlignment w:val="auto"/>
            <w:outlineLvl w:val="1"/>
          </w:pPr>
        </w:pPrChange>
      </w:pPr>
      <w:ins w:id="769" w:author="蔡芳媚" w:date="2025-09-04T15:44:00Z">
        <w:r w:rsidRPr="009A617C">
          <w:rPr>
            <w:rFonts w:eastAsia="標楷體"/>
            <w:kern w:val="2"/>
            <w:sz w:val="28"/>
            <w:szCs w:val="28"/>
          </w:rPr>
          <w:t xml:space="preserve">                        2</w:t>
        </w:r>
        <w:r w:rsidRPr="009A617C">
          <w:rPr>
            <w:rFonts w:eastAsia="標楷體" w:hint="eastAsia"/>
            <w:kern w:val="2"/>
            <w:sz w:val="28"/>
            <w:szCs w:val="28"/>
          </w:rPr>
          <w:t>、</w:t>
        </w:r>
      </w:ins>
      <w:r w:rsidR="003C5540" w:rsidRPr="009A617C">
        <w:rPr>
          <w:rFonts w:eastAsia="標楷體"/>
          <w:kern w:val="2"/>
          <w:sz w:val="28"/>
          <w:szCs w:val="28"/>
        </w:rPr>
        <w:t>IEC 62619 / CNS 62619</w:t>
      </w:r>
      <w:r w:rsidR="00AD21B1" w:rsidRPr="009A617C">
        <w:rPr>
          <w:rFonts w:eastAsia="標楷體" w:hint="eastAsia"/>
          <w:kern w:val="2"/>
          <w:sz w:val="28"/>
          <w:szCs w:val="28"/>
        </w:rPr>
        <w:t>測試</w:t>
      </w:r>
      <w:r w:rsidR="003C5540" w:rsidRPr="009A617C">
        <w:rPr>
          <w:rFonts w:eastAsia="標楷體" w:hint="eastAsia"/>
          <w:kern w:val="2"/>
          <w:sz w:val="28"/>
          <w:szCs w:val="28"/>
        </w:rPr>
        <w:t>標準</w:t>
      </w:r>
    </w:p>
    <w:p w14:paraId="00B7FE80" w14:textId="610ACE14" w:rsidR="003C5540" w:rsidRPr="009A617C" w:rsidRDefault="0090057D">
      <w:pPr>
        <w:widowControl/>
        <w:suppressAutoHyphens w:val="0"/>
        <w:autoSpaceDN/>
        <w:spacing w:beforeLines="50" w:before="120" w:afterLines="50" w:after="120" w:line="278" w:lineRule="auto"/>
        <w:contextualSpacing/>
        <w:textAlignment w:val="auto"/>
        <w:outlineLvl w:val="1"/>
        <w:rPr>
          <w:rFonts w:eastAsia="標楷體"/>
          <w:kern w:val="2"/>
          <w:sz w:val="28"/>
          <w:szCs w:val="28"/>
        </w:rPr>
        <w:pPrChange w:id="770" w:author="蔡芳媚" w:date="2025-09-04T15:45:00Z">
          <w:pPr>
            <w:widowControl/>
            <w:numPr>
              <w:numId w:val="134"/>
            </w:numPr>
            <w:suppressAutoHyphens w:val="0"/>
            <w:autoSpaceDN/>
            <w:spacing w:beforeLines="50" w:before="120" w:afterLines="50" w:after="120" w:line="278" w:lineRule="auto"/>
            <w:ind w:left="2400" w:hanging="480"/>
            <w:contextualSpacing/>
            <w:textAlignment w:val="auto"/>
            <w:outlineLvl w:val="1"/>
          </w:pPr>
        </w:pPrChange>
      </w:pPr>
      <w:ins w:id="771" w:author="蔡芳媚" w:date="2025-09-04T15:45:00Z">
        <w:r w:rsidRPr="009A617C">
          <w:rPr>
            <w:rFonts w:eastAsia="標楷體"/>
            <w:kern w:val="2"/>
            <w:sz w:val="28"/>
            <w:szCs w:val="28"/>
          </w:rPr>
          <w:t xml:space="preserve">                           </w:t>
        </w:r>
      </w:ins>
      <w:r w:rsidR="007F63A5" w:rsidRPr="009A617C">
        <w:rPr>
          <w:rFonts w:eastAsia="標楷體" w:hint="eastAsia"/>
          <w:kern w:val="2"/>
          <w:sz w:val="28"/>
          <w:szCs w:val="28"/>
        </w:rPr>
        <w:t>電池</w:t>
      </w:r>
      <w:r w:rsidR="00735511" w:rsidRPr="009A617C">
        <w:rPr>
          <w:rFonts w:eastAsia="標楷體" w:hint="eastAsia"/>
          <w:kern w:val="2"/>
          <w:sz w:val="28"/>
          <w:szCs w:val="28"/>
        </w:rPr>
        <w:t>機櫃</w:t>
      </w:r>
      <w:r w:rsidR="007B77DD" w:rsidRPr="009A617C">
        <w:rPr>
          <w:rFonts w:eastAsia="標楷體" w:hint="eastAsia"/>
          <w:kern w:val="2"/>
          <w:sz w:val="28"/>
          <w:szCs w:val="28"/>
        </w:rPr>
        <w:t>及</w:t>
      </w:r>
      <w:r w:rsidR="003C5540" w:rsidRPr="009A617C">
        <w:rPr>
          <w:rFonts w:eastAsia="標楷體" w:hint="eastAsia"/>
          <w:kern w:val="2"/>
          <w:sz w:val="28"/>
          <w:szCs w:val="28"/>
        </w:rPr>
        <w:t>電池模組</w:t>
      </w:r>
      <w:ins w:id="772" w:author="蔡芳媚" w:date="2025-09-04T15:45:00Z">
        <w:r w:rsidRPr="009A617C">
          <w:rPr>
            <w:rFonts w:eastAsia="標楷體" w:hint="eastAsia"/>
            <w:kern w:val="2"/>
            <w:sz w:val="28"/>
            <w:szCs w:val="28"/>
          </w:rPr>
          <w:t>：</w:t>
        </w:r>
      </w:ins>
    </w:p>
    <w:p w14:paraId="2DAB2581" w14:textId="77777777" w:rsidR="003C5540" w:rsidRPr="009A617C" w:rsidRDefault="003C5540" w:rsidP="003C5540">
      <w:pPr>
        <w:widowControl/>
        <w:numPr>
          <w:ilvl w:val="0"/>
          <w:numId w:val="135"/>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落下試驗</w:t>
      </w:r>
      <w:r w:rsidRPr="009A617C">
        <w:rPr>
          <w:rFonts w:eastAsia="標楷體"/>
          <w:kern w:val="2"/>
          <w:sz w:val="27"/>
          <w:szCs w:val="27"/>
        </w:rPr>
        <w:t>(</w:t>
      </w:r>
      <w:r w:rsidR="00F040B9" w:rsidRPr="009A617C">
        <w:rPr>
          <w:rFonts w:eastAsia="標楷體" w:hint="eastAsia"/>
          <w:kern w:val="2"/>
          <w:sz w:val="27"/>
          <w:szCs w:val="27"/>
        </w:rPr>
        <w:t>動產項目</w:t>
      </w:r>
      <w:r w:rsidR="00F040B9" w:rsidRPr="009A617C">
        <w:rPr>
          <w:rFonts w:eastAsia="標楷體"/>
          <w:kern w:val="2"/>
          <w:sz w:val="27"/>
          <w:szCs w:val="27"/>
        </w:rPr>
        <w:t>3-</w:t>
      </w:r>
      <w:r w:rsidRPr="009A617C">
        <w:rPr>
          <w:rFonts w:eastAsia="標楷體" w:hint="eastAsia"/>
          <w:kern w:val="2"/>
          <w:sz w:val="27"/>
          <w:szCs w:val="27"/>
        </w:rPr>
        <w:t>落下試驗系統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19CA97C4" w14:textId="325FB3E5" w:rsidR="003C5540" w:rsidRPr="009A617C" w:rsidRDefault="003C5540" w:rsidP="003C5540">
      <w:pPr>
        <w:widowControl/>
        <w:numPr>
          <w:ilvl w:val="0"/>
          <w:numId w:val="135"/>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延燒試驗</w:t>
      </w:r>
      <w:r w:rsidRPr="009A617C">
        <w:rPr>
          <w:rFonts w:eastAsia="標楷體"/>
          <w:kern w:val="2"/>
          <w:sz w:val="27"/>
          <w:szCs w:val="27"/>
        </w:rPr>
        <w:t>(</w:t>
      </w:r>
      <w:r w:rsidR="007D6659" w:rsidRPr="009A617C">
        <w:rPr>
          <w:rFonts w:eastAsia="標楷體" w:hint="eastAsia"/>
          <w:kern w:val="2"/>
          <w:sz w:val="27"/>
          <w:szCs w:val="27"/>
        </w:rPr>
        <w:t>動產項目</w:t>
      </w:r>
      <w:r w:rsidR="007D6659" w:rsidRPr="009A617C">
        <w:rPr>
          <w:rFonts w:eastAsia="標楷體"/>
          <w:kern w:val="2"/>
          <w:sz w:val="27"/>
          <w:szCs w:val="27"/>
        </w:rPr>
        <w:t>12-</w:t>
      </w:r>
      <w:r w:rsidR="00E51A8F" w:rsidRPr="009A617C">
        <w:rPr>
          <w:rFonts w:eastAsia="標楷體" w:hint="eastAsia"/>
          <w:kern w:val="2"/>
          <w:sz w:val="27"/>
          <w:szCs w:val="27"/>
        </w:rPr>
        <w:t>擠壓測試系統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9</w:t>
      </w:r>
      <w:r w:rsidRPr="009A617C">
        <w:rPr>
          <w:rFonts w:eastAsia="標楷體" w:hint="eastAsia"/>
          <w:kern w:val="2"/>
          <w:sz w:val="27"/>
          <w:szCs w:val="27"/>
        </w:rPr>
        <w:t>小時</w:t>
      </w:r>
    </w:p>
    <w:p w14:paraId="0C2CE747" w14:textId="1C853029" w:rsidR="003C5540" w:rsidRPr="009A617C" w:rsidRDefault="003C5540" w:rsidP="003C5540">
      <w:pPr>
        <w:widowControl/>
        <w:numPr>
          <w:ilvl w:val="0"/>
          <w:numId w:val="135"/>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電壓之過充電</w:t>
      </w:r>
      <w:r w:rsidRPr="009A617C">
        <w:rPr>
          <w:rFonts w:eastAsia="標楷體"/>
          <w:kern w:val="2"/>
          <w:sz w:val="27"/>
          <w:szCs w:val="27"/>
        </w:rPr>
        <w:t>(</w:t>
      </w:r>
      <w:r w:rsidR="007D6659" w:rsidRPr="009A617C">
        <w:rPr>
          <w:rFonts w:eastAsia="標楷體" w:hint="eastAsia"/>
          <w:kern w:val="2"/>
          <w:sz w:val="27"/>
          <w:szCs w:val="27"/>
        </w:rPr>
        <w:t>動產項目</w:t>
      </w:r>
      <w:r w:rsidR="007D6659" w:rsidRPr="009A617C">
        <w:rPr>
          <w:rFonts w:eastAsia="標楷體"/>
          <w:kern w:val="2"/>
          <w:sz w:val="27"/>
          <w:szCs w:val="27"/>
        </w:rPr>
        <w:t>22-</w:t>
      </w:r>
      <w:r w:rsidR="00284493" w:rsidRPr="009A617C">
        <w:rPr>
          <w:rFonts w:eastAsia="標楷體" w:hint="eastAsia"/>
          <w:kern w:val="2"/>
          <w:sz w:val="27"/>
          <w:szCs w:val="27"/>
        </w:rPr>
        <w:t>高壓電池充放電測試系統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31B138F1" w14:textId="3C9551D0" w:rsidR="003C5540" w:rsidRPr="009A617C" w:rsidRDefault="003C5540" w:rsidP="003C5540">
      <w:pPr>
        <w:widowControl/>
        <w:numPr>
          <w:ilvl w:val="0"/>
          <w:numId w:val="135"/>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電流之過充電</w:t>
      </w:r>
      <w:r w:rsidRPr="009A617C">
        <w:rPr>
          <w:rFonts w:eastAsia="標楷體"/>
          <w:kern w:val="2"/>
          <w:sz w:val="27"/>
          <w:szCs w:val="27"/>
        </w:rPr>
        <w:t>(</w:t>
      </w:r>
      <w:r w:rsidR="007D6659" w:rsidRPr="009A617C">
        <w:rPr>
          <w:rFonts w:eastAsia="標楷體" w:hint="eastAsia"/>
          <w:kern w:val="2"/>
          <w:sz w:val="27"/>
          <w:szCs w:val="27"/>
        </w:rPr>
        <w:t>動產項目</w:t>
      </w:r>
      <w:r w:rsidR="007D6659" w:rsidRPr="009A617C">
        <w:rPr>
          <w:rFonts w:eastAsia="標楷體"/>
          <w:kern w:val="2"/>
          <w:sz w:val="27"/>
          <w:szCs w:val="27"/>
        </w:rPr>
        <w:t>22-</w:t>
      </w:r>
      <w:r w:rsidR="00284493" w:rsidRPr="009A617C">
        <w:rPr>
          <w:rFonts w:eastAsia="標楷體" w:hint="eastAsia"/>
          <w:kern w:val="2"/>
          <w:sz w:val="27"/>
          <w:szCs w:val="27"/>
        </w:rPr>
        <w:t>高壓電池充放電測試系統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76E242D6" w14:textId="477065E3" w:rsidR="003C5540" w:rsidRPr="009A617C" w:rsidRDefault="003C5540" w:rsidP="003C5540">
      <w:pPr>
        <w:widowControl/>
        <w:numPr>
          <w:ilvl w:val="0"/>
          <w:numId w:val="135"/>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過熱控制</w:t>
      </w:r>
      <w:r w:rsidRPr="009A617C">
        <w:rPr>
          <w:rFonts w:eastAsia="標楷體"/>
          <w:kern w:val="2"/>
          <w:sz w:val="27"/>
          <w:szCs w:val="27"/>
        </w:rPr>
        <w:t>(</w:t>
      </w:r>
      <w:r w:rsidR="007D6659" w:rsidRPr="009A617C">
        <w:rPr>
          <w:rFonts w:eastAsia="標楷體" w:hint="eastAsia"/>
          <w:kern w:val="2"/>
          <w:sz w:val="27"/>
          <w:szCs w:val="27"/>
        </w:rPr>
        <w:t>動產項目</w:t>
      </w:r>
      <w:r w:rsidR="007D6659" w:rsidRPr="009A617C">
        <w:rPr>
          <w:rFonts w:eastAsia="標楷體"/>
          <w:kern w:val="2"/>
          <w:sz w:val="27"/>
          <w:szCs w:val="27"/>
        </w:rPr>
        <w:t>23-</w:t>
      </w:r>
      <w:r w:rsidRPr="009A617C">
        <w:rPr>
          <w:rFonts w:eastAsia="標楷體" w:hint="eastAsia"/>
          <w:kern w:val="2"/>
          <w:sz w:val="27"/>
          <w:szCs w:val="27"/>
        </w:rPr>
        <w:t>中型</w:t>
      </w:r>
      <w:r w:rsidR="001D5F2F" w:rsidRPr="009A617C">
        <w:rPr>
          <w:rFonts w:ascii="標楷體" w:eastAsia="標楷體" w:hAnsi="標楷體" w:hint="eastAsia"/>
        </w:rPr>
        <w:t>環</w:t>
      </w:r>
      <w:r w:rsidR="001D5F2F" w:rsidRPr="009A617C">
        <w:rPr>
          <w:rFonts w:eastAsia="標楷體" w:hint="eastAsia"/>
          <w:kern w:val="2"/>
          <w:sz w:val="27"/>
          <w:szCs w:val="27"/>
        </w:rPr>
        <w:t>境試驗測試系統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612B06A9" w14:textId="6E8B663E" w:rsidR="003C5540" w:rsidRPr="009A617C" w:rsidRDefault="003C5540">
      <w:pPr>
        <w:widowControl/>
        <w:suppressAutoHyphens w:val="0"/>
        <w:autoSpaceDN/>
        <w:spacing w:beforeLines="50" w:before="120" w:afterLines="50" w:after="120" w:line="278" w:lineRule="auto"/>
        <w:ind w:left="1920"/>
        <w:contextualSpacing/>
        <w:textAlignment w:val="auto"/>
        <w:outlineLvl w:val="1"/>
        <w:rPr>
          <w:rFonts w:eastAsia="標楷體"/>
          <w:kern w:val="2"/>
          <w:sz w:val="28"/>
          <w:szCs w:val="28"/>
        </w:rPr>
        <w:pPrChange w:id="773" w:author="蔡芳媚" w:date="2025-09-04T15:45:00Z">
          <w:pPr>
            <w:widowControl/>
            <w:numPr>
              <w:numId w:val="134"/>
            </w:numPr>
            <w:suppressAutoHyphens w:val="0"/>
            <w:autoSpaceDN/>
            <w:spacing w:beforeLines="50" w:before="120" w:afterLines="50" w:after="120" w:line="278" w:lineRule="auto"/>
            <w:ind w:left="2400" w:hanging="480"/>
            <w:contextualSpacing/>
            <w:textAlignment w:val="auto"/>
            <w:outlineLvl w:val="1"/>
          </w:pPr>
        </w:pPrChange>
      </w:pPr>
      <w:r w:rsidRPr="009A617C">
        <w:rPr>
          <w:rFonts w:eastAsia="標楷體" w:hint="eastAsia"/>
          <w:kern w:val="2"/>
          <w:sz w:val="28"/>
          <w:szCs w:val="28"/>
        </w:rPr>
        <w:t>單電芯</w:t>
      </w:r>
      <w:ins w:id="774" w:author="蔡芳媚" w:date="2025-09-04T15:45:00Z">
        <w:r w:rsidR="0090057D" w:rsidRPr="009A617C">
          <w:rPr>
            <w:rFonts w:eastAsia="標楷體" w:hint="eastAsia"/>
            <w:kern w:val="2"/>
            <w:sz w:val="28"/>
            <w:szCs w:val="28"/>
          </w:rPr>
          <w:t>：</w:t>
        </w:r>
      </w:ins>
    </w:p>
    <w:p w14:paraId="4AAB6DD1" w14:textId="3E01A0B0" w:rsidR="003C5540" w:rsidRPr="009A617C" w:rsidRDefault="003C5540" w:rsidP="003C5540">
      <w:pPr>
        <w:widowControl/>
        <w:numPr>
          <w:ilvl w:val="0"/>
          <w:numId w:val="136"/>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外部短路試驗</w:t>
      </w:r>
      <w:r w:rsidRPr="009A617C">
        <w:rPr>
          <w:rFonts w:eastAsia="標楷體"/>
          <w:kern w:val="2"/>
          <w:sz w:val="27"/>
          <w:szCs w:val="27"/>
        </w:rPr>
        <w:t>(</w:t>
      </w:r>
      <w:r w:rsidR="00C475C8" w:rsidRPr="009A617C">
        <w:rPr>
          <w:rFonts w:eastAsia="標楷體" w:hint="eastAsia"/>
          <w:kern w:val="2"/>
          <w:sz w:val="27"/>
          <w:szCs w:val="27"/>
        </w:rPr>
        <w:t>動產項目</w:t>
      </w:r>
      <w:r w:rsidR="00C475C8" w:rsidRPr="009A617C">
        <w:rPr>
          <w:rFonts w:eastAsia="標楷體"/>
          <w:kern w:val="2"/>
          <w:sz w:val="27"/>
          <w:szCs w:val="27"/>
        </w:rPr>
        <w:t>23-</w:t>
      </w:r>
      <w:r w:rsidR="00480FD0" w:rsidRPr="009A617C">
        <w:rPr>
          <w:rFonts w:eastAsia="標楷體" w:hint="eastAsia"/>
          <w:kern w:val="2"/>
          <w:sz w:val="27"/>
          <w:szCs w:val="27"/>
        </w:rPr>
        <w:t>中型</w:t>
      </w:r>
      <w:r w:rsidR="00480FD0" w:rsidRPr="009A617C">
        <w:rPr>
          <w:rFonts w:ascii="標楷體" w:eastAsia="標楷體" w:hAnsi="標楷體" w:hint="eastAsia"/>
        </w:rPr>
        <w:t>環</w:t>
      </w:r>
      <w:r w:rsidR="00480FD0" w:rsidRPr="009A617C">
        <w:rPr>
          <w:rFonts w:eastAsia="標楷體" w:hint="eastAsia"/>
          <w:kern w:val="2"/>
          <w:sz w:val="27"/>
          <w:szCs w:val="27"/>
        </w:rPr>
        <w:t>境試驗測試系統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7</w:t>
      </w:r>
      <w:r w:rsidRPr="009A617C">
        <w:rPr>
          <w:rFonts w:eastAsia="標楷體" w:hint="eastAsia"/>
          <w:kern w:val="2"/>
          <w:sz w:val="27"/>
          <w:szCs w:val="27"/>
        </w:rPr>
        <w:t>小時</w:t>
      </w:r>
    </w:p>
    <w:p w14:paraId="2DA0BE66" w14:textId="5F7E5701" w:rsidR="003C5540" w:rsidRPr="009A617C" w:rsidRDefault="003C5540" w:rsidP="003C5540">
      <w:pPr>
        <w:widowControl/>
        <w:numPr>
          <w:ilvl w:val="0"/>
          <w:numId w:val="136"/>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撞擊試驗</w:t>
      </w:r>
      <w:r w:rsidRPr="009A617C">
        <w:rPr>
          <w:rFonts w:eastAsia="標楷體"/>
          <w:kern w:val="2"/>
          <w:sz w:val="27"/>
          <w:szCs w:val="27"/>
        </w:rPr>
        <w:t>(</w:t>
      </w:r>
      <w:r w:rsidR="00C475C8" w:rsidRPr="009A617C">
        <w:rPr>
          <w:rFonts w:eastAsia="標楷體" w:hint="eastAsia"/>
          <w:kern w:val="2"/>
          <w:sz w:val="27"/>
          <w:szCs w:val="27"/>
        </w:rPr>
        <w:t>動產項目</w:t>
      </w:r>
      <w:r w:rsidR="00C475C8" w:rsidRPr="009A617C">
        <w:rPr>
          <w:rFonts w:eastAsia="標楷體"/>
          <w:kern w:val="2"/>
          <w:sz w:val="27"/>
          <w:szCs w:val="27"/>
        </w:rPr>
        <w:t>4-</w:t>
      </w:r>
      <w:r w:rsidR="00480FD0" w:rsidRPr="009A617C">
        <w:rPr>
          <w:rFonts w:ascii="標楷體" w:eastAsia="標楷體" w:hAnsi="標楷體" w:hint="eastAsia"/>
          <w:sz w:val="27"/>
          <w:szCs w:val="27"/>
        </w:rPr>
        <w:t>衝擊試驗系統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0AB50FDF" w14:textId="77777777" w:rsidR="003C5540" w:rsidRPr="009A617C" w:rsidRDefault="003C5540" w:rsidP="003C5540">
      <w:pPr>
        <w:widowControl/>
        <w:numPr>
          <w:ilvl w:val="0"/>
          <w:numId w:val="136"/>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落下試驗</w:t>
      </w:r>
      <w:r w:rsidRPr="009A617C">
        <w:rPr>
          <w:rFonts w:eastAsia="標楷體"/>
          <w:kern w:val="2"/>
          <w:sz w:val="27"/>
          <w:szCs w:val="27"/>
        </w:rPr>
        <w:t>(</w:t>
      </w:r>
      <w:r w:rsidR="00C475C8" w:rsidRPr="009A617C">
        <w:rPr>
          <w:rFonts w:eastAsia="標楷體" w:hint="eastAsia"/>
          <w:kern w:val="2"/>
          <w:sz w:val="27"/>
          <w:szCs w:val="27"/>
        </w:rPr>
        <w:t>動產項目</w:t>
      </w:r>
      <w:r w:rsidR="00C475C8" w:rsidRPr="009A617C">
        <w:rPr>
          <w:rFonts w:eastAsia="標楷體"/>
          <w:kern w:val="2"/>
          <w:sz w:val="27"/>
          <w:szCs w:val="27"/>
        </w:rPr>
        <w:t>3-</w:t>
      </w:r>
      <w:r w:rsidRPr="009A617C">
        <w:rPr>
          <w:rFonts w:eastAsia="標楷體" w:hint="eastAsia"/>
          <w:kern w:val="2"/>
          <w:sz w:val="27"/>
          <w:szCs w:val="27"/>
        </w:rPr>
        <w:t>落下試驗系統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5F2E960E" w14:textId="0CDC9DC1" w:rsidR="003C5540" w:rsidRPr="009A617C" w:rsidRDefault="003C5540" w:rsidP="003C5540">
      <w:pPr>
        <w:widowControl/>
        <w:numPr>
          <w:ilvl w:val="0"/>
          <w:numId w:val="136"/>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熱濫用試驗</w:t>
      </w:r>
      <w:r w:rsidRPr="009A617C">
        <w:rPr>
          <w:rFonts w:eastAsia="標楷體"/>
          <w:kern w:val="2"/>
          <w:sz w:val="27"/>
          <w:szCs w:val="27"/>
        </w:rPr>
        <w:t>(</w:t>
      </w:r>
      <w:r w:rsidR="00C475C8" w:rsidRPr="009A617C">
        <w:rPr>
          <w:rFonts w:eastAsia="標楷體" w:hint="eastAsia"/>
          <w:kern w:val="2"/>
          <w:sz w:val="27"/>
          <w:szCs w:val="27"/>
        </w:rPr>
        <w:t>動產項目</w:t>
      </w:r>
      <w:r w:rsidR="00C475C8" w:rsidRPr="009A617C">
        <w:rPr>
          <w:rFonts w:eastAsia="標楷體"/>
          <w:kern w:val="2"/>
          <w:sz w:val="27"/>
          <w:szCs w:val="27"/>
        </w:rPr>
        <w:t>18-</w:t>
      </w:r>
      <w:r w:rsidR="00480FD0" w:rsidRPr="009A617C">
        <w:rPr>
          <w:rFonts w:eastAsia="標楷體" w:hint="eastAsia"/>
          <w:kern w:val="2"/>
          <w:sz w:val="27"/>
          <w:szCs w:val="27"/>
        </w:rPr>
        <w:t>小型環境試驗測試系統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4</w:t>
      </w:r>
      <w:r w:rsidRPr="009A617C">
        <w:rPr>
          <w:rFonts w:eastAsia="標楷體" w:hint="eastAsia"/>
          <w:kern w:val="2"/>
          <w:sz w:val="27"/>
          <w:szCs w:val="27"/>
        </w:rPr>
        <w:t>小時</w:t>
      </w:r>
    </w:p>
    <w:p w14:paraId="193F9232" w14:textId="069CA72B" w:rsidR="003C5540" w:rsidRPr="009A617C" w:rsidRDefault="003C5540" w:rsidP="003C5540">
      <w:pPr>
        <w:widowControl/>
        <w:numPr>
          <w:ilvl w:val="0"/>
          <w:numId w:val="136"/>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過充電試驗</w:t>
      </w:r>
      <w:r w:rsidRPr="009A617C">
        <w:rPr>
          <w:rFonts w:eastAsia="標楷體"/>
          <w:kern w:val="2"/>
          <w:sz w:val="27"/>
          <w:szCs w:val="27"/>
        </w:rPr>
        <w:t>(</w:t>
      </w:r>
      <w:r w:rsidR="00C475C8" w:rsidRPr="009A617C">
        <w:rPr>
          <w:rFonts w:eastAsia="標楷體" w:hint="eastAsia"/>
          <w:kern w:val="2"/>
          <w:sz w:val="27"/>
          <w:szCs w:val="27"/>
        </w:rPr>
        <w:t>動產項目</w:t>
      </w:r>
      <w:r w:rsidR="00C475C8" w:rsidRPr="009A617C">
        <w:rPr>
          <w:rFonts w:eastAsia="標楷體"/>
          <w:kern w:val="2"/>
          <w:sz w:val="27"/>
          <w:szCs w:val="27"/>
        </w:rPr>
        <w:t>22-</w:t>
      </w:r>
      <w:r w:rsidR="00887198" w:rsidRPr="009A617C">
        <w:rPr>
          <w:rFonts w:eastAsia="標楷體" w:hint="eastAsia"/>
          <w:kern w:val="2"/>
          <w:sz w:val="27"/>
          <w:szCs w:val="27"/>
        </w:rPr>
        <w:t>高壓電池充放電測試系統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36D84C5A" w14:textId="42C5DCFC" w:rsidR="003C5540" w:rsidRPr="009A617C" w:rsidRDefault="003C5540" w:rsidP="003C5540">
      <w:pPr>
        <w:widowControl/>
        <w:numPr>
          <w:ilvl w:val="0"/>
          <w:numId w:val="136"/>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強制放電試驗</w:t>
      </w:r>
      <w:r w:rsidRPr="009A617C">
        <w:rPr>
          <w:rFonts w:eastAsia="標楷體"/>
          <w:kern w:val="2"/>
          <w:sz w:val="27"/>
          <w:szCs w:val="27"/>
        </w:rPr>
        <w:t>(</w:t>
      </w:r>
      <w:r w:rsidR="00C475C8" w:rsidRPr="009A617C">
        <w:rPr>
          <w:rFonts w:eastAsia="標楷體" w:hint="eastAsia"/>
          <w:kern w:val="2"/>
          <w:sz w:val="27"/>
          <w:szCs w:val="27"/>
        </w:rPr>
        <w:t>動產項目</w:t>
      </w:r>
      <w:r w:rsidR="00C475C8" w:rsidRPr="009A617C">
        <w:rPr>
          <w:rFonts w:eastAsia="標楷體"/>
          <w:kern w:val="2"/>
          <w:sz w:val="27"/>
          <w:szCs w:val="27"/>
        </w:rPr>
        <w:t>22-</w:t>
      </w:r>
      <w:r w:rsidR="00887198" w:rsidRPr="009A617C">
        <w:rPr>
          <w:rFonts w:eastAsia="標楷體" w:hint="eastAsia"/>
          <w:kern w:val="2"/>
          <w:sz w:val="27"/>
          <w:szCs w:val="27"/>
        </w:rPr>
        <w:t>高壓電池充放電測試系統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22F5D76A" w14:textId="77777777" w:rsidR="00C87002" w:rsidRPr="009A617C" w:rsidRDefault="00C87002" w:rsidP="00DE3FE3">
      <w:pPr>
        <w:widowControl/>
        <w:suppressAutoHyphens w:val="0"/>
        <w:autoSpaceDN/>
        <w:spacing w:beforeLines="50" w:before="120" w:afterLines="50" w:after="120" w:line="278" w:lineRule="auto"/>
        <w:ind w:left="2055"/>
        <w:contextualSpacing/>
        <w:textAlignment w:val="auto"/>
        <w:outlineLvl w:val="1"/>
        <w:rPr>
          <w:rFonts w:eastAsia="標楷體"/>
          <w:kern w:val="2"/>
          <w:sz w:val="28"/>
          <w:szCs w:val="28"/>
        </w:rPr>
      </w:pPr>
    </w:p>
    <w:p w14:paraId="4C55B242" w14:textId="097AC153" w:rsidR="00C87002" w:rsidRPr="009A617C" w:rsidRDefault="0090057D">
      <w:pPr>
        <w:widowControl/>
        <w:suppressAutoHyphens w:val="0"/>
        <w:autoSpaceDN/>
        <w:spacing w:beforeLines="50" w:before="120" w:afterLines="50" w:after="120" w:line="278" w:lineRule="auto"/>
        <w:contextualSpacing/>
        <w:textAlignment w:val="auto"/>
        <w:outlineLvl w:val="1"/>
        <w:rPr>
          <w:rFonts w:eastAsia="標楷體"/>
          <w:kern w:val="2"/>
          <w:sz w:val="28"/>
          <w:szCs w:val="28"/>
        </w:rPr>
        <w:pPrChange w:id="775" w:author="蔡芳媚" w:date="2025-09-04T15:45:00Z">
          <w:pPr>
            <w:widowControl/>
            <w:numPr>
              <w:numId w:val="133"/>
            </w:numPr>
            <w:suppressAutoHyphens w:val="0"/>
            <w:autoSpaceDN/>
            <w:spacing w:beforeLines="50" w:before="120" w:afterLines="50" w:after="120" w:line="278" w:lineRule="auto"/>
            <w:ind w:left="2055" w:hanging="354"/>
            <w:contextualSpacing/>
            <w:textAlignment w:val="auto"/>
            <w:outlineLvl w:val="1"/>
          </w:pPr>
        </w:pPrChange>
      </w:pPr>
      <w:ins w:id="776" w:author="蔡芳媚" w:date="2025-09-04T15:45:00Z">
        <w:r w:rsidRPr="009A617C">
          <w:rPr>
            <w:rFonts w:eastAsia="標楷體"/>
            <w:kern w:val="2"/>
            <w:sz w:val="28"/>
            <w:szCs w:val="28"/>
          </w:rPr>
          <w:t xml:space="preserve">                          3</w:t>
        </w:r>
        <w:r w:rsidRPr="009A617C">
          <w:rPr>
            <w:rFonts w:eastAsia="標楷體" w:hint="eastAsia"/>
            <w:kern w:val="2"/>
            <w:sz w:val="28"/>
            <w:szCs w:val="28"/>
          </w:rPr>
          <w:t>、</w:t>
        </w:r>
      </w:ins>
      <w:r w:rsidR="00C87002" w:rsidRPr="009A617C">
        <w:rPr>
          <w:rFonts w:eastAsia="標楷體"/>
          <w:kern w:val="2"/>
          <w:sz w:val="28"/>
          <w:szCs w:val="28"/>
        </w:rPr>
        <w:t>UL 9540A / CNS 62933-5-2</w:t>
      </w:r>
      <w:r w:rsidR="00C87002" w:rsidRPr="009A617C">
        <w:rPr>
          <w:rFonts w:eastAsia="標楷體" w:hint="eastAsia"/>
          <w:kern w:val="2"/>
          <w:sz w:val="28"/>
          <w:szCs w:val="28"/>
        </w:rPr>
        <w:t>附錄</w:t>
      </w:r>
      <w:r w:rsidR="00C87002" w:rsidRPr="009A617C">
        <w:rPr>
          <w:rFonts w:eastAsia="標楷體"/>
          <w:kern w:val="2"/>
          <w:sz w:val="28"/>
          <w:szCs w:val="28"/>
        </w:rPr>
        <w:t>C</w:t>
      </w:r>
      <w:r w:rsidR="00AD21B1" w:rsidRPr="009A617C">
        <w:rPr>
          <w:rFonts w:eastAsia="標楷體" w:hint="eastAsia"/>
          <w:kern w:val="2"/>
          <w:sz w:val="28"/>
          <w:szCs w:val="28"/>
        </w:rPr>
        <w:t>測試</w:t>
      </w:r>
      <w:r w:rsidR="00C87002" w:rsidRPr="009A617C">
        <w:rPr>
          <w:rFonts w:eastAsia="標楷體" w:hint="eastAsia"/>
          <w:kern w:val="2"/>
          <w:sz w:val="28"/>
          <w:szCs w:val="28"/>
        </w:rPr>
        <w:t>標準</w:t>
      </w:r>
    </w:p>
    <w:p w14:paraId="0EA46306" w14:textId="77777777" w:rsidR="00C87002" w:rsidRPr="009A617C" w:rsidRDefault="00C87002" w:rsidP="00DE3FE3">
      <w:pPr>
        <w:widowControl/>
        <w:numPr>
          <w:ilvl w:val="0"/>
          <w:numId w:val="14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電芯層級</w:t>
      </w:r>
      <w:r w:rsidRPr="009A617C">
        <w:rPr>
          <w:rFonts w:eastAsia="標楷體"/>
          <w:kern w:val="2"/>
          <w:sz w:val="27"/>
          <w:szCs w:val="27"/>
        </w:rPr>
        <w:t>(</w:t>
      </w:r>
      <w:r w:rsidR="00A649EF" w:rsidRPr="009A617C">
        <w:rPr>
          <w:rFonts w:eastAsia="標楷體" w:hint="eastAsia"/>
          <w:kern w:val="2"/>
          <w:sz w:val="27"/>
          <w:szCs w:val="27"/>
        </w:rPr>
        <w:t>動產項目</w:t>
      </w:r>
      <w:r w:rsidR="00A649EF" w:rsidRPr="009A617C">
        <w:rPr>
          <w:rFonts w:eastAsia="標楷體"/>
          <w:kern w:val="2"/>
          <w:sz w:val="27"/>
          <w:szCs w:val="27"/>
        </w:rPr>
        <w:t>7-</w:t>
      </w:r>
      <w:r w:rsidR="00172E24" w:rsidRPr="009A617C">
        <w:rPr>
          <w:rFonts w:ascii="標楷體" w:eastAsia="標楷體" w:hAnsi="標楷體" w:hint="eastAsia"/>
          <w:sz w:val="27"/>
          <w:szCs w:val="27"/>
        </w:rPr>
        <w:t>儲能電池防火試驗量測系統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537796E0" w14:textId="77777777" w:rsidR="00C87002" w:rsidRPr="009A617C" w:rsidRDefault="00C87002" w:rsidP="00DE3FE3">
      <w:pPr>
        <w:widowControl/>
        <w:numPr>
          <w:ilvl w:val="0"/>
          <w:numId w:val="14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模組層級</w:t>
      </w:r>
      <w:r w:rsidRPr="009A617C">
        <w:rPr>
          <w:rFonts w:eastAsia="標楷體"/>
          <w:kern w:val="2"/>
          <w:sz w:val="27"/>
          <w:szCs w:val="27"/>
        </w:rPr>
        <w:t>(</w:t>
      </w:r>
      <w:r w:rsidR="00A649EF" w:rsidRPr="009A617C">
        <w:rPr>
          <w:rFonts w:eastAsia="標楷體" w:hint="eastAsia"/>
          <w:kern w:val="2"/>
          <w:sz w:val="27"/>
          <w:szCs w:val="27"/>
        </w:rPr>
        <w:t>動產項目</w:t>
      </w:r>
      <w:r w:rsidR="00A649EF" w:rsidRPr="009A617C">
        <w:rPr>
          <w:rFonts w:eastAsia="標楷體"/>
          <w:kern w:val="2"/>
          <w:sz w:val="27"/>
          <w:szCs w:val="27"/>
        </w:rPr>
        <w:t>7-</w:t>
      </w:r>
      <w:r w:rsidR="00172E24" w:rsidRPr="009A617C">
        <w:rPr>
          <w:rFonts w:ascii="標楷體" w:eastAsia="標楷體" w:hAnsi="標楷體" w:hint="eastAsia"/>
          <w:sz w:val="27"/>
          <w:szCs w:val="27"/>
        </w:rPr>
        <w:t>儲能電池防火試驗量測系統</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2</w:t>
      </w:r>
      <w:r w:rsidRPr="009A617C">
        <w:rPr>
          <w:rFonts w:eastAsia="標楷體" w:hint="eastAsia"/>
          <w:kern w:val="2"/>
          <w:sz w:val="27"/>
          <w:szCs w:val="27"/>
        </w:rPr>
        <w:t>小時</w:t>
      </w:r>
    </w:p>
    <w:p w14:paraId="2DE3E3F8" w14:textId="77777777" w:rsidR="00C87002" w:rsidRPr="009A617C" w:rsidRDefault="00C87002" w:rsidP="00DE3FE3">
      <w:pPr>
        <w:widowControl/>
        <w:numPr>
          <w:ilvl w:val="0"/>
          <w:numId w:val="142"/>
        </w:numPr>
        <w:suppressAutoHyphens w:val="0"/>
        <w:autoSpaceDN/>
        <w:spacing w:beforeLines="50" w:before="120" w:afterLines="50" w:after="120" w:line="278" w:lineRule="auto"/>
        <w:contextualSpacing/>
        <w:textAlignment w:val="auto"/>
        <w:outlineLvl w:val="1"/>
        <w:rPr>
          <w:rFonts w:eastAsia="標楷體"/>
          <w:kern w:val="2"/>
          <w:sz w:val="27"/>
          <w:szCs w:val="27"/>
        </w:rPr>
      </w:pPr>
      <w:r w:rsidRPr="009A617C">
        <w:rPr>
          <w:rFonts w:eastAsia="標楷體" w:hint="eastAsia"/>
          <w:kern w:val="2"/>
          <w:sz w:val="27"/>
          <w:szCs w:val="27"/>
        </w:rPr>
        <w:t>機櫃層級</w:t>
      </w:r>
      <w:r w:rsidRPr="009A617C">
        <w:rPr>
          <w:rFonts w:eastAsia="標楷體"/>
          <w:kern w:val="2"/>
          <w:sz w:val="27"/>
          <w:szCs w:val="27"/>
        </w:rPr>
        <w:t>(</w:t>
      </w:r>
      <w:r w:rsidR="00A649EF" w:rsidRPr="009A617C">
        <w:rPr>
          <w:rFonts w:eastAsia="標楷體" w:hint="eastAsia"/>
          <w:kern w:val="2"/>
          <w:sz w:val="27"/>
          <w:szCs w:val="27"/>
        </w:rPr>
        <w:t>動產項目</w:t>
      </w:r>
      <w:r w:rsidR="00A649EF" w:rsidRPr="009A617C">
        <w:rPr>
          <w:rFonts w:eastAsia="標楷體"/>
          <w:kern w:val="2"/>
          <w:sz w:val="27"/>
          <w:szCs w:val="27"/>
        </w:rPr>
        <w:t>31-</w:t>
      </w:r>
      <w:r w:rsidR="00172E24" w:rsidRPr="009A617C">
        <w:rPr>
          <w:rFonts w:ascii="標楷體" w:eastAsia="標楷體" w:hAnsi="標楷體"/>
          <w:sz w:val="27"/>
          <w:szCs w:val="27"/>
        </w:rPr>
        <w:t>10MW圓錐量熱儀及耐高溫管線</w:t>
      </w:r>
      <w:r w:rsidRPr="009A617C">
        <w:rPr>
          <w:rFonts w:eastAsia="標楷體"/>
          <w:kern w:val="2"/>
          <w:sz w:val="27"/>
          <w:szCs w:val="27"/>
        </w:rPr>
        <w:t>)</w:t>
      </w:r>
      <w:r w:rsidRPr="009A617C">
        <w:rPr>
          <w:rFonts w:eastAsia="標楷體" w:hint="eastAsia"/>
          <w:kern w:val="2"/>
          <w:sz w:val="27"/>
          <w:szCs w:val="27"/>
        </w:rPr>
        <w:t>：</w:t>
      </w:r>
      <w:r w:rsidRPr="009A617C">
        <w:rPr>
          <w:rFonts w:eastAsia="標楷體"/>
          <w:kern w:val="2"/>
          <w:sz w:val="27"/>
          <w:szCs w:val="27"/>
        </w:rPr>
        <w:t>3</w:t>
      </w:r>
      <w:r w:rsidRPr="009A617C">
        <w:rPr>
          <w:rFonts w:eastAsia="標楷體" w:hint="eastAsia"/>
          <w:kern w:val="2"/>
          <w:sz w:val="27"/>
          <w:szCs w:val="27"/>
        </w:rPr>
        <w:t>小</w:t>
      </w:r>
      <w:r w:rsidR="00A649EF" w:rsidRPr="009A617C">
        <w:rPr>
          <w:rFonts w:eastAsia="標楷體" w:hint="eastAsia"/>
          <w:kern w:val="2"/>
          <w:sz w:val="27"/>
          <w:szCs w:val="27"/>
        </w:rPr>
        <w:t>時</w:t>
      </w:r>
    </w:p>
    <w:p w14:paraId="033265A3" w14:textId="2DF803B7" w:rsidR="00D33232" w:rsidRPr="009A617C" w:rsidRDefault="006E4F1B"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w:t>
      </w:r>
      <w:ins w:id="777" w:author="蔡芳媚" w:date="2025-09-04T15:51:00Z">
        <w:r w:rsidR="0090057D" w:rsidRPr="009A617C">
          <w:rPr>
            <w:rFonts w:ascii="標楷體" w:eastAsia="標楷體" w:hAnsi="標楷體" w:hint="eastAsia"/>
            <w:sz w:val="28"/>
            <w:szCs w:val="28"/>
          </w:rPr>
          <w:t>乙方</w:t>
        </w:r>
      </w:ins>
      <w:ins w:id="778" w:author="蔡芳媚" w:date="2025-09-04T15:52:00Z">
        <w:r w:rsidR="00AC72A3" w:rsidRPr="009A617C">
          <w:rPr>
            <w:rFonts w:ascii="標楷體" w:eastAsia="標楷體" w:hAnsi="標楷體" w:hint="eastAsia"/>
            <w:sz w:val="28"/>
            <w:szCs w:val="28"/>
          </w:rPr>
          <w:t>得</w:t>
        </w:r>
      </w:ins>
      <w:del w:id="779" w:author="蔡芳媚" w:date="2025-09-04T15:48:00Z">
        <w:r w:rsidR="008712FC" w:rsidRPr="009A617C" w:rsidDel="0090057D">
          <w:rPr>
            <w:rFonts w:ascii="標楷體" w:eastAsia="標楷體" w:hAnsi="標楷體"/>
            <w:sz w:val="28"/>
            <w:szCs w:val="28"/>
          </w:rPr>
          <w:delText>乙方</w:delText>
        </w:r>
      </w:del>
      <w:r w:rsidR="008712FC" w:rsidRPr="009A617C">
        <w:rPr>
          <w:rFonts w:ascii="標楷體" w:eastAsia="標楷體" w:hAnsi="標楷體"/>
          <w:sz w:val="28"/>
          <w:szCs w:val="28"/>
        </w:rPr>
        <w:t>提前終止</w:t>
      </w:r>
      <w:ins w:id="780" w:author="蔡芳媚" w:date="2025-09-04T15:48:00Z">
        <w:r w:rsidR="0090057D" w:rsidRPr="009A617C">
          <w:rPr>
            <w:rFonts w:ascii="標楷體" w:eastAsia="標楷體" w:hAnsi="標楷體" w:hint="eastAsia"/>
            <w:sz w:val="28"/>
            <w:szCs w:val="28"/>
          </w:rPr>
          <w:t>契約</w:t>
        </w:r>
      </w:ins>
      <w:ins w:id="781" w:author="蔡芳媚" w:date="2025-09-04T15:52:00Z">
        <w:r w:rsidR="00AC72A3" w:rsidRPr="009A617C">
          <w:rPr>
            <w:rFonts w:ascii="標楷體" w:eastAsia="標楷體" w:hAnsi="標楷體" w:hint="eastAsia"/>
            <w:sz w:val="28"/>
            <w:szCs w:val="28"/>
          </w:rPr>
          <w:t>之情形</w:t>
        </w:r>
      </w:ins>
    </w:p>
    <w:p w14:paraId="3F71CF71" w14:textId="354BCD1B" w:rsidR="00D33232" w:rsidRPr="009A617C" w:rsidRDefault="008712FC"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乙方於本契約期間內擬提前終止契約者，應於</w:t>
      </w:r>
      <w:r w:rsidR="003A78C5" w:rsidRPr="009A617C">
        <w:rPr>
          <w:rFonts w:ascii="標楷體" w:eastAsia="標楷體" w:hAnsi="標楷體"/>
          <w:sz w:val="28"/>
          <w:szCs w:val="28"/>
        </w:rPr>
        <w:t>3</w:t>
      </w:r>
      <w:r w:rsidRPr="009A617C">
        <w:rPr>
          <w:rFonts w:ascii="標楷體" w:eastAsia="標楷體" w:hAnsi="標楷體"/>
          <w:sz w:val="28"/>
          <w:szCs w:val="28"/>
        </w:rPr>
        <w:t>個月前以書面通知甲方，</w:t>
      </w:r>
      <w:ins w:id="782" w:author="蔡芳媚" w:date="2025-09-04T15:48:00Z">
        <w:r w:rsidR="0090057D" w:rsidRPr="009A617C">
          <w:rPr>
            <w:rFonts w:ascii="標楷體" w:eastAsia="標楷體" w:hAnsi="標楷體" w:hint="eastAsia"/>
            <w:sz w:val="28"/>
            <w:szCs w:val="28"/>
          </w:rPr>
          <w:t>經甲方同意後，</w:t>
        </w:r>
      </w:ins>
      <w:r w:rsidRPr="009A617C">
        <w:rPr>
          <w:rFonts w:ascii="標楷體" w:eastAsia="標楷體" w:hAnsi="標楷體"/>
          <w:sz w:val="28"/>
          <w:szCs w:val="28"/>
        </w:rPr>
        <w:t>始生終止契約之效力，</w:t>
      </w:r>
      <w:ins w:id="783" w:author="蔡芳媚" w:date="2025-09-04T15:48:00Z">
        <w:r w:rsidR="0090057D" w:rsidRPr="009A617C">
          <w:rPr>
            <w:rFonts w:ascii="標楷體" w:eastAsia="標楷體" w:hAnsi="標楷體"/>
            <w:sz w:val="28"/>
            <w:szCs w:val="28"/>
            <w:rPrChange w:id="784" w:author="張峻源" w:date="2025-09-08T16:34:00Z">
              <w:rPr/>
            </w:rPrChange>
          </w:rPr>
          <w:t>乙方</w:t>
        </w:r>
        <w:r w:rsidR="0090057D" w:rsidRPr="009A617C">
          <w:rPr>
            <w:rFonts w:ascii="標楷體" w:eastAsia="標楷體" w:hAnsi="標楷體" w:hint="eastAsia"/>
            <w:sz w:val="28"/>
            <w:szCs w:val="28"/>
            <w:rPrChange w:id="785" w:author="張峻源" w:date="2025-09-08T16:34:00Z">
              <w:rPr>
                <w:rFonts w:hint="eastAsia"/>
              </w:rPr>
            </w:rPrChange>
          </w:rPr>
          <w:t>並</w:t>
        </w:r>
        <w:r w:rsidR="0090057D" w:rsidRPr="009A617C">
          <w:rPr>
            <w:rFonts w:ascii="標楷體" w:eastAsia="標楷體" w:hAnsi="標楷體"/>
            <w:sz w:val="28"/>
            <w:szCs w:val="28"/>
            <w:rPrChange w:id="786" w:author="張峻源" w:date="2025-09-08T16:34:00Z">
              <w:rPr/>
            </w:rPrChange>
          </w:rPr>
          <w:t>不得就終止事由或其所生</w:t>
        </w:r>
      </w:ins>
      <w:ins w:id="787" w:author="蔡芳媚" w:date="2025-09-04T15:50:00Z">
        <w:r w:rsidR="0090057D" w:rsidRPr="009A617C">
          <w:rPr>
            <w:rFonts w:ascii="標楷體" w:eastAsia="標楷體" w:hAnsi="標楷體" w:hint="eastAsia"/>
            <w:sz w:val="28"/>
            <w:szCs w:val="28"/>
          </w:rPr>
          <w:t>之</w:t>
        </w:r>
      </w:ins>
      <w:ins w:id="788" w:author="蔡芳媚" w:date="2025-09-04T15:48:00Z">
        <w:r w:rsidR="0090057D" w:rsidRPr="009A617C">
          <w:rPr>
            <w:rFonts w:ascii="標楷體" w:eastAsia="標楷體" w:hAnsi="標楷體"/>
            <w:sz w:val="28"/>
            <w:szCs w:val="28"/>
            <w:rPrChange w:id="789" w:author="張峻源" w:date="2025-09-08T16:34:00Z">
              <w:rPr/>
            </w:rPrChange>
          </w:rPr>
          <w:t>影響</w:t>
        </w:r>
      </w:ins>
      <w:del w:id="790" w:author="蔡芳媚" w:date="2025-09-04T15:48:00Z">
        <w:r w:rsidRPr="009A617C" w:rsidDel="0090057D">
          <w:rPr>
            <w:rFonts w:ascii="標楷體" w:eastAsia="標楷體" w:hAnsi="標楷體"/>
            <w:sz w:val="28"/>
            <w:szCs w:val="28"/>
          </w:rPr>
          <w:delText>乙方並不得</w:delText>
        </w:r>
      </w:del>
      <w:r w:rsidRPr="009A617C">
        <w:rPr>
          <w:rFonts w:ascii="標楷體" w:eastAsia="標楷體" w:hAnsi="標楷體"/>
          <w:sz w:val="28"/>
          <w:szCs w:val="28"/>
        </w:rPr>
        <w:t>向甲方要求任何補償。</w:t>
      </w:r>
    </w:p>
    <w:p w14:paraId="0C3008DC" w14:textId="7D1E9A6C"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甲方</w:t>
      </w:r>
      <w:ins w:id="791" w:author="蔡芳媚" w:date="2025-09-04T15:52:00Z">
        <w:r w:rsidR="00AC72A3" w:rsidRPr="009A617C">
          <w:rPr>
            <w:rFonts w:ascii="標楷體" w:eastAsia="標楷體" w:hAnsi="標楷體" w:hint="eastAsia"/>
            <w:sz w:val="28"/>
            <w:szCs w:val="28"/>
          </w:rPr>
          <w:t>得</w:t>
        </w:r>
      </w:ins>
      <w:r w:rsidRPr="009A617C">
        <w:rPr>
          <w:rFonts w:ascii="標楷體" w:eastAsia="標楷體" w:hAnsi="標楷體"/>
          <w:sz w:val="28"/>
          <w:szCs w:val="28"/>
        </w:rPr>
        <w:t>終止契約</w:t>
      </w:r>
      <w:ins w:id="792" w:author="蔡芳媚" w:date="2025-09-04T15:52:00Z">
        <w:r w:rsidR="00AC72A3" w:rsidRPr="009A617C">
          <w:rPr>
            <w:rFonts w:ascii="標楷體" w:eastAsia="標楷體" w:hAnsi="標楷體" w:hint="eastAsia"/>
            <w:sz w:val="28"/>
            <w:szCs w:val="28"/>
          </w:rPr>
          <w:t>之情形</w:t>
        </w:r>
      </w:ins>
    </w:p>
    <w:p w14:paraId="452B57B9" w14:textId="77777777" w:rsidR="00AC72A3" w:rsidRPr="009A617C" w:rsidRDefault="00AC72A3" w:rsidP="00DE3FE3">
      <w:pPr>
        <w:pStyle w:val="Textbody"/>
        <w:spacing w:line="600" w:lineRule="exact"/>
        <w:ind w:left="1418"/>
        <w:rPr>
          <w:ins w:id="793" w:author="蔡芳媚" w:date="2025-09-04T15:53:00Z"/>
          <w:rFonts w:ascii="標楷體" w:eastAsia="標楷體" w:hAnsi="標楷體"/>
          <w:sz w:val="28"/>
          <w:szCs w:val="28"/>
        </w:rPr>
      </w:pPr>
      <w:ins w:id="794" w:author="蔡芳媚" w:date="2025-09-04T15:53:00Z">
        <w:r w:rsidRPr="009A617C">
          <w:rPr>
            <w:rFonts w:ascii="標楷體" w:eastAsia="標楷體" w:hAnsi="標楷體" w:hint="eastAsia"/>
            <w:sz w:val="28"/>
            <w:szCs w:val="28"/>
          </w:rPr>
          <w:t>一、</w:t>
        </w:r>
      </w:ins>
      <w:r w:rsidR="008712FC" w:rsidRPr="009A617C">
        <w:rPr>
          <w:rFonts w:ascii="標楷體" w:eastAsia="標楷體" w:hAnsi="標楷體"/>
          <w:sz w:val="28"/>
          <w:szCs w:val="28"/>
        </w:rPr>
        <w:t>除本契約另有約定外，</w:t>
      </w:r>
      <w:ins w:id="795" w:author="蔡芳媚" w:date="2025-09-04T15:53:00Z">
        <w:r w:rsidRPr="009A617C">
          <w:rPr>
            <w:rFonts w:ascii="標楷體" w:eastAsia="標楷體" w:hAnsi="標楷體"/>
            <w:sz w:val="28"/>
            <w:szCs w:val="28"/>
          </w:rPr>
          <w:t>本契約所定</w:t>
        </w:r>
        <w:r w:rsidRPr="009A617C">
          <w:rPr>
            <w:rFonts w:ascii="標楷體" w:eastAsia="標楷體" w:hAnsi="標楷體" w:hint="eastAsia"/>
            <w:sz w:val="28"/>
            <w:szCs w:val="28"/>
          </w:rPr>
          <w:t>標的</w:t>
        </w:r>
      </w:ins>
      <w:r w:rsidR="008712FC" w:rsidRPr="009A617C">
        <w:rPr>
          <w:rFonts w:ascii="標楷體" w:eastAsia="標楷體" w:hAnsi="標楷體"/>
          <w:sz w:val="28"/>
          <w:szCs w:val="28"/>
        </w:rPr>
        <w:t>有下列</w:t>
      </w:r>
      <w:del w:id="796" w:author="蔡芳媚" w:date="2025-09-04T15:53:00Z">
        <w:r w:rsidR="008712FC" w:rsidRPr="009A617C" w:rsidDel="00AC72A3">
          <w:rPr>
            <w:rFonts w:ascii="標楷體" w:eastAsia="標楷體" w:hAnsi="標楷體"/>
            <w:sz w:val="28"/>
            <w:szCs w:val="28"/>
          </w:rPr>
          <w:delText>各款</w:delText>
        </w:r>
      </w:del>
      <w:r w:rsidR="008712FC" w:rsidRPr="009A617C">
        <w:rPr>
          <w:rFonts w:ascii="標楷體" w:eastAsia="標楷體" w:hAnsi="標楷體"/>
          <w:sz w:val="28"/>
          <w:szCs w:val="28"/>
        </w:rPr>
        <w:t>情形之一者，甲方得</w:t>
      </w:r>
    </w:p>
    <w:p w14:paraId="29D08C22" w14:textId="2C8D4E02" w:rsidR="000B71A9" w:rsidRPr="009A617C" w:rsidRDefault="00AC72A3" w:rsidP="00DE3FE3">
      <w:pPr>
        <w:pStyle w:val="Textbody"/>
        <w:spacing w:line="600" w:lineRule="exact"/>
        <w:ind w:left="1418"/>
        <w:rPr>
          <w:rFonts w:ascii="標楷體" w:eastAsia="標楷體" w:hAnsi="標楷體"/>
          <w:sz w:val="28"/>
          <w:szCs w:val="28"/>
        </w:rPr>
      </w:pPr>
      <w:ins w:id="797" w:author="蔡芳媚" w:date="2025-09-04T15:54:00Z">
        <w:r w:rsidRPr="009A617C">
          <w:rPr>
            <w:rFonts w:ascii="標楷體" w:eastAsia="標楷體" w:hAnsi="標楷體"/>
            <w:sz w:val="28"/>
            <w:szCs w:val="28"/>
          </w:rPr>
          <w:t xml:space="preserve">    </w:t>
        </w:r>
      </w:ins>
      <w:r w:rsidR="008712FC" w:rsidRPr="009A617C">
        <w:rPr>
          <w:rFonts w:ascii="標楷體" w:eastAsia="標楷體" w:hAnsi="標楷體"/>
          <w:sz w:val="28"/>
          <w:szCs w:val="28"/>
        </w:rPr>
        <w:t>隨時終止契約，乙方不得向甲方請求任何賠償或補償：</w:t>
      </w:r>
    </w:p>
    <w:p w14:paraId="409CAE45" w14:textId="5C3B9500"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798" w:author="蔡芳媚" w:date="2025-09-04T15:54:00Z">
        <w:r w:rsidRPr="009A617C">
          <w:rPr>
            <w:rFonts w:ascii="標楷體" w:eastAsia="標楷體" w:hAnsi="標楷體"/>
            <w:sz w:val="28"/>
            <w:szCs w:val="28"/>
          </w:rPr>
          <w:lastRenderedPageBreak/>
          <w:t>(一)</w:t>
        </w:r>
      </w:ins>
      <w:del w:id="799" w:author="蔡芳媚" w:date="2025-09-04T15:54:00Z">
        <w:r w:rsidR="008712FC" w:rsidRPr="009A617C" w:rsidDel="00AC72A3">
          <w:rPr>
            <w:rFonts w:ascii="標楷體" w:eastAsia="標楷體" w:hAnsi="標楷體"/>
            <w:sz w:val="28"/>
            <w:szCs w:val="28"/>
          </w:rPr>
          <w:delText>一、</w:delText>
        </w:r>
      </w:del>
      <w:del w:id="800" w:author="蔡芳媚" w:date="2025-09-04T15:53:00Z">
        <w:r w:rsidR="008712FC" w:rsidRPr="009A617C" w:rsidDel="00AC72A3">
          <w:rPr>
            <w:rFonts w:ascii="標楷體" w:eastAsia="標楷體" w:hAnsi="標楷體"/>
            <w:sz w:val="28"/>
            <w:szCs w:val="28"/>
          </w:rPr>
          <w:delText>本契約所定</w:delText>
        </w:r>
        <w:r w:rsidR="000B71A9" w:rsidRPr="009A617C" w:rsidDel="00AC72A3">
          <w:rPr>
            <w:rFonts w:ascii="標楷體" w:eastAsia="標楷體" w:hAnsi="標楷體" w:hint="eastAsia"/>
            <w:sz w:val="28"/>
            <w:szCs w:val="28"/>
          </w:rPr>
          <w:delText>標的</w:delText>
        </w:r>
      </w:del>
      <w:r w:rsidR="008712FC" w:rsidRPr="009A617C">
        <w:rPr>
          <w:rFonts w:ascii="標楷體" w:eastAsia="標楷體" w:hAnsi="標楷體"/>
          <w:sz w:val="28"/>
          <w:szCs w:val="28"/>
        </w:rPr>
        <w:t>因政府舉辦公共事業需要、公務需要或依法變更使用。</w:t>
      </w:r>
    </w:p>
    <w:p w14:paraId="55D67690" w14:textId="2FA1C5F8"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801" w:author="蔡芳媚" w:date="2025-09-04T15:54:00Z">
        <w:r w:rsidRPr="009A617C">
          <w:rPr>
            <w:rFonts w:ascii="標楷體" w:eastAsia="標楷體" w:hAnsi="標楷體"/>
            <w:sz w:val="28"/>
            <w:szCs w:val="28"/>
          </w:rPr>
          <w:t>(</w:t>
        </w:r>
      </w:ins>
      <w:r w:rsidR="008712FC" w:rsidRPr="009A617C">
        <w:rPr>
          <w:rFonts w:ascii="標楷體" w:eastAsia="標楷體" w:hAnsi="標楷體"/>
          <w:sz w:val="28"/>
          <w:szCs w:val="28"/>
        </w:rPr>
        <w:t>二</w:t>
      </w:r>
      <w:del w:id="802" w:author="蔡芳媚" w:date="2025-09-04T15:54:00Z">
        <w:r w:rsidR="008712FC" w:rsidRPr="009A617C" w:rsidDel="00AC72A3">
          <w:rPr>
            <w:rFonts w:ascii="標楷體" w:eastAsia="標楷體" w:hAnsi="標楷體" w:hint="eastAsia"/>
            <w:sz w:val="28"/>
            <w:szCs w:val="28"/>
          </w:rPr>
          <w:delText>、</w:delText>
        </w:r>
      </w:del>
      <w:ins w:id="803" w:author="蔡芳媚" w:date="2025-09-04T15:54:00Z">
        <w:r w:rsidRPr="009A617C">
          <w:rPr>
            <w:rFonts w:ascii="標楷體" w:eastAsia="標楷體" w:hAnsi="標楷體"/>
            <w:sz w:val="28"/>
            <w:szCs w:val="28"/>
          </w:rPr>
          <w:t>)</w:t>
        </w:r>
      </w:ins>
      <w:del w:id="804" w:author="蔡芳媚" w:date="2025-09-04T15:54:00Z">
        <w:r w:rsidR="008712FC" w:rsidRPr="009A617C" w:rsidDel="00AC72A3">
          <w:rPr>
            <w:rFonts w:ascii="標楷體" w:eastAsia="標楷體" w:hAnsi="標楷體"/>
            <w:sz w:val="28"/>
            <w:szCs w:val="28"/>
          </w:rPr>
          <w:delText>本契約所定</w:delText>
        </w:r>
        <w:r w:rsidR="000B71A9" w:rsidRPr="009A617C" w:rsidDel="00AC72A3">
          <w:rPr>
            <w:rFonts w:ascii="標楷體" w:eastAsia="標楷體" w:hAnsi="標楷體" w:hint="eastAsia"/>
            <w:sz w:val="28"/>
            <w:szCs w:val="28"/>
          </w:rPr>
          <w:delText>標的</w:delText>
        </w:r>
      </w:del>
      <w:r w:rsidR="008712FC" w:rsidRPr="009A617C">
        <w:rPr>
          <w:rFonts w:ascii="標楷體" w:eastAsia="標楷體" w:hAnsi="標楷體"/>
          <w:sz w:val="28"/>
          <w:szCs w:val="28"/>
        </w:rPr>
        <w:t>因政府開發利用、實施國家政策或都市計畫，必須收回。</w:t>
      </w:r>
    </w:p>
    <w:p w14:paraId="1F8F68ED" w14:textId="3EBDF954"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805" w:author="蔡芳媚" w:date="2025-09-04T15:54:00Z">
        <w:r w:rsidRPr="009A617C">
          <w:rPr>
            <w:rFonts w:ascii="標楷體" w:eastAsia="標楷體" w:hAnsi="標楷體"/>
            <w:sz w:val="28"/>
            <w:szCs w:val="28"/>
          </w:rPr>
          <w:t>(</w:t>
        </w:r>
      </w:ins>
      <w:r w:rsidR="008712FC" w:rsidRPr="009A617C">
        <w:rPr>
          <w:rFonts w:ascii="標楷體" w:eastAsia="標楷體" w:hAnsi="標楷體"/>
          <w:sz w:val="28"/>
          <w:szCs w:val="28"/>
        </w:rPr>
        <w:t>三</w:t>
      </w:r>
      <w:del w:id="806" w:author="蔡芳媚" w:date="2025-09-04T15:54:00Z">
        <w:r w:rsidR="008712FC" w:rsidRPr="009A617C" w:rsidDel="00AC72A3">
          <w:rPr>
            <w:rFonts w:ascii="標楷體" w:eastAsia="標楷體" w:hAnsi="標楷體" w:hint="eastAsia"/>
            <w:sz w:val="28"/>
            <w:szCs w:val="28"/>
          </w:rPr>
          <w:delText>、</w:delText>
        </w:r>
      </w:del>
      <w:ins w:id="807" w:author="蔡芳媚" w:date="2025-09-04T15:54:00Z">
        <w:r w:rsidRPr="009A617C">
          <w:rPr>
            <w:rFonts w:ascii="標楷體" w:eastAsia="標楷體" w:hAnsi="標楷體"/>
            <w:sz w:val="28"/>
            <w:szCs w:val="28"/>
          </w:rPr>
          <w:t>)</w:t>
        </w:r>
      </w:ins>
      <w:del w:id="808" w:author="蔡芳媚" w:date="2025-09-04T15:54:00Z">
        <w:r w:rsidR="008712FC" w:rsidRPr="009A617C" w:rsidDel="00AC72A3">
          <w:rPr>
            <w:rFonts w:ascii="標楷體" w:eastAsia="標楷體" w:hAnsi="標楷體"/>
            <w:sz w:val="28"/>
            <w:szCs w:val="28"/>
          </w:rPr>
          <w:delText>本契約所定</w:delText>
        </w:r>
        <w:r w:rsidR="000B71A9" w:rsidRPr="009A617C" w:rsidDel="00AC72A3">
          <w:rPr>
            <w:rFonts w:ascii="標楷體" w:eastAsia="標楷體" w:hAnsi="標楷體" w:hint="eastAsia"/>
            <w:sz w:val="28"/>
            <w:szCs w:val="28"/>
          </w:rPr>
          <w:delText>標的</w:delText>
        </w:r>
      </w:del>
      <w:r w:rsidR="008712FC" w:rsidRPr="009A617C">
        <w:rPr>
          <w:rFonts w:ascii="標楷體" w:eastAsia="標楷體" w:hAnsi="標楷體"/>
          <w:sz w:val="28"/>
          <w:szCs w:val="28"/>
        </w:rPr>
        <w:t>經政府依法出售。</w:t>
      </w:r>
    </w:p>
    <w:p w14:paraId="5BB9142D" w14:textId="396A28D4"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809" w:author="蔡芳媚" w:date="2025-09-04T15:54:00Z">
        <w:r w:rsidRPr="009A617C">
          <w:rPr>
            <w:rFonts w:ascii="標楷體" w:eastAsia="標楷體" w:hAnsi="標楷體"/>
            <w:sz w:val="28"/>
            <w:szCs w:val="28"/>
          </w:rPr>
          <w:t>(</w:t>
        </w:r>
      </w:ins>
      <w:r w:rsidR="008712FC" w:rsidRPr="009A617C">
        <w:rPr>
          <w:rFonts w:ascii="標楷體" w:eastAsia="標楷體" w:hAnsi="標楷體"/>
          <w:sz w:val="28"/>
          <w:szCs w:val="28"/>
        </w:rPr>
        <w:t>四</w:t>
      </w:r>
      <w:del w:id="810" w:author="蔡芳媚" w:date="2025-09-04T15:54:00Z">
        <w:r w:rsidR="008712FC" w:rsidRPr="009A617C" w:rsidDel="00AC72A3">
          <w:rPr>
            <w:rFonts w:ascii="標楷體" w:eastAsia="標楷體" w:hAnsi="標楷體" w:hint="eastAsia"/>
            <w:sz w:val="28"/>
            <w:szCs w:val="28"/>
          </w:rPr>
          <w:delText>、</w:delText>
        </w:r>
      </w:del>
      <w:ins w:id="811" w:author="蔡芳媚" w:date="2025-09-04T15:54:00Z">
        <w:r w:rsidRPr="009A617C">
          <w:rPr>
            <w:rFonts w:ascii="標楷體" w:eastAsia="標楷體" w:hAnsi="標楷體"/>
            <w:sz w:val="28"/>
            <w:szCs w:val="28"/>
          </w:rPr>
          <w:t>)</w:t>
        </w:r>
      </w:ins>
      <w:r w:rsidR="008712FC" w:rsidRPr="009A617C">
        <w:rPr>
          <w:rFonts w:ascii="標楷體" w:eastAsia="標楷體" w:hAnsi="標楷體"/>
          <w:sz w:val="28"/>
          <w:szCs w:val="28"/>
        </w:rPr>
        <w:t>甲方以</w:t>
      </w:r>
      <w:r w:rsidR="000B71A9" w:rsidRPr="009A617C">
        <w:rPr>
          <w:rFonts w:ascii="標楷體" w:eastAsia="標楷體" w:hAnsi="標楷體" w:hint="eastAsia"/>
          <w:sz w:val="28"/>
          <w:szCs w:val="28"/>
        </w:rPr>
        <w:t>履約保證金</w:t>
      </w:r>
      <w:r w:rsidR="008712FC" w:rsidRPr="009A617C">
        <w:rPr>
          <w:rFonts w:ascii="標楷體" w:eastAsia="標楷體" w:hAnsi="標楷體"/>
          <w:sz w:val="28"/>
          <w:szCs w:val="28"/>
        </w:rPr>
        <w:t>全額扣除欠繳租金後，乙方積欠租金達</w:t>
      </w:r>
      <w:r w:rsidR="00DD26A9" w:rsidRPr="009A617C">
        <w:rPr>
          <w:rFonts w:ascii="標楷體" w:eastAsia="標楷體" w:hAnsi="標楷體"/>
          <w:sz w:val="28"/>
          <w:szCs w:val="28"/>
        </w:rPr>
        <w:t>2</w:t>
      </w:r>
      <w:r w:rsidR="008712FC" w:rsidRPr="009A617C">
        <w:rPr>
          <w:rFonts w:ascii="標楷體" w:eastAsia="標楷體" w:hAnsi="標楷體"/>
          <w:sz w:val="28"/>
          <w:szCs w:val="28"/>
        </w:rPr>
        <w:t>個月之租額，經定期催告仍不繳納。</w:t>
      </w:r>
    </w:p>
    <w:p w14:paraId="6647F882" w14:textId="7D4216EA"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812"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五</w:t>
      </w:r>
      <w:del w:id="813" w:author="蔡芳媚" w:date="2025-09-04T15:57:00Z">
        <w:r w:rsidR="008712FC" w:rsidRPr="009A617C" w:rsidDel="00AC72A3">
          <w:rPr>
            <w:rFonts w:ascii="標楷體" w:eastAsia="標楷體" w:hAnsi="標楷體" w:hint="eastAsia"/>
            <w:sz w:val="28"/>
            <w:szCs w:val="28"/>
          </w:rPr>
          <w:delText>、</w:delText>
        </w:r>
      </w:del>
      <w:ins w:id="814"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因可歸責乙方之事由致毀損本契約所定</w:t>
      </w:r>
      <w:r w:rsidR="000B71A9" w:rsidRPr="009A617C">
        <w:rPr>
          <w:rFonts w:ascii="標楷體" w:eastAsia="標楷體" w:hAnsi="標楷體" w:hint="eastAsia"/>
          <w:sz w:val="28"/>
          <w:szCs w:val="28"/>
        </w:rPr>
        <w:t>標的</w:t>
      </w:r>
      <w:r w:rsidR="008712FC" w:rsidRPr="009A617C">
        <w:rPr>
          <w:rFonts w:ascii="標楷體" w:eastAsia="標楷體" w:hAnsi="標楷體"/>
          <w:sz w:val="28"/>
          <w:szCs w:val="28"/>
        </w:rPr>
        <w:t>或其他設備</w:t>
      </w:r>
      <w:r w:rsidR="001C5748" w:rsidRPr="009A617C">
        <w:rPr>
          <w:rFonts w:ascii="標楷體" w:eastAsia="標楷體" w:hAnsi="標楷體" w:hint="eastAsia"/>
          <w:sz w:val="28"/>
          <w:szCs w:val="28"/>
        </w:rPr>
        <w:t>，經甲方通知限期修護，無正當理由</w:t>
      </w:r>
      <w:r w:rsidR="008712FC" w:rsidRPr="009A617C">
        <w:rPr>
          <w:rFonts w:ascii="標楷體" w:eastAsia="標楷體" w:hAnsi="標楷體"/>
          <w:sz w:val="28"/>
          <w:szCs w:val="28"/>
        </w:rPr>
        <w:t>而不負責修護。</w:t>
      </w:r>
    </w:p>
    <w:p w14:paraId="72157E39" w14:textId="4F42F1BB"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815"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六</w:t>
      </w:r>
      <w:del w:id="816" w:author="蔡芳媚" w:date="2025-09-04T15:57:00Z">
        <w:r w:rsidR="008712FC" w:rsidRPr="009A617C" w:rsidDel="00AC72A3">
          <w:rPr>
            <w:rFonts w:ascii="標楷體" w:eastAsia="標楷體" w:hAnsi="標楷體" w:hint="eastAsia"/>
            <w:sz w:val="28"/>
            <w:szCs w:val="28"/>
          </w:rPr>
          <w:delText>、</w:delText>
        </w:r>
      </w:del>
      <w:ins w:id="817"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乙方使用本契約所定</w:t>
      </w:r>
      <w:r w:rsidR="000B71A9" w:rsidRPr="009A617C">
        <w:rPr>
          <w:rFonts w:ascii="標楷體" w:eastAsia="標楷體" w:hAnsi="標楷體" w:hint="eastAsia"/>
          <w:sz w:val="28"/>
          <w:szCs w:val="28"/>
        </w:rPr>
        <w:t>標的</w:t>
      </w:r>
      <w:r w:rsidR="008712FC" w:rsidRPr="009A617C">
        <w:rPr>
          <w:rFonts w:ascii="標楷體" w:eastAsia="標楷體" w:hAnsi="標楷體"/>
          <w:sz w:val="28"/>
          <w:szCs w:val="28"/>
        </w:rPr>
        <w:t>違反第</w:t>
      </w:r>
      <w:ins w:id="818" w:author="蔡芳媚" w:date="2025-09-08T11:20:00Z">
        <w:del w:id="819" w:author="張峻源" w:date="2025-09-08T13:55:00Z">
          <w:r w:rsidR="002C5CCC" w:rsidRPr="009A617C" w:rsidDel="00D2687B">
            <w:rPr>
              <w:rFonts w:ascii="標楷體" w:eastAsia="標楷體" w:hAnsi="標楷體"/>
              <w:strike/>
              <w:sz w:val="28"/>
              <w:szCs w:val="28"/>
              <w:rPrChange w:id="820" w:author="張峻源" w:date="2025-09-08T16:34:00Z">
                <w:rPr>
                  <w:rFonts w:ascii="標楷體" w:eastAsia="標楷體" w:hAnsi="標楷體"/>
                  <w:strike/>
                  <w:color w:val="00B050"/>
                  <w:sz w:val="28"/>
                  <w:szCs w:val="28"/>
                </w:rPr>
              </w:rPrChange>
            </w:rPr>
            <w:delText>二</w:delText>
          </w:r>
        </w:del>
        <w:r w:rsidR="002C5CCC" w:rsidRPr="009A617C">
          <w:rPr>
            <w:rFonts w:ascii="標楷體" w:eastAsia="標楷體" w:hAnsi="標楷體" w:hint="eastAsia"/>
            <w:sz w:val="28"/>
            <w:szCs w:val="28"/>
            <w:rPrChange w:id="821" w:author="張峻源" w:date="2025-09-08T16:34:00Z">
              <w:rPr>
                <w:rFonts w:ascii="標楷體" w:eastAsia="標楷體" w:hAnsi="標楷體" w:hint="eastAsia"/>
                <w:color w:val="00B050"/>
                <w:sz w:val="28"/>
                <w:szCs w:val="28"/>
              </w:rPr>
            </w:rPrChange>
          </w:rPr>
          <w:t>四</w:t>
        </w:r>
      </w:ins>
      <w:del w:id="822" w:author="蔡芳媚" w:date="2025-09-08T11:20:00Z">
        <w:r w:rsidR="008712FC" w:rsidRPr="009A617C" w:rsidDel="002C5CCC">
          <w:rPr>
            <w:rFonts w:ascii="標楷體" w:eastAsia="標楷體" w:hAnsi="標楷體"/>
            <w:sz w:val="28"/>
            <w:szCs w:val="28"/>
          </w:rPr>
          <w:delText>二</w:delText>
        </w:r>
      </w:del>
      <w:r w:rsidR="008712FC" w:rsidRPr="009A617C">
        <w:rPr>
          <w:rFonts w:ascii="標楷體" w:eastAsia="標楷體" w:hAnsi="標楷體"/>
          <w:sz w:val="28"/>
          <w:szCs w:val="28"/>
        </w:rPr>
        <w:t>條之約定目的及用途。</w:t>
      </w:r>
    </w:p>
    <w:p w14:paraId="3D98393C" w14:textId="13FA972B"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823"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七</w:t>
      </w:r>
      <w:del w:id="824" w:author="蔡芳媚" w:date="2025-09-04T15:57:00Z">
        <w:r w:rsidR="008712FC" w:rsidRPr="009A617C" w:rsidDel="00AC72A3">
          <w:rPr>
            <w:rFonts w:ascii="標楷體" w:eastAsia="標楷體" w:hAnsi="標楷體" w:hint="eastAsia"/>
            <w:sz w:val="28"/>
            <w:szCs w:val="28"/>
          </w:rPr>
          <w:delText>、</w:delText>
        </w:r>
      </w:del>
      <w:ins w:id="825"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乙方經撤銷、廢止、解散登記、依破產法經法院為破產宣告，或依消費者債務清理條例經法院裁定開始清算。</w:t>
      </w:r>
    </w:p>
    <w:p w14:paraId="13D87543" w14:textId="6D0780EE"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826"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八</w:t>
      </w:r>
      <w:del w:id="827" w:author="蔡芳媚" w:date="2025-09-04T15:57:00Z">
        <w:r w:rsidR="008712FC" w:rsidRPr="009A617C" w:rsidDel="00AC72A3">
          <w:rPr>
            <w:rFonts w:ascii="標楷體" w:eastAsia="標楷體" w:hAnsi="標楷體" w:hint="eastAsia"/>
            <w:sz w:val="28"/>
            <w:szCs w:val="28"/>
          </w:rPr>
          <w:delText>、</w:delText>
        </w:r>
      </w:del>
      <w:ins w:id="828"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乙方違反本契約之約定</w:t>
      </w:r>
      <w:ins w:id="829" w:author="蔡芳媚" w:date="2025-09-04T15:58:00Z">
        <w:r w:rsidRPr="009A617C">
          <w:rPr>
            <w:rFonts w:ascii="標楷體" w:eastAsia="標楷體" w:hAnsi="標楷體" w:hint="eastAsia"/>
            <w:sz w:val="28"/>
            <w:szCs w:val="28"/>
          </w:rPr>
          <w:t>或</w:t>
        </w:r>
        <w:r w:rsidRPr="009A617C">
          <w:rPr>
            <w:rFonts w:ascii="標楷體" w:eastAsia="標楷體" w:hAnsi="標楷體"/>
            <w:sz w:val="28"/>
            <w:szCs w:val="28"/>
          </w:rPr>
          <w:t>使用</w:t>
        </w:r>
      </w:ins>
      <w:ins w:id="830" w:author="蔡芳媚" w:date="2025-09-04T15:59:00Z">
        <w:r w:rsidRPr="009A617C">
          <w:rPr>
            <w:rFonts w:ascii="標楷體" w:eastAsia="標楷體" w:hAnsi="標楷體" w:hint="eastAsia"/>
            <w:sz w:val="28"/>
            <w:szCs w:val="28"/>
          </w:rPr>
          <w:t>標的</w:t>
        </w:r>
      </w:ins>
      <w:ins w:id="831" w:author="蔡芳媚" w:date="2025-09-04T15:58:00Z">
        <w:r w:rsidRPr="009A617C">
          <w:rPr>
            <w:rFonts w:ascii="標楷體" w:eastAsia="標楷體" w:hAnsi="標楷體"/>
            <w:sz w:val="28"/>
            <w:szCs w:val="28"/>
          </w:rPr>
          <w:t>違反法令</w:t>
        </w:r>
      </w:ins>
      <w:r w:rsidR="008712FC" w:rsidRPr="009A617C">
        <w:rPr>
          <w:rFonts w:ascii="標楷體" w:eastAsia="標楷體" w:hAnsi="標楷體"/>
          <w:sz w:val="28"/>
          <w:szCs w:val="28"/>
        </w:rPr>
        <w:t>，情節重大。</w:t>
      </w:r>
    </w:p>
    <w:p w14:paraId="7217433C" w14:textId="7473E044" w:rsidR="00D33232" w:rsidRPr="009A617C" w:rsidDel="00444A41" w:rsidRDefault="00AC72A3" w:rsidP="000B71A9">
      <w:pPr>
        <w:pStyle w:val="Textbody"/>
        <w:spacing w:line="600" w:lineRule="exact"/>
        <w:ind w:leftChars="650" w:left="2126" w:hangingChars="202" w:hanging="566"/>
        <w:rPr>
          <w:del w:id="832" w:author="張峻源" w:date="2025-09-05T09:02:00Z"/>
          <w:rFonts w:ascii="標楷體" w:eastAsia="標楷體" w:hAnsi="標楷體"/>
          <w:sz w:val="28"/>
          <w:szCs w:val="28"/>
        </w:rPr>
      </w:pPr>
      <w:ins w:id="833"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九</w:t>
      </w:r>
      <w:del w:id="834" w:author="蔡芳媚" w:date="2025-09-04T15:57:00Z">
        <w:r w:rsidR="008712FC" w:rsidRPr="009A617C" w:rsidDel="00AC72A3">
          <w:rPr>
            <w:rFonts w:ascii="標楷體" w:eastAsia="標楷體" w:hAnsi="標楷體" w:hint="eastAsia"/>
            <w:sz w:val="28"/>
            <w:szCs w:val="28"/>
          </w:rPr>
          <w:delText>、</w:delText>
        </w:r>
      </w:del>
      <w:ins w:id="835" w:author="蔡芳媚" w:date="2025-09-04T15:57:00Z">
        <w:r w:rsidRPr="009A617C">
          <w:rPr>
            <w:rFonts w:ascii="標楷體" w:eastAsia="標楷體" w:hAnsi="標楷體"/>
            <w:sz w:val="28"/>
            <w:szCs w:val="28"/>
          </w:rPr>
          <w:t>)</w:t>
        </w:r>
      </w:ins>
      <w:r w:rsidR="008712FC" w:rsidRPr="009A617C">
        <w:rPr>
          <w:rFonts w:ascii="標楷體" w:eastAsia="標楷體" w:hAnsi="標楷體"/>
          <w:sz w:val="28"/>
          <w:szCs w:val="28"/>
        </w:rPr>
        <w:t>乙方違反本契約之約定，經甲方限期改善而未改善。</w:t>
      </w:r>
    </w:p>
    <w:p w14:paraId="017B41F9" w14:textId="27019819"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836" w:author="蔡芳媚" w:date="2025-09-04T15:57:00Z">
        <w:del w:id="837" w:author="張峻源" w:date="2025-09-05T09:02:00Z">
          <w:r w:rsidRPr="009A617C" w:rsidDel="00444A41">
            <w:rPr>
              <w:rFonts w:ascii="標楷體" w:eastAsia="標楷體" w:hAnsi="標楷體"/>
              <w:strike/>
              <w:sz w:val="28"/>
              <w:szCs w:val="28"/>
              <w:rPrChange w:id="838" w:author="張峻源" w:date="2025-09-08T16:34:00Z">
                <w:rPr>
                  <w:rFonts w:ascii="標楷體" w:eastAsia="標楷體" w:hAnsi="標楷體"/>
                  <w:sz w:val="28"/>
                  <w:szCs w:val="28"/>
                </w:rPr>
              </w:rPrChange>
            </w:rPr>
            <w:delText>(</w:delText>
          </w:r>
        </w:del>
      </w:ins>
      <w:del w:id="839" w:author="張峻源" w:date="2025-09-05T09:02:00Z">
        <w:r w:rsidR="008712FC" w:rsidRPr="009A617C" w:rsidDel="00444A41">
          <w:rPr>
            <w:rFonts w:ascii="標楷體" w:eastAsia="標楷體" w:hAnsi="標楷體"/>
            <w:strike/>
            <w:sz w:val="28"/>
            <w:szCs w:val="28"/>
            <w:rPrChange w:id="840" w:author="張峻源" w:date="2025-09-08T16:34:00Z">
              <w:rPr>
                <w:rFonts w:ascii="標楷體" w:eastAsia="標楷體" w:hAnsi="標楷體"/>
                <w:sz w:val="28"/>
                <w:szCs w:val="28"/>
              </w:rPr>
            </w:rPrChange>
          </w:rPr>
          <w:delText>十</w:delText>
        </w:r>
        <w:r w:rsidR="008712FC" w:rsidRPr="009A617C" w:rsidDel="00444A41">
          <w:rPr>
            <w:rFonts w:ascii="標楷體" w:eastAsia="標楷體" w:hAnsi="標楷體" w:hint="eastAsia"/>
            <w:strike/>
            <w:sz w:val="28"/>
            <w:szCs w:val="28"/>
            <w:rPrChange w:id="841" w:author="張峻源" w:date="2025-09-08T16:34:00Z">
              <w:rPr>
                <w:rFonts w:ascii="標楷體" w:eastAsia="標楷體" w:hAnsi="標楷體" w:hint="eastAsia"/>
                <w:sz w:val="28"/>
                <w:szCs w:val="28"/>
              </w:rPr>
            </w:rPrChange>
          </w:rPr>
          <w:delText>、</w:delText>
        </w:r>
      </w:del>
      <w:ins w:id="842" w:author="蔡芳媚" w:date="2025-09-04T15:57:00Z">
        <w:del w:id="843" w:author="張峻源" w:date="2025-09-05T09:02:00Z">
          <w:r w:rsidRPr="009A617C" w:rsidDel="00444A41">
            <w:rPr>
              <w:rFonts w:ascii="標楷體" w:eastAsia="標楷體" w:hAnsi="標楷體"/>
              <w:strike/>
              <w:sz w:val="28"/>
              <w:szCs w:val="28"/>
              <w:rPrChange w:id="844" w:author="張峻源" w:date="2025-09-08T16:34:00Z">
                <w:rPr>
                  <w:rFonts w:ascii="標楷體" w:eastAsia="標楷體" w:hAnsi="標楷體"/>
                  <w:sz w:val="28"/>
                  <w:szCs w:val="28"/>
                </w:rPr>
              </w:rPrChange>
            </w:rPr>
            <w:delText>)</w:delText>
          </w:r>
        </w:del>
      </w:ins>
      <w:del w:id="845" w:author="張峻源" w:date="2025-09-05T09:02:00Z">
        <w:r w:rsidR="008712FC" w:rsidRPr="009A617C" w:rsidDel="00444A41">
          <w:rPr>
            <w:rFonts w:ascii="標楷體" w:eastAsia="標楷體" w:hAnsi="標楷體"/>
            <w:strike/>
            <w:sz w:val="28"/>
            <w:szCs w:val="28"/>
            <w:rPrChange w:id="846" w:author="張峻源" w:date="2025-09-08T16:34:00Z">
              <w:rPr>
                <w:rFonts w:ascii="標楷體" w:eastAsia="標楷體" w:hAnsi="標楷體"/>
                <w:sz w:val="28"/>
                <w:szCs w:val="28"/>
              </w:rPr>
            </w:rPrChange>
          </w:rPr>
          <w:delText>乙方使用本契約所定房</w:delText>
        </w:r>
        <w:r w:rsidR="00DD7FE9" w:rsidRPr="009A617C" w:rsidDel="00444A41">
          <w:rPr>
            <w:rFonts w:ascii="標楷體" w:eastAsia="標楷體" w:hAnsi="標楷體" w:hint="eastAsia"/>
            <w:strike/>
            <w:sz w:val="28"/>
            <w:szCs w:val="28"/>
            <w:rPrChange w:id="847" w:author="張峻源" w:date="2025-09-08T16:34:00Z">
              <w:rPr>
                <w:rFonts w:ascii="標楷體" w:eastAsia="標楷體" w:hAnsi="標楷體" w:hint="eastAsia"/>
                <w:sz w:val="28"/>
                <w:szCs w:val="28"/>
              </w:rPr>
            </w:rPrChange>
          </w:rPr>
          <w:delText>舍</w:delText>
        </w:r>
        <w:r w:rsidR="008712FC" w:rsidRPr="009A617C" w:rsidDel="00444A41">
          <w:rPr>
            <w:rFonts w:ascii="標楷體" w:eastAsia="標楷體" w:hAnsi="標楷體"/>
            <w:strike/>
            <w:sz w:val="28"/>
            <w:szCs w:val="28"/>
            <w:rPrChange w:id="848" w:author="張峻源" w:date="2025-09-08T16:34:00Z">
              <w:rPr>
                <w:rFonts w:ascii="標楷體" w:eastAsia="標楷體" w:hAnsi="標楷體"/>
                <w:sz w:val="28"/>
                <w:szCs w:val="28"/>
              </w:rPr>
            </w:rPrChange>
          </w:rPr>
          <w:delText>違反法令。</w:delText>
        </w:r>
      </w:del>
      <w:ins w:id="849" w:author="蔡芳媚" w:date="2025-09-04T15:58:00Z">
        <w:del w:id="850" w:author="張峻源" w:date="2025-09-05T09:02:00Z">
          <w:r w:rsidRPr="009A617C" w:rsidDel="00444A41">
            <w:rPr>
              <w:rFonts w:ascii="標楷體" w:eastAsia="標楷體" w:hAnsi="標楷體"/>
              <w:sz w:val="28"/>
              <w:szCs w:val="28"/>
              <w:highlight w:val="yellow"/>
              <w:rPrChange w:id="851" w:author="張峻源" w:date="2025-09-08T16:34:00Z">
                <w:rPr>
                  <w:rFonts w:ascii="標楷體" w:eastAsia="標楷體" w:hAnsi="標楷體"/>
                  <w:sz w:val="28"/>
                  <w:szCs w:val="28"/>
                </w:rPr>
              </w:rPrChange>
            </w:rPr>
            <w:delText>(建議併到第八目，情節重大)</w:delText>
          </w:r>
        </w:del>
      </w:ins>
    </w:p>
    <w:p w14:paraId="709E9398" w14:textId="2AB1909B" w:rsidR="00D33232" w:rsidRPr="009A617C" w:rsidRDefault="00AC72A3" w:rsidP="000B71A9">
      <w:pPr>
        <w:pStyle w:val="Textbody"/>
        <w:spacing w:line="600" w:lineRule="exact"/>
        <w:ind w:leftChars="650" w:left="2126" w:hangingChars="202" w:hanging="566"/>
        <w:rPr>
          <w:rFonts w:ascii="標楷體" w:eastAsia="標楷體" w:hAnsi="標楷體"/>
          <w:sz w:val="28"/>
          <w:szCs w:val="28"/>
        </w:rPr>
      </w:pPr>
      <w:ins w:id="852" w:author="蔡芳媚" w:date="2025-09-04T16:00:00Z">
        <w:r w:rsidRPr="009A617C">
          <w:rPr>
            <w:rFonts w:ascii="標楷體" w:eastAsia="標楷體" w:hAnsi="標楷體"/>
            <w:sz w:val="28"/>
            <w:szCs w:val="28"/>
          </w:rPr>
          <w:t>(</w:t>
        </w:r>
      </w:ins>
      <w:r w:rsidR="008712FC" w:rsidRPr="009A617C">
        <w:rPr>
          <w:rFonts w:ascii="標楷體" w:eastAsia="標楷體" w:hAnsi="標楷體"/>
          <w:sz w:val="28"/>
          <w:szCs w:val="28"/>
        </w:rPr>
        <w:t>十</w:t>
      </w:r>
      <w:del w:id="853" w:author="蔡芳媚" w:date="2025-09-04T16:00:00Z">
        <w:r w:rsidR="008712FC" w:rsidRPr="009A617C" w:rsidDel="00AC72A3">
          <w:rPr>
            <w:rFonts w:ascii="標楷體" w:eastAsia="標楷體" w:hAnsi="標楷體" w:hint="eastAsia"/>
            <w:sz w:val="28"/>
            <w:szCs w:val="28"/>
          </w:rPr>
          <w:delText>一</w:delText>
        </w:r>
      </w:del>
      <w:ins w:id="854" w:author="蔡芳媚" w:date="2025-09-04T16:00:00Z">
        <w:r w:rsidRPr="009A617C">
          <w:rPr>
            <w:rFonts w:ascii="標楷體" w:eastAsia="標楷體" w:hAnsi="標楷體"/>
            <w:sz w:val="28"/>
            <w:szCs w:val="28"/>
          </w:rPr>
          <w:t>)</w:t>
        </w:r>
      </w:ins>
      <w:del w:id="855" w:author="蔡芳媚" w:date="2025-09-04T16:00:00Z">
        <w:r w:rsidR="008712FC" w:rsidRPr="009A617C" w:rsidDel="00AC72A3">
          <w:rPr>
            <w:rFonts w:ascii="標楷體" w:eastAsia="標楷體" w:hAnsi="標楷體"/>
            <w:sz w:val="28"/>
            <w:szCs w:val="28"/>
          </w:rPr>
          <w:delText>、</w:delText>
        </w:r>
      </w:del>
      <w:r w:rsidR="008712FC" w:rsidRPr="009A617C">
        <w:rPr>
          <w:rFonts w:ascii="標楷體" w:eastAsia="標楷體" w:hAnsi="標楷體"/>
          <w:sz w:val="28"/>
          <w:szCs w:val="28"/>
        </w:rPr>
        <w:t>依其他法令規定，得終止契約。</w:t>
      </w:r>
    </w:p>
    <w:p w14:paraId="0E911985" w14:textId="6E54C932" w:rsidR="00D33232" w:rsidRPr="009A617C" w:rsidRDefault="00AC72A3">
      <w:pPr>
        <w:pStyle w:val="Textbody"/>
        <w:spacing w:line="600" w:lineRule="exact"/>
        <w:ind w:leftChars="502" w:left="1776" w:hangingChars="204" w:hanging="571"/>
        <w:rPr>
          <w:rFonts w:ascii="標楷體" w:eastAsia="標楷體" w:hAnsi="標楷體"/>
          <w:sz w:val="28"/>
          <w:szCs w:val="28"/>
        </w:rPr>
        <w:pPrChange w:id="856" w:author="蔡芳媚" w:date="2025-09-04T16:01:00Z">
          <w:pPr>
            <w:pStyle w:val="Textbody"/>
            <w:spacing w:line="600" w:lineRule="exact"/>
            <w:ind w:left="1985"/>
          </w:pPr>
        </w:pPrChange>
      </w:pPr>
      <w:ins w:id="857" w:author="蔡芳媚" w:date="2025-09-04T16:01:00Z">
        <w:r w:rsidRPr="009A617C">
          <w:rPr>
            <w:rFonts w:ascii="標楷體" w:eastAsia="標楷體" w:hAnsi="標楷體" w:hint="eastAsia"/>
            <w:sz w:val="28"/>
            <w:szCs w:val="28"/>
          </w:rPr>
          <w:t>二、</w:t>
        </w:r>
      </w:ins>
      <w:r w:rsidR="008712FC" w:rsidRPr="009A617C">
        <w:rPr>
          <w:rFonts w:ascii="標楷體" w:eastAsia="標楷體" w:hAnsi="標楷體"/>
          <w:sz w:val="28"/>
          <w:szCs w:val="28"/>
        </w:rPr>
        <w:t>因可歸責乙方之事由，致甲方依前</w:t>
      </w:r>
      <w:del w:id="858" w:author="蔡芳媚" w:date="2025-09-04T16:01:00Z">
        <w:r w:rsidR="008712FC" w:rsidRPr="009A617C" w:rsidDel="00AC72A3">
          <w:rPr>
            <w:rFonts w:ascii="標楷體" w:eastAsia="標楷體" w:hAnsi="標楷體" w:hint="eastAsia"/>
            <w:sz w:val="28"/>
            <w:szCs w:val="28"/>
          </w:rPr>
          <w:delText>項</w:delText>
        </w:r>
      </w:del>
      <w:ins w:id="859" w:author="蔡芳媚" w:date="2025-09-04T16:01:00Z">
        <w:r w:rsidRPr="009A617C">
          <w:rPr>
            <w:rFonts w:ascii="標楷體" w:eastAsia="標楷體" w:hAnsi="標楷體" w:hint="eastAsia"/>
            <w:sz w:val="28"/>
            <w:szCs w:val="28"/>
          </w:rPr>
          <w:t>款</w:t>
        </w:r>
      </w:ins>
      <w:r w:rsidR="008712FC" w:rsidRPr="009A617C">
        <w:rPr>
          <w:rFonts w:ascii="標楷體" w:eastAsia="標楷體" w:hAnsi="標楷體"/>
          <w:sz w:val="28"/>
          <w:szCs w:val="28"/>
        </w:rPr>
        <w:t>約定終止契約者，甲方得視情節輕重向乙方收取月租金</w:t>
      </w:r>
      <w:r w:rsidR="000B71A9" w:rsidRPr="009A617C">
        <w:rPr>
          <w:rFonts w:ascii="標楷體" w:eastAsia="標楷體" w:hAnsi="標楷體" w:hint="eastAsia"/>
          <w:sz w:val="28"/>
          <w:szCs w:val="28"/>
        </w:rPr>
        <w:t>二</w:t>
      </w:r>
      <w:r w:rsidR="008712FC" w:rsidRPr="009A617C">
        <w:rPr>
          <w:rFonts w:ascii="標楷體" w:eastAsia="標楷體" w:hAnsi="標楷體"/>
          <w:sz w:val="28"/>
          <w:szCs w:val="28"/>
        </w:rPr>
        <w:t>倍以下之懲罰性違約金。甲方如因此受有損害者，乙方並應負損害賠償責任。</w:t>
      </w:r>
    </w:p>
    <w:p w14:paraId="6F8CC686" w14:textId="77777777" w:rsidR="00D33232" w:rsidRPr="009A617C" w:rsidRDefault="008712FC"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返還</w:t>
      </w:r>
      <w:r w:rsidR="000B71A9" w:rsidRPr="009A617C">
        <w:rPr>
          <w:rFonts w:ascii="標楷體" w:eastAsia="標楷體" w:hAnsi="標楷體" w:hint="eastAsia"/>
          <w:sz w:val="28"/>
          <w:szCs w:val="28"/>
        </w:rPr>
        <w:t>標的</w:t>
      </w:r>
    </w:p>
    <w:p w14:paraId="06A90043" w14:textId="033001FB" w:rsidR="00D33232" w:rsidRPr="009A617C" w:rsidRDefault="005B74CB">
      <w:pPr>
        <w:pStyle w:val="Textbody"/>
        <w:spacing w:line="600" w:lineRule="exact"/>
        <w:ind w:leftChars="520" w:left="1766" w:hangingChars="185" w:hanging="518"/>
        <w:rPr>
          <w:rFonts w:ascii="標楷體" w:eastAsia="標楷體" w:hAnsi="標楷體"/>
          <w:sz w:val="28"/>
          <w:szCs w:val="28"/>
        </w:rPr>
        <w:pPrChange w:id="860" w:author="蔡芳媚" w:date="2025-09-04T16:03:00Z">
          <w:pPr>
            <w:pStyle w:val="Textbody"/>
            <w:spacing w:line="600" w:lineRule="exact"/>
            <w:ind w:left="1843"/>
          </w:pPr>
        </w:pPrChange>
      </w:pPr>
      <w:ins w:id="861" w:author="蔡芳媚" w:date="2025-09-04T16:02:00Z">
        <w:r w:rsidRPr="009A617C">
          <w:rPr>
            <w:rFonts w:ascii="標楷體" w:eastAsia="標楷體" w:hAnsi="標楷體" w:hint="eastAsia"/>
            <w:sz w:val="28"/>
            <w:szCs w:val="28"/>
          </w:rPr>
          <w:t>一、</w:t>
        </w:r>
      </w:ins>
      <w:r w:rsidR="008712FC" w:rsidRPr="009A617C">
        <w:rPr>
          <w:rFonts w:ascii="標楷體" w:eastAsia="標楷體" w:hAnsi="標楷體"/>
          <w:sz w:val="28"/>
          <w:szCs w:val="28"/>
        </w:rPr>
        <w:t>本契約期間屆滿後，除已續約者外，契約關係即行消滅，乙方應於屆滿日將本契約所定</w:t>
      </w:r>
      <w:r w:rsidR="000B71A9" w:rsidRPr="009A617C">
        <w:rPr>
          <w:rFonts w:ascii="標楷體" w:eastAsia="標楷體" w:hAnsi="標楷體" w:hint="eastAsia"/>
          <w:sz w:val="28"/>
          <w:szCs w:val="28"/>
        </w:rPr>
        <w:t>標的</w:t>
      </w:r>
      <w:r w:rsidR="008712FC" w:rsidRPr="009A617C">
        <w:rPr>
          <w:rFonts w:ascii="標楷體" w:eastAsia="標楷體" w:hAnsi="標楷體"/>
          <w:sz w:val="28"/>
          <w:szCs w:val="28"/>
        </w:rPr>
        <w:t>點交返還甲方。但契約關係因終止或解除而消滅者，則應於甲方指定之日點交返還。</w:t>
      </w:r>
    </w:p>
    <w:p w14:paraId="1C7BCE4D" w14:textId="6814D22C" w:rsidR="00D33232" w:rsidRPr="009A617C" w:rsidRDefault="005B74CB">
      <w:pPr>
        <w:pStyle w:val="Textbody"/>
        <w:spacing w:line="600" w:lineRule="exact"/>
        <w:ind w:leftChars="514" w:left="1791" w:hangingChars="199" w:hanging="557"/>
        <w:rPr>
          <w:rFonts w:ascii="標楷體" w:eastAsia="標楷體" w:hAnsi="標楷體"/>
          <w:sz w:val="28"/>
          <w:szCs w:val="28"/>
        </w:rPr>
        <w:pPrChange w:id="862" w:author="蔡芳媚" w:date="2025-09-04T16:05:00Z">
          <w:pPr>
            <w:pStyle w:val="Textbody"/>
            <w:spacing w:line="600" w:lineRule="exact"/>
            <w:ind w:left="1848"/>
          </w:pPr>
        </w:pPrChange>
      </w:pPr>
      <w:ins w:id="863" w:author="蔡芳媚" w:date="2025-09-04T16:03:00Z">
        <w:r w:rsidRPr="009A617C">
          <w:rPr>
            <w:rFonts w:ascii="標楷體" w:eastAsia="標楷體" w:hAnsi="標楷體" w:hint="eastAsia"/>
            <w:sz w:val="28"/>
            <w:szCs w:val="28"/>
          </w:rPr>
          <w:t>二、</w:t>
        </w:r>
      </w:ins>
      <w:r w:rsidR="008712FC" w:rsidRPr="009A617C">
        <w:rPr>
          <w:rFonts w:ascii="標楷體" w:eastAsia="標楷體" w:hAnsi="標楷體"/>
          <w:sz w:val="28"/>
          <w:szCs w:val="28"/>
        </w:rPr>
        <w:t>前</w:t>
      </w:r>
      <w:del w:id="864" w:author="蔡芳媚" w:date="2025-09-04T16:03:00Z">
        <w:r w:rsidR="008712FC" w:rsidRPr="009A617C" w:rsidDel="005B74CB">
          <w:rPr>
            <w:rFonts w:ascii="標楷體" w:eastAsia="標楷體" w:hAnsi="標楷體" w:hint="eastAsia"/>
            <w:sz w:val="28"/>
            <w:szCs w:val="28"/>
          </w:rPr>
          <w:delText>項</w:delText>
        </w:r>
      </w:del>
      <w:ins w:id="865" w:author="蔡芳媚" w:date="2025-09-04T16:03:00Z">
        <w:r w:rsidRPr="009A617C">
          <w:rPr>
            <w:rFonts w:ascii="標楷體" w:eastAsia="標楷體" w:hAnsi="標楷體" w:hint="eastAsia"/>
            <w:sz w:val="28"/>
            <w:szCs w:val="28"/>
          </w:rPr>
          <w:t>款</w:t>
        </w:r>
      </w:ins>
      <w:r w:rsidR="008712FC" w:rsidRPr="009A617C">
        <w:rPr>
          <w:rFonts w:ascii="標楷體" w:eastAsia="標楷體" w:hAnsi="標楷體"/>
          <w:sz w:val="28"/>
          <w:szCs w:val="28"/>
        </w:rPr>
        <w:t>情形，除甲方依據第九條</w:t>
      </w:r>
      <w:ins w:id="866" w:author="蔡芳媚" w:date="2025-09-04T16:04:00Z">
        <w:del w:id="867" w:author="張峻源" w:date="2025-09-05T09:21:00Z">
          <w:r w:rsidRPr="009A617C" w:rsidDel="00C8763E">
            <w:rPr>
              <w:rFonts w:ascii="標楷體" w:eastAsia="標楷體" w:hAnsi="標楷體"/>
              <w:sz w:val="28"/>
              <w:szCs w:val="28"/>
              <w:highlight w:val="yellow"/>
            </w:rPr>
            <w:delText>(請確認條次)</w:delText>
          </w:r>
        </w:del>
      </w:ins>
      <w:r w:rsidR="008712FC" w:rsidRPr="009A617C">
        <w:rPr>
          <w:rFonts w:ascii="標楷體" w:eastAsia="標楷體" w:hAnsi="標楷體"/>
          <w:sz w:val="28"/>
          <w:szCs w:val="28"/>
        </w:rPr>
        <w:t>約定主張留供使用外，乙方應將本契約所定</w:t>
      </w:r>
      <w:r w:rsidR="000B71A9" w:rsidRPr="009A617C">
        <w:rPr>
          <w:rFonts w:ascii="標楷體" w:eastAsia="標楷體" w:hAnsi="標楷體" w:hint="eastAsia"/>
          <w:sz w:val="28"/>
          <w:szCs w:val="28"/>
        </w:rPr>
        <w:t>標的</w:t>
      </w:r>
      <w:r w:rsidR="008712FC" w:rsidRPr="009A617C">
        <w:rPr>
          <w:rFonts w:ascii="標楷體" w:eastAsia="標楷體" w:hAnsi="標楷體"/>
          <w:sz w:val="28"/>
          <w:szCs w:val="28"/>
        </w:rPr>
        <w:t>回復原狀交還甲方，且不得要求任何補償。</w:t>
      </w:r>
    </w:p>
    <w:p w14:paraId="0691E2EC" w14:textId="07557D5B" w:rsidR="003D762C" w:rsidRPr="009A617C" w:rsidRDefault="008712FC" w:rsidP="005B74CB">
      <w:pPr>
        <w:pStyle w:val="Textbody"/>
        <w:spacing w:line="600" w:lineRule="exact"/>
        <w:ind w:left="1848"/>
        <w:rPr>
          <w:rFonts w:ascii="標楷體" w:eastAsia="標楷體" w:hAnsi="標楷體"/>
          <w:sz w:val="28"/>
          <w:szCs w:val="28"/>
        </w:rPr>
      </w:pPr>
      <w:r w:rsidRPr="009A617C">
        <w:rPr>
          <w:rFonts w:ascii="標楷體" w:eastAsia="標楷體" w:hAnsi="標楷體"/>
          <w:sz w:val="28"/>
          <w:szCs w:val="28"/>
        </w:rPr>
        <w:t>乙方於契約關係消滅時，其留置物品經甲方通知限期</w:t>
      </w:r>
      <w:r w:rsidR="00DD26A9" w:rsidRPr="009A617C">
        <w:rPr>
          <w:rFonts w:ascii="標楷體" w:eastAsia="標楷體" w:hAnsi="標楷體"/>
          <w:sz w:val="28"/>
          <w:szCs w:val="28"/>
        </w:rPr>
        <w:t>60</w:t>
      </w:r>
      <w:r w:rsidRPr="009A617C">
        <w:rPr>
          <w:rFonts w:ascii="標楷體" w:eastAsia="標楷體" w:hAnsi="標楷體"/>
          <w:sz w:val="28"/>
          <w:szCs w:val="28"/>
        </w:rPr>
        <w:t>日內仍不搬</w:t>
      </w:r>
      <w:r w:rsidRPr="009A617C">
        <w:rPr>
          <w:rFonts w:ascii="標楷體" w:eastAsia="標楷體" w:hAnsi="標楷體"/>
          <w:sz w:val="28"/>
          <w:szCs w:val="28"/>
        </w:rPr>
        <w:lastRenderedPageBreak/>
        <w:t>離者，視為廢棄物，</w:t>
      </w:r>
      <w:r w:rsidRPr="009A617C">
        <w:rPr>
          <w:rFonts w:ascii="標楷體" w:eastAsia="標楷體" w:hAnsi="標楷體" w:hint="eastAsia"/>
          <w:sz w:val="28"/>
          <w:szCs w:val="28"/>
        </w:rPr>
        <w:t>任憑</w:t>
      </w:r>
      <w:r w:rsidRPr="009A617C">
        <w:rPr>
          <w:rFonts w:ascii="標楷體" w:eastAsia="標楷體" w:hAnsi="標楷體"/>
          <w:sz w:val="28"/>
          <w:szCs w:val="28"/>
        </w:rPr>
        <w:t>甲方處理，其處理費用由乙方負擔。</w:t>
      </w:r>
    </w:p>
    <w:p w14:paraId="25BB254B" w14:textId="6BC2B00F" w:rsidR="00D33232" w:rsidRPr="009A617C" w:rsidRDefault="005B74CB">
      <w:pPr>
        <w:pStyle w:val="Textbody"/>
        <w:spacing w:line="600" w:lineRule="exact"/>
        <w:ind w:leftChars="532" w:left="1840" w:hangingChars="201" w:hanging="563"/>
        <w:rPr>
          <w:rFonts w:ascii="標楷體" w:eastAsia="標楷體" w:hAnsi="標楷體"/>
          <w:sz w:val="28"/>
          <w:szCs w:val="28"/>
        </w:rPr>
        <w:pPrChange w:id="868" w:author="蔡芳媚" w:date="2025-09-04T16:05:00Z">
          <w:pPr>
            <w:pStyle w:val="Textbody"/>
            <w:spacing w:line="600" w:lineRule="exact"/>
            <w:ind w:left="1862"/>
          </w:pPr>
        </w:pPrChange>
      </w:pPr>
      <w:ins w:id="869" w:author="蔡芳媚" w:date="2025-09-04T16:05:00Z">
        <w:r w:rsidRPr="009A617C">
          <w:rPr>
            <w:rFonts w:ascii="標楷體" w:eastAsia="標楷體" w:hAnsi="標楷體" w:hint="eastAsia"/>
            <w:sz w:val="28"/>
            <w:szCs w:val="28"/>
          </w:rPr>
          <w:t>三、</w:t>
        </w:r>
      </w:ins>
      <w:r w:rsidR="008712FC" w:rsidRPr="009A617C">
        <w:rPr>
          <w:rFonts w:ascii="標楷體" w:eastAsia="標楷體" w:hAnsi="標楷體"/>
          <w:sz w:val="28"/>
          <w:szCs w:val="28"/>
        </w:rPr>
        <w:t>契約關係消滅後，乙方仍繼續占有本契約所定</w:t>
      </w:r>
      <w:r w:rsidR="000B71A9" w:rsidRPr="009A617C">
        <w:rPr>
          <w:rFonts w:ascii="標楷體" w:eastAsia="標楷體" w:hAnsi="標楷體" w:hint="eastAsia"/>
          <w:sz w:val="28"/>
          <w:szCs w:val="28"/>
        </w:rPr>
        <w:t>標的</w:t>
      </w:r>
      <w:r w:rsidR="008712FC" w:rsidRPr="009A617C">
        <w:rPr>
          <w:rFonts w:ascii="標楷體" w:eastAsia="標楷體" w:hAnsi="標楷體"/>
          <w:sz w:val="28"/>
          <w:szCs w:val="28"/>
        </w:rPr>
        <w:t>者，除應按</w:t>
      </w:r>
      <w:r w:rsidR="00EE5273" w:rsidRPr="009A617C">
        <w:rPr>
          <w:rFonts w:ascii="標楷體" w:eastAsia="標楷體" w:hAnsi="標楷體" w:hint="eastAsia"/>
          <w:sz w:val="28"/>
          <w:szCs w:val="28"/>
        </w:rPr>
        <w:t>每日</w:t>
      </w:r>
      <w:r w:rsidR="008712FC" w:rsidRPr="009A617C">
        <w:rPr>
          <w:rFonts w:ascii="標楷體" w:eastAsia="標楷體" w:hAnsi="標楷體"/>
          <w:sz w:val="28"/>
          <w:szCs w:val="28"/>
        </w:rPr>
        <w:t>租金標準返還不當得利外，並應依逾期返還日數按相當於每日租金</w:t>
      </w:r>
      <w:r w:rsidR="000B71A9" w:rsidRPr="009A617C">
        <w:rPr>
          <w:rFonts w:ascii="標楷體" w:eastAsia="標楷體" w:hAnsi="標楷體" w:hint="eastAsia"/>
          <w:sz w:val="28"/>
          <w:szCs w:val="28"/>
        </w:rPr>
        <w:t>二</w:t>
      </w:r>
      <w:r w:rsidR="008712FC" w:rsidRPr="009A617C">
        <w:rPr>
          <w:rFonts w:ascii="標楷體" w:eastAsia="標楷體" w:hAnsi="標楷體"/>
          <w:sz w:val="28"/>
          <w:szCs w:val="28"/>
        </w:rPr>
        <w:t>倍支付懲罰性違約金。</w:t>
      </w:r>
    </w:p>
    <w:p w14:paraId="17927282" w14:textId="23D20028" w:rsidR="00D33232" w:rsidRPr="009A617C" w:rsidRDefault="006E4F1B"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w:t>
      </w:r>
      <w:r w:rsidR="008712FC" w:rsidRPr="009A617C">
        <w:rPr>
          <w:rFonts w:ascii="標楷體" w:eastAsia="標楷體" w:hAnsi="標楷體"/>
          <w:sz w:val="28"/>
          <w:szCs w:val="28"/>
        </w:rPr>
        <w:t>當事人變更或法人格消滅</w:t>
      </w:r>
    </w:p>
    <w:p w14:paraId="3363D9F7" w14:textId="77777777" w:rsidR="005B74CB" w:rsidRPr="009A617C" w:rsidRDefault="005B74CB" w:rsidP="00DE3FE3">
      <w:pPr>
        <w:pStyle w:val="Textbody"/>
        <w:spacing w:line="600" w:lineRule="exact"/>
        <w:ind w:left="1418"/>
        <w:rPr>
          <w:ins w:id="870" w:author="蔡芳媚" w:date="2025-09-04T16:06:00Z"/>
          <w:rFonts w:ascii="標楷體" w:eastAsia="標楷體" w:hAnsi="標楷體"/>
          <w:sz w:val="28"/>
          <w:szCs w:val="28"/>
        </w:rPr>
      </w:pPr>
      <w:ins w:id="871" w:author="蔡芳媚" w:date="2025-09-04T16:05:00Z">
        <w:r w:rsidRPr="009A617C">
          <w:rPr>
            <w:rFonts w:ascii="標楷體" w:eastAsia="標楷體" w:hAnsi="標楷體" w:hint="eastAsia"/>
            <w:sz w:val="28"/>
            <w:szCs w:val="28"/>
          </w:rPr>
          <w:t>一、</w:t>
        </w:r>
      </w:ins>
      <w:r w:rsidR="008712FC" w:rsidRPr="009A617C">
        <w:rPr>
          <w:rFonts w:ascii="標楷體" w:eastAsia="標楷體" w:hAnsi="標楷體"/>
          <w:sz w:val="28"/>
          <w:szCs w:val="28"/>
        </w:rPr>
        <w:t>本契約所定</w:t>
      </w:r>
      <w:r w:rsidR="004138D5" w:rsidRPr="009A617C">
        <w:rPr>
          <w:rFonts w:ascii="標楷體" w:eastAsia="標楷體" w:hAnsi="標楷體" w:hint="eastAsia"/>
          <w:sz w:val="28"/>
          <w:szCs w:val="28"/>
        </w:rPr>
        <w:t>標的</w:t>
      </w:r>
      <w:r w:rsidR="008712FC" w:rsidRPr="009A617C">
        <w:rPr>
          <w:rFonts w:ascii="標楷體" w:eastAsia="標楷體" w:hAnsi="標楷體"/>
          <w:sz w:val="28"/>
          <w:szCs w:val="28"/>
        </w:rPr>
        <w:t>管理機關變更時，由變更後之管理機關承受本契約</w:t>
      </w:r>
      <w:ins w:id="872" w:author="蔡芳媚" w:date="2025-09-04T16:05:00Z">
        <w:r w:rsidRPr="009A617C">
          <w:rPr>
            <w:rFonts w:ascii="標楷體" w:eastAsia="標楷體" w:hAnsi="標楷體"/>
            <w:sz w:val="28"/>
            <w:szCs w:val="28"/>
          </w:rPr>
          <w:t xml:space="preserve"> </w:t>
        </w:r>
      </w:ins>
    </w:p>
    <w:p w14:paraId="683FAAE8" w14:textId="12C38508" w:rsidR="00D33232" w:rsidRPr="009A617C" w:rsidRDefault="005B74CB" w:rsidP="00DE3FE3">
      <w:pPr>
        <w:pStyle w:val="Textbody"/>
        <w:spacing w:line="600" w:lineRule="exact"/>
        <w:ind w:left="1418"/>
        <w:rPr>
          <w:rFonts w:ascii="標楷體" w:eastAsia="標楷體" w:hAnsi="標楷體"/>
          <w:sz w:val="28"/>
          <w:szCs w:val="28"/>
        </w:rPr>
      </w:pPr>
      <w:ins w:id="873" w:author="蔡芳媚" w:date="2025-09-04T16:06:00Z">
        <w:r w:rsidRPr="009A617C">
          <w:rPr>
            <w:rFonts w:ascii="標楷體" w:eastAsia="標楷體" w:hAnsi="標楷體"/>
            <w:sz w:val="28"/>
            <w:szCs w:val="28"/>
          </w:rPr>
          <w:t xml:space="preserve">    </w:t>
        </w:r>
      </w:ins>
      <w:r w:rsidR="008712FC" w:rsidRPr="009A617C">
        <w:rPr>
          <w:rFonts w:ascii="標楷體" w:eastAsia="標楷體" w:hAnsi="標楷體"/>
          <w:sz w:val="28"/>
          <w:szCs w:val="28"/>
        </w:rPr>
        <w:t>甲方之相關權利義務。</w:t>
      </w:r>
    </w:p>
    <w:p w14:paraId="6D8C83A2" w14:textId="64B93917" w:rsidR="00D33232" w:rsidRPr="009A617C" w:rsidRDefault="005B74CB">
      <w:pPr>
        <w:pStyle w:val="Textbody"/>
        <w:spacing w:line="600" w:lineRule="exact"/>
        <w:ind w:leftChars="590" w:left="2018" w:hangingChars="215" w:hanging="602"/>
        <w:rPr>
          <w:rFonts w:ascii="標楷體" w:eastAsia="標楷體" w:hAnsi="標楷體"/>
          <w:sz w:val="28"/>
          <w:szCs w:val="28"/>
        </w:rPr>
        <w:pPrChange w:id="874" w:author="蔡芳媚" w:date="2025-09-04T16:06:00Z">
          <w:pPr>
            <w:pStyle w:val="Textbody"/>
            <w:spacing w:line="600" w:lineRule="exact"/>
            <w:ind w:left="1988"/>
          </w:pPr>
        </w:pPrChange>
      </w:pPr>
      <w:ins w:id="875" w:author="蔡芳媚" w:date="2025-09-04T16:06:00Z">
        <w:r w:rsidRPr="009A617C">
          <w:rPr>
            <w:rFonts w:ascii="標楷體" w:eastAsia="標楷體" w:hAnsi="標楷體" w:hint="eastAsia"/>
            <w:sz w:val="28"/>
            <w:szCs w:val="28"/>
          </w:rPr>
          <w:t>二、</w:t>
        </w:r>
      </w:ins>
      <w:r w:rsidR="008712FC" w:rsidRPr="009A617C">
        <w:rPr>
          <w:rFonts w:ascii="標楷體" w:eastAsia="標楷體" w:hAnsi="標楷體"/>
          <w:sz w:val="28"/>
          <w:szCs w:val="28"/>
        </w:rPr>
        <w:t>乙方因合併、分割(立)或其他原因致法人格消滅者，其</w:t>
      </w:r>
      <w:r w:rsidR="00EE5273" w:rsidRPr="009A617C">
        <w:rPr>
          <w:rFonts w:ascii="標楷體" w:eastAsia="標楷體" w:hAnsi="標楷體" w:hint="eastAsia"/>
          <w:sz w:val="28"/>
          <w:szCs w:val="28"/>
        </w:rPr>
        <w:t>存續法人</w:t>
      </w:r>
      <w:r w:rsidR="008712FC" w:rsidRPr="009A617C">
        <w:rPr>
          <w:rFonts w:ascii="標楷體" w:eastAsia="標楷體" w:hAnsi="標楷體"/>
          <w:sz w:val="28"/>
          <w:szCs w:val="28"/>
        </w:rPr>
        <w:t>欲繼續承租本契約所定</w:t>
      </w:r>
      <w:r w:rsidR="004138D5" w:rsidRPr="009A617C">
        <w:rPr>
          <w:rFonts w:ascii="標楷體" w:eastAsia="標楷體" w:hAnsi="標楷體" w:hint="eastAsia"/>
          <w:sz w:val="28"/>
          <w:szCs w:val="28"/>
        </w:rPr>
        <w:t>標的</w:t>
      </w:r>
      <w:r w:rsidR="008712FC" w:rsidRPr="009A617C">
        <w:rPr>
          <w:rFonts w:ascii="標楷體" w:eastAsia="標楷體" w:hAnsi="標楷體"/>
          <w:sz w:val="28"/>
          <w:szCs w:val="28"/>
        </w:rPr>
        <w:t>者，應於乙方法人格消滅後</w:t>
      </w:r>
      <w:r w:rsidR="00737A81" w:rsidRPr="009A617C">
        <w:rPr>
          <w:rFonts w:ascii="標楷體" w:eastAsia="標楷體" w:hAnsi="標楷體"/>
          <w:sz w:val="28"/>
          <w:szCs w:val="28"/>
        </w:rPr>
        <w:t>3</w:t>
      </w:r>
      <w:r w:rsidR="008712FC" w:rsidRPr="009A617C">
        <w:rPr>
          <w:rFonts w:ascii="標楷體" w:eastAsia="標楷體" w:hAnsi="標楷體"/>
          <w:sz w:val="28"/>
          <w:szCs w:val="28"/>
        </w:rPr>
        <w:t>個月內以書面通知甲方另訂新約</w:t>
      </w:r>
      <w:r w:rsidR="00C43B40" w:rsidRPr="009A617C">
        <w:rPr>
          <w:rFonts w:ascii="標楷體" w:eastAsia="標楷體" w:hAnsi="標楷體" w:hint="eastAsia"/>
          <w:sz w:val="28"/>
          <w:szCs w:val="28"/>
        </w:rPr>
        <w:t>，租約起始日溯及至乙方法人格消滅之日</w:t>
      </w:r>
      <w:r w:rsidR="008712FC" w:rsidRPr="009A617C">
        <w:rPr>
          <w:rFonts w:ascii="標楷體" w:eastAsia="標楷體" w:hAnsi="標楷體"/>
          <w:sz w:val="28"/>
          <w:szCs w:val="28"/>
        </w:rPr>
        <w:t>。屆期無人通知者，本契約即溯及</w:t>
      </w:r>
      <w:r w:rsidR="00EE5273" w:rsidRPr="009A617C">
        <w:rPr>
          <w:rFonts w:ascii="標楷體" w:eastAsia="標楷體" w:hAnsi="標楷體" w:hint="eastAsia"/>
          <w:sz w:val="28"/>
          <w:szCs w:val="28"/>
        </w:rPr>
        <w:t>自</w:t>
      </w:r>
      <w:r w:rsidR="008712FC" w:rsidRPr="009A617C">
        <w:rPr>
          <w:rFonts w:ascii="標楷體" w:eastAsia="標楷體" w:hAnsi="標楷體"/>
          <w:sz w:val="28"/>
          <w:szCs w:val="28"/>
        </w:rPr>
        <w:t>乙方法人格消滅之日起失效，甲方得逕行收回本契約所定</w:t>
      </w:r>
      <w:r w:rsidR="004138D5" w:rsidRPr="009A617C">
        <w:rPr>
          <w:rFonts w:ascii="標楷體" w:eastAsia="標楷體" w:hAnsi="標楷體" w:hint="eastAsia"/>
          <w:sz w:val="28"/>
          <w:szCs w:val="28"/>
        </w:rPr>
        <w:t>標的</w:t>
      </w:r>
      <w:r w:rsidR="008712FC" w:rsidRPr="009A617C">
        <w:rPr>
          <w:rFonts w:ascii="標楷體" w:eastAsia="標楷體" w:hAnsi="標楷體"/>
          <w:sz w:val="28"/>
          <w:szCs w:val="28"/>
        </w:rPr>
        <w:t>。</w:t>
      </w:r>
    </w:p>
    <w:p w14:paraId="42A2D9A2" w14:textId="199637E0" w:rsidR="00D33232" w:rsidRPr="009A617C" w:rsidRDefault="006E4F1B" w:rsidP="00E5576D">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w:t>
      </w:r>
      <w:r w:rsidR="008712FC" w:rsidRPr="009A617C">
        <w:rPr>
          <w:rFonts w:ascii="標楷體" w:eastAsia="標楷體" w:hAnsi="標楷體"/>
          <w:sz w:val="28"/>
          <w:szCs w:val="28"/>
        </w:rPr>
        <w:t>續約</w:t>
      </w:r>
    </w:p>
    <w:p w14:paraId="6DDCD450" w14:textId="6238C965" w:rsidR="005B6403" w:rsidRPr="009A617C" w:rsidRDefault="008712FC"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本契約期間屆滿，乙方如有意續租，應於期間屆滿前</w:t>
      </w:r>
      <w:r w:rsidR="00737A81" w:rsidRPr="009A617C">
        <w:rPr>
          <w:rFonts w:ascii="標楷體" w:eastAsia="標楷體" w:hAnsi="標楷體"/>
          <w:sz w:val="28"/>
          <w:szCs w:val="28"/>
        </w:rPr>
        <w:t>3</w:t>
      </w:r>
      <w:r w:rsidRPr="009A617C">
        <w:rPr>
          <w:rFonts w:ascii="標楷體" w:eastAsia="標楷體" w:hAnsi="標楷體"/>
          <w:sz w:val="28"/>
          <w:szCs w:val="28"/>
        </w:rPr>
        <w:t>個月</w:t>
      </w:r>
      <w:ins w:id="876" w:author="張峻源" w:date="2025-09-05T09:10:00Z">
        <w:r w:rsidR="00BC01A9" w:rsidRPr="009A617C">
          <w:rPr>
            <w:rFonts w:ascii="標楷體" w:eastAsia="標楷體" w:hAnsi="標楷體" w:hint="eastAsia"/>
            <w:sz w:val="28"/>
            <w:szCs w:val="28"/>
          </w:rPr>
          <w:t>以</w:t>
        </w:r>
      </w:ins>
      <w:r w:rsidRPr="009A617C">
        <w:rPr>
          <w:rFonts w:ascii="標楷體" w:eastAsia="標楷體" w:hAnsi="標楷體"/>
          <w:sz w:val="28"/>
          <w:szCs w:val="28"/>
        </w:rPr>
        <w:t>前</w:t>
      </w:r>
      <w:ins w:id="877" w:author="蔡芳媚" w:date="2025-09-04T16:08:00Z">
        <w:del w:id="878" w:author="張峻源" w:date="2025-09-05T09:10:00Z">
          <w:r w:rsidR="005B74CB" w:rsidRPr="009A617C" w:rsidDel="00BC01A9">
            <w:rPr>
              <w:rFonts w:ascii="標楷體" w:eastAsia="標楷體" w:hAnsi="標楷體"/>
              <w:sz w:val="28"/>
              <w:szCs w:val="28"/>
              <w:highlight w:val="yellow"/>
              <w:rPrChange w:id="879" w:author="張峻源" w:date="2025-09-08T16:34:00Z">
                <w:rPr>
                  <w:rFonts w:ascii="標楷體" w:eastAsia="標楷體" w:hAnsi="標楷體"/>
                  <w:sz w:val="28"/>
                  <w:szCs w:val="28"/>
                </w:rPr>
              </w:rPrChange>
            </w:rPr>
            <w:delText>(3個月以前或3個月內？)</w:delText>
          </w:r>
        </w:del>
      </w:ins>
      <w:r w:rsidR="004138D5" w:rsidRPr="009A617C">
        <w:rPr>
          <w:rFonts w:ascii="標楷體" w:eastAsia="標楷體" w:hAnsi="標楷體" w:hint="eastAsia"/>
          <w:sz w:val="28"/>
          <w:szCs w:val="28"/>
        </w:rPr>
        <w:t>檢附</w:t>
      </w:r>
      <w:r w:rsidR="00891CA7" w:rsidRPr="009A617C">
        <w:rPr>
          <w:rFonts w:ascii="標楷體" w:eastAsia="標楷體" w:hAnsi="標楷體" w:hint="eastAsia"/>
          <w:sz w:val="28"/>
          <w:szCs w:val="28"/>
        </w:rPr>
        <w:t>未來</w:t>
      </w:r>
      <w:r w:rsidR="00352190" w:rsidRPr="009A617C">
        <w:rPr>
          <w:rFonts w:ascii="標楷體" w:eastAsia="標楷體" w:hAnsi="標楷體"/>
          <w:sz w:val="28"/>
          <w:szCs w:val="28"/>
        </w:rPr>
        <w:t>2</w:t>
      </w:r>
      <w:r w:rsidR="004138D5" w:rsidRPr="009A617C">
        <w:rPr>
          <w:rFonts w:ascii="標楷體" w:eastAsia="標楷體" w:hAnsi="標楷體" w:hint="eastAsia"/>
          <w:sz w:val="28"/>
          <w:szCs w:val="28"/>
        </w:rPr>
        <w:t>年營運企劃書向甲方申請續租</w:t>
      </w:r>
      <w:r w:rsidR="001C2D46" w:rsidRPr="009A617C">
        <w:rPr>
          <w:rFonts w:ascii="標楷體" w:eastAsia="標楷體" w:hAnsi="標楷體" w:hint="eastAsia"/>
          <w:sz w:val="28"/>
          <w:szCs w:val="28"/>
        </w:rPr>
        <w:t>，續約以</w:t>
      </w:r>
      <w:r w:rsidR="000C0880" w:rsidRPr="009A617C">
        <w:rPr>
          <w:rFonts w:ascii="標楷體" w:eastAsia="標楷體" w:hAnsi="標楷體"/>
          <w:sz w:val="28"/>
          <w:szCs w:val="28"/>
        </w:rPr>
        <w:t>2</w:t>
      </w:r>
      <w:r w:rsidR="001C2D46" w:rsidRPr="009A617C">
        <w:rPr>
          <w:rFonts w:ascii="標楷體" w:eastAsia="標楷體" w:hAnsi="標楷體" w:hint="eastAsia"/>
          <w:sz w:val="28"/>
          <w:szCs w:val="28"/>
        </w:rPr>
        <w:t>年為期，續約次數上限</w:t>
      </w:r>
      <w:r w:rsidR="00DE09F2" w:rsidRPr="009A617C">
        <w:rPr>
          <w:rFonts w:ascii="標楷體" w:eastAsia="標楷體" w:hAnsi="標楷體" w:hint="eastAsia"/>
          <w:sz w:val="28"/>
          <w:szCs w:val="28"/>
        </w:rPr>
        <w:t>為</w:t>
      </w:r>
      <w:r w:rsidR="000C3556" w:rsidRPr="009A617C">
        <w:rPr>
          <w:rFonts w:ascii="標楷體" w:eastAsia="標楷體" w:hAnsi="標楷體"/>
          <w:sz w:val="28"/>
          <w:szCs w:val="28"/>
          <w:rPrChange w:id="880" w:author="張峻源" w:date="2025-09-08T16:34:00Z">
            <w:rPr>
              <w:rFonts w:ascii="標楷體" w:eastAsia="標楷體" w:hAnsi="標楷體"/>
              <w:color w:val="FF0000"/>
              <w:sz w:val="28"/>
              <w:szCs w:val="28"/>
            </w:rPr>
          </w:rPrChange>
        </w:rPr>
        <w:t>2</w:t>
      </w:r>
      <w:r w:rsidR="00DE09F2" w:rsidRPr="009A617C">
        <w:rPr>
          <w:rFonts w:ascii="標楷體" w:eastAsia="標楷體" w:hAnsi="標楷體"/>
          <w:sz w:val="28"/>
          <w:szCs w:val="28"/>
        </w:rPr>
        <w:t>次</w:t>
      </w:r>
      <w:r w:rsidRPr="009A617C">
        <w:rPr>
          <w:rFonts w:ascii="標楷體" w:eastAsia="標楷體" w:hAnsi="標楷體"/>
          <w:sz w:val="28"/>
          <w:szCs w:val="28"/>
        </w:rPr>
        <w:t>，經甲方同意後另定書面契約；乙方逾期未通知或未經甲方同意者，本契約期間屆滿後，契約關係當然消滅，乙方不得主張以不定期限繼續契約。</w:t>
      </w:r>
      <w:del w:id="881" w:author="蔡芳媚" w:date="2025-09-04T16:09:00Z">
        <w:r w:rsidR="005B6403" w:rsidRPr="009A617C" w:rsidDel="005B74CB">
          <w:rPr>
            <w:rFonts w:ascii="標楷體" w:eastAsia="標楷體" w:hAnsi="標楷體"/>
            <w:sz w:val="28"/>
            <w:szCs w:val="28"/>
          </w:rPr>
          <w:delText>前項情形，</w:delText>
        </w:r>
      </w:del>
      <w:r w:rsidR="005B6403" w:rsidRPr="009A617C">
        <w:rPr>
          <w:rFonts w:ascii="標楷體" w:eastAsia="標楷體" w:hAnsi="標楷體"/>
          <w:sz w:val="28"/>
          <w:szCs w:val="28"/>
        </w:rPr>
        <w:t>甲方得於同意續約時要求調漲租金</w:t>
      </w:r>
      <w:r w:rsidR="005B6403" w:rsidRPr="009A617C">
        <w:rPr>
          <w:rFonts w:ascii="標楷體" w:eastAsia="標楷體" w:hAnsi="標楷體" w:hint="eastAsia"/>
          <w:sz w:val="28"/>
          <w:szCs w:val="28"/>
        </w:rPr>
        <w:t>、</w:t>
      </w:r>
      <w:r w:rsidR="00887078" w:rsidRPr="009A617C">
        <w:rPr>
          <w:rFonts w:ascii="標楷體" w:eastAsia="標楷體" w:hAnsi="標楷體" w:hint="eastAsia"/>
          <w:sz w:val="28"/>
          <w:szCs w:val="28"/>
        </w:rPr>
        <w:t>增加</w:t>
      </w:r>
      <w:r w:rsidR="005B6403" w:rsidRPr="009A617C">
        <w:rPr>
          <w:rFonts w:ascii="標楷體" w:eastAsia="標楷體" w:hAnsi="標楷體"/>
          <w:sz w:val="28"/>
          <w:szCs w:val="28"/>
        </w:rPr>
        <w:t>或變更其他</w:t>
      </w:r>
      <w:r w:rsidR="000C0880" w:rsidRPr="009A617C">
        <w:rPr>
          <w:rFonts w:ascii="標楷體" w:eastAsia="標楷體" w:hAnsi="標楷體" w:hint="eastAsia"/>
          <w:sz w:val="28"/>
          <w:szCs w:val="28"/>
        </w:rPr>
        <w:t>契約條款</w:t>
      </w:r>
      <w:r w:rsidR="005B6403" w:rsidRPr="009A617C">
        <w:rPr>
          <w:rFonts w:ascii="標楷體" w:eastAsia="標楷體" w:hAnsi="標楷體"/>
          <w:sz w:val="28"/>
          <w:szCs w:val="28"/>
        </w:rPr>
        <w:t>，經雙方議定後載入新約。</w:t>
      </w:r>
    </w:p>
    <w:p w14:paraId="2057572D" w14:textId="5048E816" w:rsidR="00D33232" w:rsidRPr="009A617C" w:rsidRDefault="006E4F1B" w:rsidP="00DE3FE3">
      <w:pPr>
        <w:pStyle w:val="Textbody"/>
        <w:numPr>
          <w:ilvl w:val="0"/>
          <w:numId w:val="128"/>
        </w:numPr>
        <w:spacing w:before="182" w:after="182" w:line="600" w:lineRule="exact"/>
        <w:rPr>
          <w:rFonts w:ascii="標楷體" w:eastAsia="標楷體" w:hAnsi="標楷體"/>
          <w:sz w:val="28"/>
          <w:szCs w:val="28"/>
        </w:rPr>
      </w:pPr>
      <w:r w:rsidRPr="009A617C">
        <w:rPr>
          <w:rFonts w:ascii="標楷體" w:eastAsia="標楷體" w:hAnsi="標楷體"/>
          <w:sz w:val="28"/>
          <w:szCs w:val="28"/>
        </w:rPr>
        <w:t xml:space="preserve"> </w:t>
      </w:r>
      <w:r w:rsidR="004138D5" w:rsidRPr="009A617C">
        <w:rPr>
          <w:rFonts w:ascii="標楷體" w:eastAsia="標楷體" w:hAnsi="標楷體" w:hint="eastAsia"/>
          <w:sz w:val="28"/>
          <w:szCs w:val="28"/>
        </w:rPr>
        <w:t>履約保證金</w:t>
      </w:r>
    </w:p>
    <w:p w14:paraId="11AFF01E" w14:textId="63C71E52" w:rsidR="006E4F1B" w:rsidRPr="009A617C" w:rsidRDefault="009A1F87"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乙方應於</w:t>
      </w:r>
      <w:r w:rsidR="00891CA7" w:rsidRPr="009A617C">
        <w:rPr>
          <w:rFonts w:ascii="標楷體" w:eastAsia="標楷體" w:hAnsi="標楷體" w:hint="eastAsia"/>
          <w:sz w:val="28"/>
          <w:szCs w:val="28"/>
        </w:rPr>
        <w:t>決標日起</w:t>
      </w:r>
      <w:r w:rsidR="00891CA7" w:rsidRPr="009A617C">
        <w:rPr>
          <w:rFonts w:ascii="標楷體" w:eastAsia="標楷體" w:hAnsi="標楷體"/>
          <w:sz w:val="28"/>
          <w:szCs w:val="28"/>
        </w:rPr>
        <w:t>30日內</w:t>
      </w:r>
      <w:r w:rsidR="008712FC" w:rsidRPr="009A617C">
        <w:rPr>
          <w:rFonts w:ascii="標楷體" w:eastAsia="標楷體" w:hAnsi="標楷體"/>
          <w:sz w:val="28"/>
          <w:szCs w:val="28"/>
        </w:rPr>
        <w:t>繳納</w:t>
      </w:r>
      <w:r w:rsidR="004138D5" w:rsidRPr="009A617C">
        <w:rPr>
          <w:rFonts w:ascii="標楷體" w:eastAsia="標楷體" w:hAnsi="標楷體" w:hint="eastAsia"/>
          <w:sz w:val="28"/>
          <w:szCs w:val="28"/>
        </w:rPr>
        <w:t>履約保證</w:t>
      </w:r>
      <w:r w:rsidR="008712FC" w:rsidRPr="009A617C">
        <w:rPr>
          <w:rFonts w:ascii="標楷體" w:eastAsia="標楷體" w:hAnsi="標楷體"/>
          <w:sz w:val="28"/>
          <w:szCs w:val="28"/>
        </w:rPr>
        <w:t>金</w:t>
      </w:r>
      <w:r w:rsidR="004138D5" w:rsidRPr="009A617C">
        <w:rPr>
          <w:rFonts w:ascii="標楷體" w:eastAsia="標楷體" w:hAnsi="標楷體"/>
          <w:sz w:val="28"/>
          <w:szCs w:val="28"/>
        </w:rPr>
        <w:t>(</w:t>
      </w:r>
      <w:r w:rsidR="00737A81" w:rsidRPr="009A617C">
        <w:rPr>
          <w:rFonts w:ascii="標楷體" w:eastAsia="標楷體" w:hAnsi="標楷體"/>
          <w:sz w:val="28"/>
          <w:szCs w:val="28"/>
        </w:rPr>
        <w:t>2</w:t>
      </w:r>
      <w:r w:rsidR="004138D5" w:rsidRPr="009A617C">
        <w:rPr>
          <w:rFonts w:ascii="標楷體" w:eastAsia="標楷體" w:hAnsi="標楷體" w:hint="eastAsia"/>
          <w:sz w:val="28"/>
          <w:szCs w:val="28"/>
        </w:rPr>
        <w:t>個月租金</w:t>
      </w:r>
      <w:r w:rsidR="004F6D5F" w:rsidRPr="009A617C">
        <w:rPr>
          <w:rFonts w:ascii="標楷體" w:eastAsia="標楷體" w:hAnsi="標楷體" w:hint="eastAsia"/>
          <w:sz w:val="28"/>
          <w:szCs w:val="28"/>
        </w:rPr>
        <w:t>，年租金</w:t>
      </w:r>
      <w:r w:rsidR="004F6D5F" w:rsidRPr="009A617C">
        <w:rPr>
          <w:rFonts w:ascii="標楷體" w:eastAsia="標楷體" w:hAnsi="標楷體"/>
          <w:sz w:val="28"/>
          <w:szCs w:val="28"/>
        </w:rPr>
        <w:t>/6</w:t>
      </w:r>
      <w:r w:rsidR="004138D5" w:rsidRPr="009A617C">
        <w:rPr>
          <w:rFonts w:ascii="標楷體" w:eastAsia="標楷體" w:hAnsi="標楷體"/>
          <w:sz w:val="28"/>
          <w:szCs w:val="28"/>
        </w:rPr>
        <w:t>)</w:t>
      </w:r>
    </w:p>
    <w:p w14:paraId="51B81823" w14:textId="68E327AC" w:rsidR="00D33232" w:rsidRPr="009A617C" w:rsidRDefault="00F63D58"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___________</w:t>
      </w:r>
      <w:r w:rsidR="008712FC" w:rsidRPr="009A617C">
        <w:rPr>
          <w:rFonts w:ascii="標楷體" w:eastAsia="標楷體" w:hAnsi="標楷體"/>
          <w:sz w:val="28"/>
          <w:szCs w:val="28"/>
        </w:rPr>
        <w:t>元予甲方。</w:t>
      </w:r>
    </w:p>
    <w:p w14:paraId="1E82D8CC" w14:textId="77777777" w:rsidR="00D33232" w:rsidRPr="009A617C" w:rsidRDefault="008712FC" w:rsidP="004138D5">
      <w:pPr>
        <w:pStyle w:val="Textbody"/>
        <w:numPr>
          <w:ilvl w:val="0"/>
          <w:numId w:val="128"/>
        </w:numPr>
        <w:tabs>
          <w:tab w:val="left" w:pos="1843"/>
        </w:tabs>
        <w:spacing w:before="182" w:after="182" w:line="600" w:lineRule="exact"/>
        <w:rPr>
          <w:rFonts w:ascii="標楷體" w:eastAsia="標楷體" w:hAnsi="標楷體"/>
          <w:sz w:val="28"/>
          <w:szCs w:val="28"/>
        </w:rPr>
      </w:pPr>
      <w:r w:rsidRPr="009A617C">
        <w:rPr>
          <w:rFonts w:ascii="標楷體" w:eastAsia="標楷體" w:hAnsi="標楷體"/>
          <w:sz w:val="28"/>
          <w:szCs w:val="28"/>
        </w:rPr>
        <w:lastRenderedPageBreak/>
        <w:t>返還</w:t>
      </w:r>
      <w:r w:rsidR="004138D5" w:rsidRPr="009A617C">
        <w:rPr>
          <w:rFonts w:ascii="標楷體" w:eastAsia="標楷體" w:hAnsi="標楷體" w:hint="eastAsia"/>
          <w:sz w:val="28"/>
          <w:szCs w:val="28"/>
        </w:rPr>
        <w:t>履約保證金</w:t>
      </w:r>
    </w:p>
    <w:p w14:paraId="1CC3DB09" w14:textId="685ED534" w:rsidR="00D33232" w:rsidRPr="009A617C" w:rsidRDefault="008712FC"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本契約期間屆滿、終止或解除後，甲方得自</w:t>
      </w:r>
      <w:r w:rsidR="004138D5" w:rsidRPr="009A617C">
        <w:rPr>
          <w:rFonts w:ascii="標楷體" w:eastAsia="標楷體" w:hAnsi="標楷體"/>
          <w:sz w:val="28"/>
          <w:szCs w:val="28"/>
        </w:rPr>
        <w:t>履約保證金</w:t>
      </w:r>
      <w:r w:rsidRPr="009A617C">
        <w:rPr>
          <w:rFonts w:ascii="標楷體" w:eastAsia="標楷體" w:hAnsi="標楷體"/>
          <w:sz w:val="28"/>
          <w:szCs w:val="28"/>
        </w:rPr>
        <w:t>中扣除乙方尚未繳納之租金、遲延利息、懲罰性違約金、損害賠償、稅捐、廢棄物之處理費用與其他費用。若仍有剩餘，應將餘款無息返還予乙方；倘有不足，</w:t>
      </w:r>
      <w:r w:rsidR="008A3B45" w:rsidRPr="009A617C">
        <w:rPr>
          <w:rFonts w:ascii="標楷體" w:eastAsia="標楷體" w:hAnsi="標楷體" w:hint="eastAsia"/>
          <w:sz w:val="28"/>
          <w:szCs w:val="28"/>
        </w:rPr>
        <w:t>乙方仍不免其責任</w:t>
      </w:r>
      <w:r w:rsidRPr="009A617C">
        <w:rPr>
          <w:rFonts w:ascii="標楷體" w:eastAsia="標楷體" w:hAnsi="標楷體"/>
          <w:sz w:val="28"/>
          <w:szCs w:val="28"/>
        </w:rPr>
        <w:t>。</w:t>
      </w:r>
    </w:p>
    <w:p w14:paraId="20B6A257" w14:textId="77777777" w:rsidR="00D33232" w:rsidRPr="009A617C" w:rsidRDefault="008712FC" w:rsidP="004138D5">
      <w:pPr>
        <w:pStyle w:val="Textbody"/>
        <w:numPr>
          <w:ilvl w:val="0"/>
          <w:numId w:val="128"/>
        </w:numPr>
        <w:tabs>
          <w:tab w:val="left" w:pos="1843"/>
        </w:tabs>
        <w:spacing w:before="182" w:after="182" w:line="600" w:lineRule="exact"/>
        <w:rPr>
          <w:rFonts w:ascii="標楷體" w:eastAsia="標楷體" w:hAnsi="標楷體"/>
          <w:sz w:val="28"/>
          <w:szCs w:val="28"/>
        </w:rPr>
      </w:pPr>
      <w:r w:rsidRPr="009A617C">
        <w:rPr>
          <w:rFonts w:ascii="標楷體" w:eastAsia="標楷體" w:hAnsi="標楷體"/>
          <w:sz w:val="28"/>
          <w:szCs w:val="28"/>
        </w:rPr>
        <w:t>送達</w:t>
      </w:r>
    </w:p>
    <w:p w14:paraId="7FB10E1E" w14:textId="77777777" w:rsidR="005B74CB" w:rsidRPr="009A617C" w:rsidRDefault="005B74CB" w:rsidP="00DE3FE3">
      <w:pPr>
        <w:pStyle w:val="Textbody"/>
        <w:spacing w:line="600" w:lineRule="exact"/>
        <w:ind w:left="1418"/>
        <w:rPr>
          <w:ins w:id="882" w:author="蔡芳媚" w:date="2025-09-04T16:10:00Z"/>
          <w:rFonts w:ascii="標楷體" w:eastAsia="標楷體" w:hAnsi="標楷體"/>
          <w:sz w:val="28"/>
          <w:szCs w:val="28"/>
        </w:rPr>
      </w:pPr>
      <w:ins w:id="883" w:author="蔡芳媚" w:date="2025-09-04T16:10:00Z">
        <w:r w:rsidRPr="009A617C">
          <w:rPr>
            <w:rFonts w:ascii="標楷體" w:eastAsia="標楷體" w:hAnsi="標楷體" w:hint="eastAsia"/>
            <w:sz w:val="28"/>
            <w:szCs w:val="28"/>
          </w:rPr>
          <w:t>一、</w:t>
        </w:r>
      </w:ins>
      <w:r w:rsidR="008712FC" w:rsidRPr="009A617C">
        <w:rPr>
          <w:rFonts w:ascii="標楷體" w:eastAsia="標楷體" w:hAnsi="標楷體"/>
          <w:sz w:val="28"/>
          <w:szCs w:val="28"/>
        </w:rPr>
        <w:t>除本契約另有約定外，應送達本契約當事人之通知、文件或資料，</w:t>
      </w:r>
    </w:p>
    <w:p w14:paraId="7719D1C9" w14:textId="77777777" w:rsidR="005B74CB" w:rsidRPr="009A617C" w:rsidRDefault="005B74CB" w:rsidP="00DE3FE3">
      <w:pPr>
        <w:pStyle w:val="Textbody"/>
        <w:spacing w:line="600" w:lineRule="exact"/>
        <w:ind w:left="1418"/>
        <w:rPr>
          <w:ins w:id="884" w:author="蔡芳媚" w:date="2025-09-04T16:10:00Z"/>
          <w:rFonts w:ascii="標楷體" w:eastAsia="標楷體" w:hAnsi="標楷體"/>
          <w:sz w:val="28"/>
          <w:szCs w:val="28"/>
        </w:rPr>
      </w:pPr>
      <w:ins w:id="885" w:author="蔡芳媚" w:date="2025-09-04T16:10:00Z">
        <w:r w:rsidRPr="009A617C">
          <w:rPr>
            <w:rFonts w:ascii="標楷體" w:eastAsia="標楷體" w:hAnsi="標楷體"/>
            <w:sz w:val="28"/>
            <w:szCs w:val="28"/>
          </w:rPr>
          <w:t xml:space="preserve">    </w:t>
        </w:r>
      </w:ins>
      <w:r w:rsidR="008712FC" w:rsidRPr="009A617C">
        <w:rPr>
          <w:rFonts w:ascii="標楷體" w:eastAsia="標楷體" w:hAnsi="標楷體"/>
          <w:sz w:val="28"/>
          <w:szCs w:val="28"/>
        </w:rPr>
        <w:t>均應以中文書面為之，並於送達對方時生效。除於事前書面通知他</w:t>
      </w:r>
    </w:p>
    <w:p w14:paraId="197EB4AE" w14:textId="08D722E1" w:rsidR="00D33232" w:rsidRPr="009A617C" w:rsidRDefault="005B74CB" w:rsidP="00DE3FE3">
      <w:pPr>
        <w:pStyle w:val="Textbody"/>
        <w:spacing w:line="600" w:lineRule="exact"/>
        <w:ind w:left="1418"/>
        <w:rPr>
          <w:rFonts w:ascii="標楷體" w:eastAsia="標楷體" w:hAnsi="標楷體"/>
          <w:sz w:val="28"/>
          <w:szCs w:val="28"/>
        </w:rPr>
      </w:pPr>
      <w:ins w:id="886" w:author="蔡芳媚" w:date="2025-09-04T16:10:00Z">
        <w:r w:rsidRPr="009A617C">
          <w:rPr>
            <w:rFonts w:ascii="標楷體" w:eastAsia="標楷體" w:hAnsi="標楷體"/>
            <w:sz w:val="28"/>
            <w:szCs w:val="28"/>
          </w:rPr>
          <w:t xml:space="preserve">     </w:t>
        </w:r>
      </w:ins>
      <w:r w:rsidR="008712FC" w:rsidRPr="009A617C">
        <w:rPr>
          <w:rFonts w:ascii="標楷體" w:eastAsia="標楷體" w:hAnsi="標楷體"/>
          <w:sz w:val="28"/>
          <w:szCs w:val="28"/>
        </w:rPr>
        <w:t>方變更地址者外，雙方之地址應以下列為準：</w:t>
      </w:r>
    </w:p>
    <w:p w14:paraId="2CE63F38" w14:textId="744426C8" w:rsidR="00D33232" w:rsidRPr="009A617C" w:rsidRDefault="005B74CB" w:rsidP="00DE3FE3">
      <w:pPr>
        <w:pStyle w:val="Textbody"/>
        <w:spacing w:line="600" w:lineRule="exact"/>
        <w:ind w:left="1418"/>
        <w:rPr>
          <w:rFonts w:ascii="標楷體" w:eastAsia="標楷體" w:hAnsi="標楷體"/>
          <w:sz w:val="28"/>
          <w:szCs w:val="28"/>
        </w:rPr>
      </w:pPr>
      <w:ins w:id="887" w:author="蔡芳媚" w:date="2025-09-04T16:10:00Z">
        <w:r w:rsidRPr="009A617C">
          <w:rPr>
            <w:rFonts w:ascii="標楷體" w:eastAsia="標楷體" w:hAnsi="標楷體"/>
            <w:sz w:val="28"/>
            <w:szCs w:val="28"/>
          </w:rPr>
          <w:t xml:space="preserve">   (</w:t>
        </w:r>
      </w:ins>
      <w:r w:rsidR="008712FC" w:rsidRPr="009A617C">
        <w:rPr>
          <w:rFonts w:ascii="標楷體" w:eastAsia="標楷體" w:hAnsi="標楷體"/>
          <w:sz w:val="28"/>
          <w:szCs w:val="28"/>
        </w:rPr>
        <w:t>一</w:t>
      </w:r>
      <w:del w:id="888" w:author="蔡芳媚" w:date="2025-09-04T16:10:00Z">
        <w:r w:rsidR="008712FC" w:rsidRPr="009A617C" w:rsidDel="005B74CB">
          <w:rPr>
            <w:rFonts w:ascii="標楷體" w:eastAsia="標楷體" w:hAnsi="標楷體" w:hint="eastAsia"/>
            <w:sz w:val="28"/>
            <w:szCs w:val="28"/>
          </w:rPr>
          <w:delText>、</w:delText>
        </w:r>
      </w:del>
      <w:ins w:id="889" w:author="蔡芳媚" w:date="2025-09-04T16:10:00Z">
        <w:r w:rsidRPr="009A617C">
          <w:rPr>
            <w:rFonts w:ascii="標楷體" w:eastAsia="標楷體" w:hAnsi="標楷體"/>
            <w:sz w:val="28"/>
            <w:szCs w:val="28"/>
          </w:rPr>
          <w:t>)</w:t>
        </w:r>
      </w:ins>
      <w:r w:rsidR="008712FC" w:rsidRPr="009A617C">
        <w:rPr>
          <w:rFonts w:ascii="標楷體" w:eastAsia="標楷體" w:hAnsi="標楷體"/>
          <w:sz w:val="28"/>
          <w:szCs w:val="28"/>
        </w:rPr>
        <w:t>甲方地址：</w:t>
      </w:r>
      <w:r w:rsidR="009A1F87" w:rsidRPr="009A617C">
        <w:rPr>
          <w:rFonts w:ascii="標楷體" w:eastAsia="標楷體" w:hAnsi="標楷體" w:hint="eastAsia"/>
          <w:sz w:val="28"/>
          <w:szCs w:val="28"/>
        </w:rPr>
        <w:t>臺北市中正區濟南路</w:t>
      </w:r>
      <w:r w:rsidR="009A1F87" w:rsidRPr="009A617C">
        <w:rPr>
          <w:rFonts w:ascii="標楷體" w:eastAsia="標楷體" w:hAnsi="標楷體"/>
          <w:sz w:val="28"/>
          <w:szCs w:val="28"/>
        </w:rPr>
        <w:t>1段4號</w:t>
      </w:r>
      <w:r w:rsidR="008712FC" w:rsidRPr="009A617C">
        <w:rPr>
          <w:rFonts w:ascii="標楷體" w:eastAsia="標楷體" w:hAnsi="標楷體"/>
          <w:sz w:val="28"/>
          <w:szCs w:val="28"/>
        </w:rPr>
        <w:t>。</w:t>
      </w:r>
    </w:p>
    <w:p w14:paraId="1814102D" w14:textId="38B29712" w:rsidR="00D33232" w:rsidRPr="009A617C" w:rsidRDefault="005B74CB" w:rsidP="00DE3FE3">
      <w:pPr>
        <w:pStyle w:val="Textbody"/>
        <w:spacing w:line="600" w:lineRule="exact"/>
        <w:ind w:left="1418"/>
        <w:rPr>
          <w:rFonts w:ascii="標楷體" w:eastAsia="標楷體" w:hAnsi="標楷體"/>
          <w:sz w:val="28"/>
          <w:szCs w:val="28"/>
        </w:rPr>
      </w:pPr>
      <w:ins w:id="890" w:author="蔡芳媚" w:date="2025-09-04T16:10:00Z">
        <w:r w:rsidRPr="009A617C">
          <w:rPr>
            <w:rFonts w:ascii="標楷體" w:eastAsia="標楷體" w:hAnsi="標楷體"/>
            <w:sz w:val="28"/>
            <w:szCs w:val="28"/>
          </w:rPr>
          <w:t xml:space="preserve">   (</w:t>
        </w:r>
      </w:ins>
      <w:r w:rsidR="008712FC" w:rsidRPr="009A617C">
        <w:rPr>
          <w:rFonts w:ascii="標楷體" w:eastAsia="標楷體" w:hAnsi="標楷體"/>
          <w:sz w:val="28"/>
          <w:szCs w:val="28"/>
        </w:rPr>
        <w:t>二</w:t>
      </w:r>
      <w:del w:id="891" w:author="蔡芳媚" w:date="2025-09-04T16:10:00Z">
        <w:r w:rsidR="008712FC" w:rsidRPr="009A617C" w:rsidDel="005B74CB">
          <w:rPr>
            <w:rFonts w:ascii="標楷體" w:eastAsia="標楷體" w:hAnsi="標楷體" w:hint="eastAsia"/>
            <w:sz w:val="28"/>
            <w:szCs w:val="28"/>
          </w:rPr>
          <w:delText>、</w:delText>
        </w:r>
      </w:del>
      <w:ins w:id="892" w:author="蔡芳媚" w:date="2025-09-04T16:10:00Z">
        <w:r w:rsidRPr="009A617C">
          <w:rPr>
            <w:rFonts w:ascii="標楷體" w:eastAsia="標楷體" w:hAnsi="標楷體"/>
            <w:sz w:val="28"/>
            <w:szCs w:val="28"/>
          </w:rPr>
          <w:t>)</w:t>
        </w:r>
      </w:ins>
      <w:r w:rsidR="008712FC" w:rsidRPr="009A617C">
        <w:rPr>
          <w:rFonts w:ascii="標楷體" w:eastAsia="標楷體" w:hAnsi="標楷體"/>
          <w:sz w:val="28"/>
          <w:szCs w:val="28"/>
        </w:rPr>
        <w:t>乙方地址：＿＿＿＿＿＿＿＿＿＿＿＿。</w:t>
      </w:r>
    </w:p>
    <w:p w14:paraId="75EC60A0" w14:textId="77777777" w:rsidR="005B74CB" w:rsidRPr="009A617C" w:rsidRDefault="005B74CB" w:rsidP="00DE3FE3">
      <w:pPr>
        <w:pStyle w:val="Textbody"/>
        <w:spacing w:line="600" w:lineRule="exact"/>
        <w:ind w:left="1418"/>
        <w:rPr>
          <w:ins w:id="893" w:author="蔡芳媚" w:date="2025-09-04T16:11:00Z"/>
          <w:rFonts w:ascii="標楷體" w:eastAsia="標楷體" w:hAnsi="標楷體"/>
          <w:sz w:val="28"/>
          <w:szCs w:val="28"/>
        </w:rPr>
      </w:pPr>
      <w:ins w:id="894" w:author="蔡芳媚" w:date="2025-09-04T16:10:00Z">
        <w:r w:rsidRPr="009A617C">
          <w:rPr>
            <w:rFonts w:ascii="標楷體" w:eastAsia="標楷體" w:hAnsi="標楷體" w:hint="eastAsia"/>
            <w:sz w:val="28"/>
            <w:szCs w:val="28"/>
          </w:rPr>
          <w:t>二、</w:t>
        </w:r>
      </w:ins>
      <w:r w:rsidR="008712FC" w:rsidRPr="009A617C">
        <w:rPr>
          <w:rFonts w:ascii="標楷體" w:eastAsia="標楷體" w:hAnsi="標楷體"/>
          <w:sz w:val="28"/>
          <w:szCs w:val="28"/>
        </w:rPr>
        <w:t>當事人之任一方未依前</w:t>
      </w:r>
      <w:del w:id="895" w:author="蔡芳媚" w:date="2025-09-04T16:10:00Z">
        <w:r w:rsidR="008712FC" w:rsidRPr="009A617C" w:rsidDel="005B74CB">
          <w:rPr>
            <w:rFonts w:ascii="標楷體" w:eastAsia="標楷體" w:hAnsi="標楷體" w:hint="eastAsia"/>
            <w:sz w:val="28"/>
            <w:szCs w:val="28"/>
          </w:rPr>
          <w:delText>項</w:delText>
        </w:r>
      </w:del>
      <w:ins w:id="896" w:author="蔡芳媚" w:date="2025-09-04T16:10:00Z">
        <w:r w:rsidRPr="009A617C">
          <w:rPr>
            <w:rFonts w:ascii="標楷體" w:eastAsia="標楷體" w:hAnsi="標楷體" w:hint="eastAsia"/>
            <w:sz w:val="28"/>
            <w:szCs w:val="28"/>
          </w:rPr>
          <w:t>款</w:t>
        </w:r>
      </w:ins>
      <w:r w:rsidR="008712FC" w:rsidRPr="009A617C">
        <w:rPr>
          <w:rFonts w:ascii="標楷體" w:eastAsia="標楷體" w:hAnsi="標楷體"/>
          <w:sz w:val="28"/>
          <w:szCs w:val="28"/>
        </w:rPr>
        <w:t>約定辦理地址變更，他方按原址，並依當</w:t>
      </w:r>
      <w:ins w:id="897" w:author="蔡芳媚" w:date="2025-09-04T16:11:00Z">
        <w:r w:rsidRPr="009A617C">
          <w:rPr>
            <w:rFonts w:ascii="標楷體" w:eastAsia="標楷體" w:hAnsi="標楷體"/>
            <w:sz w:val="28"/>
            <w:szCs w:val="28"/>
          </w:rPr>
          <w:t xml:space="preserve"> </w:t>
        </w:r>
      </w:ins>
    </w:p>
    <w:p w14:paraId="54BD571A" w14:textId="1DF71C27" w:rsidR="00D33232" w:rsidRPr="009A617C" w:rsidRDefault="005B74CB" w:rsidP="00DE3FE3">
      <w:pPr>
        <w:pStyle w:val="Textbody"/>
        <w:spacing w:line="600" w:lineRule="exact"/>
        <w:ind w:left="1418"/>
        <w:rPr>
          <w:rFonts w:ascii="標楷體" w:eastAsia="標楷體" w:hAnsi="標楷體"/>
          <w:sz w:val="28"/>
          <w:szCs w:val="28"/>
        </w:rPr>
      </w:pPr>
      <w:ins w:id="898" w:author="蔡芳媚" w:date="2025-09-04T16:11:00Z">
        <w:r w:rsidRPr="009A617C">
          <w:rPr>
            <w:rFonts w:ascii="標楷體" w:eastAsia="標楷體" w:hAnsi="標楷體"/>
            <w:sz w:val="28"/>
            <w:szCs w:val="28"/>
          </w:rPr>
          <w:t xml:space="preserve">    </w:t>
        </w:r>
      </w:ins>
      <w:r w:rsidR="008712FC" w:rsidRPr="009A617C">
        <w:rPr>
          <w:rFonts w:ascii="標楷體" w:eastAsia="標楷體" w:hAnsi="標楷體"/>
          <w:sz w:val="28"/>
          <w:szCs w:val="28"/>
        </w:rPr>
        <w:t>時法律規定之任何一種送達方式辦理時，視為業已送達對方。</w:t>
      </w:r>
    </w:p>
    <w:p w14:paraId="24814A07" w14:textId="77777777" w:rsidR="005B74CB" w:rsidRPr="009A617C" w:rsidRDefault="005B74CB" w:rsidP="00DE3FE3">
      <w:pPr>
        <w:pStyle w:val="Textbody"/>
        <w:spacing w:line="600" w:lineRule="exact"/>
        <w:ind w:left="1418"/>
        <w:rPr>
          <w:ins w:id="899" w:author="蔡芳媚" w:date="2025-09-04T16:11:00Z"/>
          <w:rFonts w:ascii="標楷體" w:eastAsia="標楷體" w:hAnsi="標楷體"/>
          <w:sz w:val="28"/>
          <w:szCs w:val="28"/>
        </w:rPr>
      </w:pPr>
      <w:ins w:id="900" w:author="蔡芳媚" w:date="2025-09-04T16:11:00Z">
        <w:r w:rsidRPr="009A617C">
          <w:rPr>
            <w:rFonts w:ascii="標楷體" w:eastAsia="標楷體" w:hAnsi="標楷體" w:hint="eastAsia"/>
            <w:sz w:val="28"/>
            <w:szCs w:val="28"/>
          </w:rPr>
          <w:t>三、</w:t>
        </w:r>
      </w:ins>
      <w:r w:rsidR="000C0880" w:rsidRPr="009A617C">
        <w:rPr>
          <w:rFonts w:ascii="標楷體" w:eastAsia="標楷體" w:hAnsi="標楷體"/>
          <w:sz w:val="28"/>
          <w:szCs w:val="28"/>
        </w:rPr>
        <w:t>前</w:t>
      </w:r>
      <w:del w:id="901" w:author="蔡芳媚" w:date="2025-09-04T16:11:00Z">
        <w:r w:rsidR="000C0880" w:rsidRPr="009A617C" w:rsidDel="005B74CB">
          <w:rPr>
            <w:rFonts w:ascii="標楷體" w:eastAsia="標楷體" w:hAnsi="標楷體" w:hint="eastAsia"/>
            <w:sz w:val="28"/>
            <w:szCs w:val="28"/>
          </w:rPr>
          <w:delText>項</w:delText>
        </w:r>
      </w:del>
      <w:ins w:id="902" w:author="蔡芳媚" w:date="2025-09-04T16:11:00Z">
        <w:r w:rsidRPr="009A617C">
          <w:rPr>
            <w:rFonts w:ascii="標楷體" w:eastAsia="標楷體" w:hAnsi="標楷體" w:hint="eastAsia"/>
            <w:sz w:val="28"/>
            <w:szCs w:val="28"/>
          </w:rPr>
          <w:t>款</w:t>
        </w:r>
      </w:ins>
      <w:r w:rsidR="000C0880" w:rsidRPr="009A617C">
        <w:rPr>
          <w:rFonts w:ascii="標楷體" w:eastAsia="標楷體" w:hAnsi="標楷體"/>
          <w:sz w:val="28"/>
          <w:szCs w:val="28"/>
        </w:rPr>
        <w:t>按址寄送，其送達日以掛號函件執據、快遞執據或收執聯所載</w:t>
      </w:r>
      <w:ins w:id="903" w:author="蔡芳媚" w:date="2025-09-04T16:11:00Z">
        <w:r w:rsidRPr="009A617C">
          <w:rPr>
            <w:rFonts w:ascii="標楷體" w:eastAsia="標楷體" w:hAnsi="標楷體"/>
            <w:sz w:val="28"/>
            <w:szCs w:val="28"/>
          </w:rPr>
          <w:t xml:space="preserve"> </w:t>
        </w:r>
      </w:ins>
    </w:p>
    <w:p w14:paraId="7EC36898" w14:textId="15554064" w:rsidR="000C0880" w:rsidRPr="009A617C" w:rsidRDefault="005B74CB" w:rsidP="00DE3FE3">
      <w:pPr>
        <w:pStyle w:val="Textbody"/>
        <w:spacing w:line="600" w:lineRule="exact"/>
        <w:ind w:left="1418"/>
        <w:rPr>
          <w:rFonts w:ascii="標楷體" w:eastAsia="標楷體" w:hAnsi="標楷體"/>
          <w:sz w:val="28"/>
          <w:szCs w:val="28"/>
        </w:rPr>
      </w:pPr>
      <w:ins w:id="904" w:author="蔡芳媚" w:date="2025-09-04T16:11:00Z">
        <w:r w:rsidRPr="009A617C">
          <w:rPr>
            <w:rFonts w:ascii="標楷體" w:eastAsia="標楷體" w:hAnsi="標楷體"/>
            <w:sz w:val="28"/>
            <w:szCs w:val="28"/>
          </w:rPr>
          <w:t xml:space="preserve">    </w:t>
        </w:r>
      </w:ins>
      <w:r w:rsidR="000C0880" w:rsidRPr="009A617C">
        <w:rPr>
          <w:rFonts w:ascii="標楷體" w:eastAsia="標楷體" w:hAnsi="標楷體"/>
          <w:sz w:val="28"/>
          <w:szCs w:val="28"/>
        </w:rPr>
        <w:t>之</w:t>
      </w:r>
      <w:r w:rsidR="000C0880" w:rsidRPr="009A617C">
        <w:rPr>
          <w:rFonts w:ascii="標楷體" w:eastAsia="標楷體" w:hAnsi="標楷體" w:hint="eastAsia"/>
          <w:sz w:val="28"/>
          <w:szCs w:val="28"/>
        </w:rPr>
        <w:t>收件</w:t>
      </w:r>
      <w:r w:rsidR="000C0880" w:rsidRPr="009A617C">
        <w:rPr>
          <w:rFonts w:ascii="標楷體" w:eastAsia="標楷體" w:hAnsi="標楷體"/>
          <w:sz w:val="28"/>
          <w:szCs w:val="28"/>
        </w:rPr>
        <w:t>日期，視為送達。</w:t>
      </w:r>
    </w:p>
    <w:p w14:paraId="26DE5662" w14:textId="77777777" w:rsidR="00D33232" w:rsidRPr="009A617C" w:rsidRDefault="008712FC" w:rsidP="004138D5">
      <w:pPr>
        <w:pStyle w:val="Textbody"/>
        <w:numPr>
          <w:ilvl w:val="0"/>
          <w:numId w:val="128"/>
        </w:numPr>
        <w:tabs>
          <w:tab w:val="left" w:pos="1843"/>
        </w:tabs>
        <w:spacing w:before="182" w:after="182" w:line="600" w:lineRule="exact"/>
        <w:rPr>
          <w:rFonts w:ascii="標楷體" w:eastAsia="標楷體" w:hAnsi="標楷體"/>
          <w:sz w:val="28"/>
          <w:szCs w:val="28"/>
        </w:rPr>
      </w:pPr>
      <w:r w:rsidRPr="009A617C">
        <w:rPr>
          <w:rFonts w:ascii="標楷體" w:eastAsia="標楷體" w:hAnsi="標楷體"/>
          <w:sz w:val="28"/>
          <w:szCs w:val="28"/>
        </w:rPr>
        <w:t>管轄</w:t>
      </w:r>
    </w:p>
    <w:p w14:paraId="3AA4BDA0" w14:textId="52DE4580" w:rsidR="00D33232" w:rsidRPr="009A617C" w:rsidRDefault="008712FC"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雙方應依誠實信用原則確實履行本契約，如有涉訟，以臺灣</w:t>
      </w:r>
      <w:r w:rsidR="002F37AF" w:rsidRPr="009A617C">
        <w:rPr>
          <w:rFonts w:ascii="標楷體" w:eastAsia="標楷體" w:hAnsi="標楷體" w:hint="eastAsia"/>
          <w:sz w:val="28"/>
          <w:szCs w:val="28"/>
        </w:rPr>
        <w:t>苗栗</w:t>
      </w:r>
      <w:r w:rsidRPr="009A617C">
        <w:rPr>
          <w:rFonts w:ascii="標楷體" w:eastAsia="標楷體" w:hAnsi="標楷體"/>
          <w:sz w:val="28"/>
          <w:szCs w:val="28"/>
        </w:rPr>
        <w:t>地方法院為第一審管轄法院。</w:t>
      </w:r>
    </w:p>
    <w:p w14:paraId="5D0B7CAA" w14:textId="04B5574E" w:rsidR="00D33232" w:rsidRPr="009A617C" w:rsidRDefault="0004234D" w:rsidP="004138D5">
      <w:pPr>
        <w:pStyle w:val="Textbody"/>
        <w:numPr>
          <w:ilvl w:val="0"/>
          <w:numId w:val="128"/>
        </w:numPr>
        <w:tabs>
          <w:tab w:val="left" w:pos="1843"/>
        </w:tabs>
        <w:spacing w:before="182" w:after="182" w:line="600" w:lineRule="exact"/>
        <w:rPr>
          <w:rFonts w:ascii="標楷體" w:eastAsia="標楷體" w:hAnsi="標楷體"/>
          <w:sz w:val="28"/>
          <w:szCs w:val="28"/>
        </w:rPr>
      </w:pPr>
      <w:ins w:id="905" w:author="蔡芳媚" w:date="2025-09-04T16:12:00Z">
        <w:r w:rsidRPr="009A617C">
          <w:rPr>
            <w:rFonts w:ascii="標楷體" w:eastAsia="標楷體" w:hAnsi="標楷體" w:hint="eastAsia"/>
            <w:sz w:val="28"/>
            <w:szCs w:val="28"/>
          </w:rPr>
          <w:t>公證及強制</w:t>
        </w:r>
      </w:ins>
      <w:r w:rsidR="008712FC" w:rsidRPr="009A617C">
        <w:rPr>
          <w:rFonts w:ascii="標楷體" w:eastAsia="標楷體" w:hAnsi="標楷體"/>
          <w:sz w:val="28"/>
          <w:szCs w:val="28"/>
        </w:rPr>
        <w:t>執行</w:t>
      </w:r>
    </w:p>
    <w:p w14:paraId="1CBA61EC" w14:textId="77777777" w:rsidR="00D33232" w:rsidRPr="009A617C" w:rsidRDefault="008712FC"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本契約應經公證，公證費用由</w:t>
      </w:r>
      <w:r w:rsidR="004138D5" w:rsidRPr="009A617C">
        <w:rPr>
          <w:rFonts w:ascii="標楷體" w:eastAsia="標楷體" w:hAnsi="標楷體" w:hint="eastAsia"/>
          <w:sz w:val="28"/>
          <w:szCs w:val="28"/>
        </w:rPr>
        <w:t>乙</w:t>
      </w:r>
      <w:r w:rsidRPr="009A617C">
        <w:rPr>
          <w:rFonts w:ascii="標楷體" w:eastAsia="標楷體" w:hAnsi="標楷體"/>
          <w:sz w:val="28"/>
          <w:szCs w:val="28"/>
        </w:rPr>
        <w:t>方負擔。公證書應載明下列事項應逕受強制執行：</w:t>
      </w:r>
    </w:p>
    <w:p w14:paraId="354B5E3F" w14:textId="77777777" w:rsidR="00D33232" w:rsidRPr="009A617C" w:rsidRDefault="008712FC" w:rsidP="00DE3FE3">
      <w:pPr>
        <w:pStyle w:val="Textbody"/>
        <w:spacing w:line="600" w:lineRule="exact"/>
        <w:ind w:left="1418" w:firstLineChars="50" w:firstLine="140"/>
        <w:rPr>
          <w:rFonts w:ascii="標楷體" w:eastAsia="標楷體" w:hAnsi="標楷體"/>
          <w:sz w:val="28"/>
          <w:szCs w:val="28"/>
        </w:rPr>
      </w:pPr>
      <w:r w:rsidRPr="009A617C">
        <w:rPr>
          <w:rFonts w:ascii="標楷體" w:eastAsia="標楷體" w:hAnsi="標楷體"/>
          <w:sz w:val="28"/>
          <w:szCs w:val="28"/>
        </w:rPr>
        <w:t>一、乙方如於租期屆滿後</w:t>
      </w:r>
      <w:r w:rsidRPr="009A617C">
        <w:rPr>
          <w:rFonts w:ascii="標楷體" w:eastAsia="標楷體" w:hAnsi="標楷體" w:hint="eastAsia"/>
          <w:sz w:val="28"/>
          <w:szCs w:val="28"/>
        </w:rPr>
        <w:t>不</w:t>
      </w:r>
      <w:r w:rsidRPr="009A617C">
        <w:rPr>
          <w:rFonts w:ascii="標楷體" w:eastAsia="標楷體" w:hAnsi="標楷體"/>
          <w:sz w:val="28"/>
          <w:szCs w:val="28"/>
        </w:rPr>
        <w:t>返還本契約所定</w:t>
      </w:r>
      <w:r w:rsidR="004138D5" w:rsidRPr="009A617C">
        <w:rPr>
          <w:rFonts w:ascii="標楷體" w:eastAsia="標楷體" w:hAnsi="標楷體" w:hint="eastAsia"/>
          <w:sz w:val="28"/>
          <w:szCs w:val="28"/>
        </w:rPr>
        <w:t>標的</w:t>
      </w:r>
      <w:r w:rsidRPr="009A617C">
        <w:rPr>
          <w:rFonts w:ascii="標楷體" w:eastAsia="標楷體" w:hAnsi="標楷體"/>
          <w:sz w:val="28"/>
          <w:szCs w:val="28"/>
        </w:rPr>
        <w:t>。</w:t>
      </w:r>
    </w:p>
    <w:p w14:paraId="276B639D" w14:textId="76B2D70E" w:rsidR="00D33232" w:rsidRPr="009A617C" w:rsidRDefault="008712FC" w:rsidP="00DE3FE3">
      <w:pPr>
        <w:pStyle w:val="Textbody"/>
        <w:spacing w:line="600" w:lineRule="exact"/>
        <w:ind w:left="1418" w:firstLineChars="50" w:firstLine="140"/>
        <w:rPr>
          <w:rFonts w:ascii="標楷體" w:eastAsia="標楷體" w:hAnsi="標楷體"/>
          <w:sz w:val="28"/>
          <w:szCs w:val="28"/>
        </w:rPr>
      </w:pPr>
      <w:r w:rsidRPr="009A617C">
        <w:rPr>
          <w:rFonts w:ascii="標楷體" w:eastAsia="標楷體" w:hAnsi="標楷體"/>
          <w:sz w:val="28"/>
          <w:szCs w:val="28"/>
        </w:rPr>
        <w:lastRenderedPageBreak/>
        <w:t>二、乙方未依約給付租金、費用及違約時應支付之金額。</w:t>
      </w:r>
    </w:p>
    <w:p w14:paraId="5DD957DF" w14:textId="77777777" w:rsidR="00D33232" w:rsidRPr="009A617C" w:rsidRDefault="008712FC" w:rsidP="00D22161">
      <w:pPr>
        <w:pStyle w:val="Textbody"/>
        <w:numPr>
          <w:ilvl w:val="0"/>
          <w:numId w:val="128"/>
        </w:numPr>
        <w:tabs>
          <w:tab w:val="left" w:pos="1843"/>
        </w:tabs>
        <w:spacing w:before="182" w:after="182" w:line="600" w:lineRule="exact"/>
        <w:rPr>
          <w:rFonts w:ascii="標楷體" w:eastAsia="標楷體" w:hAnsi="標楷體"/>
          <w:sz w:val="28"/>
          <w:szCs w:val="28"/>
        </w:rPr>
      </w:pPr>
      <w:r w:rsidRPr="009A617C">
        <w:rPr>
          <w:rFonts w:ascii="標楷體" w:eastAsia="標楷體" w:hAnsi="標楷體"/>
          <w:sz w:val="28"/>
          <w:szCs w:val="28"/>
        </w:rPr>
        <w:t>其他法令之適用與準用</w:t>
      </w:r>
    </w:p>
    <w:p w14:paraId="760CFE0B" w14:textId="6F06E73A" w:rsidR="00D33232" w:rsidRPr="009A617C" w:rsidRDefault="008712FC"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本契約如有未盡事宜，依民法、土地法及</w:t>
      </w:r>
      <w:r w:rsidR="00D22161" w:rsidRPr="009A617C">
        <w:rPr>
          <w:rFonts w:ascii="標楷體" w:eastAsia="標楷體" w:hAnsi="標楷體" w:hint="eastAsia"/>
          <w:sz w:val="28"/>
          <w:szCs w:val="28"/>
        </w:rPr>
        <w:t>國有財產法</w:t>
      </w:r>
      <w:r w:rsidRPr="009A617C">
        <w:rPr>
          <w:rFonts w:ascii="標楷體" w:eastAsia="標楷體" w:hAnsi="標楷體"/>
          <w:sz w:val="28"/>
          <w:szCs w:val="28"/>
        </w:rPr>
        <w:t>等相關規定辦理</w:t>
      </w:r>
      <w:del w:id="906" w:author="蔡芳媚" w:date="2025-09-04T16:13:00Z">
        <w:r w:rsidRPr="009A617C" w:rsidDel="0004234D">
          <w:rPr>
            <w:rFonts w:ascii="標楷體" w:eastAsia="標楷體" w:hAnsi="標楷體" w:hint="eastAsia"/>
            <w:sz w:val="28"/>
            <w:szCs w:val="28"/>
          </w:rPr>
          <w:delText>。</w:delText>
        </w:r>
      </w:del>
      <w:ins w:id="907" w:author="蔡芳媚" w:date="2025-09-04T16:13:00Z">
        <w:r w:rsidR="0004234D" w:rsidRPr="009A617C">
          <w:rPr>
            <w:rFonts w:ascii="標楷體" w:eastAsia="標楷體" w:hAnsi="標楷體" w:hint="eastAsia"/>
            <w:sz w:val="28"/>
            <w:szCs w:val="28"/>
          </w:rPr>
          <w:t>，</w:t>
        </w:r>
      </w:ins>
      <w:r w:rsidRPr="009A617C">
        <w:rPr>
          <w:rFonts w:ascii="標楷體" w:eastAsia="標楷體" w:hAnsi="標楷體"/>
          <w:sz w:val="28"/>
          <w:szCs w:val="28"/>
        </w:rPr>
        <w:t>契約內容如</w:t>
      </w:r>
      <w:del w:id="908" w:author="蔡芳媚" w:date="2025-09-04T16:13:00Z">
        <w:r w:rsidRPr="009A617C" w:rsidDel="0004234D">
          <w:rPr>
            <w:rFonts w:ascii="標楷體" w:eastAsia="標楷體" w:hAnsi="標楷體" w:hint="eastAsia"/>
            <w:sz w:val="28"/>
            <w:szCs w:val="28"/>
          </w:rPr>
          <w:delText>生</w:delText>
        </w:r>
      </w:del>
      <w:ins w:id="909" w:author="蔡芳媚" w:date="2025-09-04T16:13:00Z">
        <w:r w:rsidR="0004234D" w:rsidRPr="009A617C">
          <w:rPr>
            <w:rFonts w:ascii="標楷體" w:eastAsia="標楷體" w:hAnsi="標楷體" w:hint="eastAsia"/>
            <w:sz w:val="28"/>
            <w:szCs w:val="28"/>
          </w:rPr>
          <w:t>有</w:t>
        </w:r>
      </w:ins>
      <w:r w:rsidRPr="009A617C">
        <w:rPr>
          <w:rFonts w:ascii="標楷體" w:eastAsia="標楷體" w:hAnsi="標楷體"/>
          <w:sz w:val="28"/>
          <w:szCs w:val="28"/>
        </w:rPr>
        <w:t>疑義，</w:t>
      </w:r>
      <w:r w:rsidR="004755BF" w:rsidRPr="009A617C">
        <w:rPr>
          <w:rFonts w:ascii="標楷體" w:eastAsia="標楷體" w:hAnsi="標楷體"/>
          <w:sz w:val="28"/>
          <w:szCs w:val="28"/>
        </w:rPr>
        <w:t>應依當事人真意及交易習慣，並依公平合理原則解釋。</w:t>
      </w:r>
    </w:p>
    <w:p w14:paraId="1D230C85" w14:textId="77777777" w:rsidR="00D33232" w:rsidRPr="009A617C" w:rsidRDefault="00B27F5A" w:rsidP="00D22161">
      <w:pPr>
        <w:pStyle w:val="Textbody"/>
        <w:numPr>
          <w:ilvl w:val="0"/>
          <w:numId w:val="128"/>
        </w:numPr>
        <w:tabs>
          <w:tab w:val="left" w:pos="-31680"/>
          <w:tab w:val="left" w:pos="1843"/>
        </w:tabs>
        <w:spacing w:before="182" w:after="182" w:line="600" w:lineRule="exact"/>
        <w:rPr>
          <w:rFonts w:ascii="標楷體" w:eastAsia="標楷體" w:hAnsi="標楷體"/>
          <w:sz w:val="28"/>
          <w:szCs w:val="28"/>
        </w:rPr>
      </w:pPr>
      <w:r w:rsidRPr="009A617C">
        <w:rPr>
          <w:rFonts w:ascii="標楷體" w:eastAsia="標楷體" w:hAnsi="標楷體" w:hint="eastAsia"/>
          <w:sz w:val="28"/>
          <w:szCs w:val="28"/>
        </w:rPr>
        <w:t>契約範圍及文件</w:t>
      </w:r>
    </w:p>
    <w:p w14:paraId="64A41924" w14:textId="77777777" w:rsidR="00B27F5A" w:rsidRPr="009A617C" w:rsidRDefault="00B27F5A" w:rsidP="00DE3FE3">
      <w:pPr>
        <w:pStyle w:val="Textbody"/>
        <w:spacing w:line="600" w:lineRule="exact"/>
        <w:ind w:left="1418"/>
        <w:rPr>
          <w:rFonts w:ascii="標楷體" w:eastAsia="標楷體" w:hAnsi="標楷體"/>
          <w:sz w:val="28"/>
          <w:szCs w:val="28"/>
        </w:rPr>
      </w:pPr>
      <w:r w:rsidRPr="009A617C">
        <w:rPr>
          <w:rFonts w:ascii="標楷體" w:eastAsia="標楷體" w:hAnsi="標楷體" w:hint="eastAsia"/>
          <w:sz w:val="28"/>
          <w:szCs w:val="28"/>
        </w:rPr>
        <w:t>下列各項文件均為本契約文件，其衝突或不一致之情形時，優先順序如下：</w:t>
      </w:r>
    </w:p>
    <w:p w14:paraId="06655738" w14:textId="77777777" w:rsidR="00B27F5A" w:rsidRPr="009A617C" w:rsidRDefault="00B27F5A" w:rsidP="00DE3FE3">
      <w:pPr>
        <w:pStyle w:val="Textbody"/>
        <w:spacing w:line="600" w:lineRule="exact"/>
        <w:ind w:left="1418" w:firstLineChars="50" w:firstLine="140"/>
        <w:rPr>
          <w:rFonts w:ascii="標楷體" w:eastAsia="標楷體" w:hAnsi="標楷體"/>
          <w:sz w:val="28"/>
          <w:szCs w:val="28"/>
        </w:rPr>
      </w:pPr>
      <w:r w:rsidRPr="009A617C">
        <w:rPr>
          <w:rFonts w:ascii="標楷體" w:eastAsia="標楷體" w:hAnsi="標楷體" w:hint="eastAsia"/>
          <w:sz w:val="28"/>
          <w:szCs w:val="28"/>
        </w:rPr>
        <w:t>一、本契約。</w:t>
      </w:r>
    </w:p>
    <w:p w14:paraId="78CFAA59" w14:textId="77777777" w:rsidR="00B27F5A" w:rsidRPr="009A617C" w:rsidRDefault="00B27F5A" w:rsidP="00DE3FE3">
      <w:pPr>
        <w:pStyle w:val="Textbody"/>
        <w:spacing w:line="600" w:lineRule="exact"/>
        <w:ind w:left="1418" w:firstLineChars="50" w:firstLine="140"/>
        <w:rPr>
          <w:rFonts w:ascii="標楷體" w:eastAsia="標楷體" w:hAnsi="標楷體"/>
          <w:sz w:val="28"/>
          <w:szCs w:val="28"/>
        </w:rPr>
      </w:pPr>
      <w:r w:rsidRPr="009A617C">
        <w:rPr>
          <w:rFonts w:ascii="標楷體" w:eastAsia="標楷體" w:hAnsi="標楷體" w:hint="eastAsia"/>
          <w:sz w:val="28"/>
          <w:szCs w:val="28"/>
        </w:rPr>
        <w:t>二、投標須知。</w:t>
      </w:r>
    </w:p>
    <w:p w14:paraId="51C72293" w14:textId="77777777" w:rsidR="00B27F5A" w:rsidRPr="009A617C" w:rsidRDefault="00B27F5A" w:rsidP="00DE3FE3">
      <w:pPr>
        <w:pStyle w:val="Textbody"/>
        <w:spacing w:line="600" w:lineRule="exact"/>
        <w:ind w:left="1418" w:firstLineChars="50" w:firstLine="140"/>
        <w:rPr>
          <w:rFonts w:ascii="標楷體" w:eastAsia="標楷體" w:hAnsi="標楷體"/>
          <w:sz w:val="28"/>
          <w:szCs w:val="28"/>
        </w:rPr>
      </w:pPr>
      <w:r w:rsidRPr="009A617C">
        <w:rPr>
          <w:rFonts w:ascii="標楷體" w:eastAsia="標楷體" w:hAnsi="標楷體" w:hint="eastAsia"/>
          <w:sz w:val="28"/>
          <w:szCs w:val="28"/>
        </w:rPr>
        <w:t>三、評選須知。</w:t>
      </w:r>
    </w:p>
    <w:p w14:paraId="5F86402F" w14:textId="77777777" w:rsidR="00B27F5A" w:rsidRPr="009A617C" w:rsidRDefault="00B27F5A" w:rsidP="00DE3FE3">
      <w:pPr>
        <w:pStyle w:val="Textbody"/>
        <w:spacing w:line="600" w:lineRule="exact"/>
        <w:ind w:left="1418" w:firstLineChars="50" w:firstLine="140"/>
        <w:rPr>
          <w:rFonts w:ascii="標楷體" w:eastAsia="標楷體" w:hAnsi="標楷體"/>
          <w:sz w:val="28"/>
          <w:szCs w:val="28"/>
        </w:rPr>
      </w:pPr>
      <w:r w:rsidRPr="009A617C">
        <w:rPr>
          <w:rFonts w:ascii="標楷體" w:eastAsia="標楷體" w:hAnsi="標楷體" w:hint="eastAsia"/>
          <w:sz w:val="28"/>
          <w:szCs w:val="28"/>
        </w:rPr>
        <w:t>四、營運企劃書。</w:t>
      </w:r>
    </w:p>
    <w:p w14:paraId="3C5942A9" w14:textId="77777777" w:rsidR="00D33232" w:rsidRPr="009A617C" w:rsidRDefault="008712FC" w:rsidP="00B27F5A">
      <w:pPr>
        <w:pStyle w:val="Textbody"/>
        <w:numPr>
          <w:ilvl w:val="0"/>
          <w:numId w:val="128"/>
        </w:numPr>
        <w:tabs>
          <w:tab w:val="left" w:pos="1843"/>
        </w:tabs>
        <w:spacing w:before="182" w:after="182" w:line="600" w:lineRule="exact"/>
        <w:rPr>
          <w:rFonts w:ascii="標楷體" w:eastAsia="標楷體" w:hAnsi="標楷體"/>
          <w:sz w:val="28"/>
          <w:szCs w:val="28"/>
        </w:rPr>
      </w:pPr>
      <w:r w:rsidRPr="009A617C">
        <w:rPr>
          <w:rFonts w:ascii="標楷體" w:eastAsia="標楷體" w:hAnsi="標楷體"/>
          <w:sz w:val="28"/>
          <w:szCs w:val="28"/>
        </w:rPr>
        <w:t>契約修訂</w:t>
      </w:r>
    </w:p>
    <w:p w14:paraId="554F4D8C" w14:textId="462CC5B2" w:rsidR="006E4F1B" w:rsidRPr="009A617C" w:rsidRDefault="00557580"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本契約得經雙方同意後，以書面修正或補充之</w:t>
      </w:r>
      <w:r w:rsidR="006E4F1B" w:rsidRPr="009A617C">
        <w:rPr>
          <w:rFonts w:ascii="標楷體" w:eastAsia="標楷體" w:hAnsi="標楷體" w:hint="eastAsia"/>
          <w:sz w:val="28"/>
          <w:szCs w:val="28"/>
        </w:rPr>
        <w:t>。</w:t>
      </w:r>
    </w:p>
    <w:p w14:paraId="2AF824AC" w14:textId="77777777" w:rsidR="00D33232" w:rsidRPr="009A617C" w:rsidRDefault="008712FC" w:rsidP="00B27F5A">
      <w:pPr>
        <w:pStyle w:val="Textbody"/>
        <w:numPr>
          <w:ilvl w:val="0"/>
          <w:numId w:val="128"/>
        </w:numPr>
        <w:tabs>
          <w:tab w:val="left" w:pos="1843"/>
        </w:tabs>
        <w:spacing w:before="182" w:after="182" w:line="600" w:lineRule="exact"/>
        <w:rPr>
          <w:rFonts w:ascii="標楷體" w:eastAsia="標楷體" w:hAnsi="標楷體"/>
          <w:sz w:val="28"/>
          <w:szCs w:val="28"/>
        </w:rPr>
      </w:pPr>
      <w:r w:rsidRPr="009A617C">
        <w:rPr>
          <w:rFonts w:ascii="標楷體" w:eastAsia="標楷體" w:hAnsi="標楷體"/>
          <w:sz w:val="28"/>
          <w:szCs w:val="28"/>
        </w:rPr>
        <w:t>契約份數</w:t>
      </w:r>
    </w:p>
    <w:p w14:paraId="0CA3953B" w14:textId="6053E6C0" w:rsidR="00D33232" w:rsidRPr="009A617C" w:rsidRDefault="008712FC" w:rsidP="00DE3FE3">
      <w:pPr>
        <w:pStyle w:val="Textbody"/>
        <w:spacing w:line="600" w:lineRule="exact"/>
        <w:ind w:left="1418"/>
        <w:rPr>
          <w:rFonts w:ascii="標楷體" w:eastAsia="標楷體" w:hAnsi="標楷體"/>
          <w:sz w:val="28"/>
          <w:szCs w:val="28"/>
        </w:rPr>
      </w:pPr>
      <w:r w:rsidRPr="009A617C">
        <w:rPr>
          <w:rFonts w:ascii="標楷體" w:eastAsia="標楷體" w:hAnsi="標楷體"/>
          <w:sz w:val="28"/>
          <w:szCs w:val="28"/>
        </w:rPr>
        <w:t>本契約一式</w:t>
      </w:r>
      <w:r w:rsidR="00AE77C9" w:rsidRPr="009A617C">
        <w:rPr>
          <w:rFonts w:ascii="標楷體" w:eastAsia="標楷體" w:hAnsi="標楷體"/>
          <w:sz w:val="28"/>
          <w:szCs w:val="28"/>
        </w:rPr>
        <w:t>9</w:t>
      </w:r>
      <w:r w:rsidRPr="009A617C">
        <w:rPr>
          <w:rFonts w:ascii="標楷體" w:eastAsia="標楷體" w:hAnsi="標楷體"/>
          <w:sz w:val="28"/>
          <w:szCs w:val="28"/>
        </w:rPr>
        <w:t>份</w:t>
      </w:r>
      <w:r w:rsidR="007F6D8F" w:rsidRPr="009A617C">
        <w:rPr>
          <w:rFonts w:ascii="標楷體" w:eastAsia="標楷體" w:hAnsi="標楷體"/>
          <w:sz w:val="28"/>
          <w:szCs w:val="28"/>
        </w:rPr>
        <w:t>(</w:t>
      </w:r>
      <w:r w:rsidRPr="009A617C">
        <w:rPr>
          <w:rFonts w:ascii="標楷體" w:eastAsia="標楷體" w:hAnsi="標楷體"/>
          <w:sz w:val="28"/>
          <w:szCs w:val="28"/>
        </w:rPr>
        <w:t>正本</w:t>
      </w:r>
      <w:r w:rsidR="00D14B6C" w:rsidRPr="009A617C">
        <w:rPr>
          <w:rFonts w:ascii="標楷體" w:eastAsia="標楷體" w:hAnsi="標楷體"/>
          <w:sz w:val="28"/>
          <w:szCs w:val="28"/>
        </w:rPr>
        <w:t>3</w:t>
      </w:r>
      <w:r w:rsidRPr="009A617C">
        <w:rPr>
          <w:rFonts w:ascii="標楷體" w:eastAsia="標楷體" w:hAnsi="標楷體"/>
          <w:sz w:val="28"/>
          <w:szCs w:val="28"/>
        </w:rPr>
        <w:t>份、副本</w:t>
      </w:r>
      <w:r w:rsidR="00AE77C9" w:rsidRPr="009A617C">
        <w:rPr>
          <w:rFonts w:ascii="標楷體" w:eastAsia="標楷體" w:hAnsi="標楷體"/>
          <w:sz w:val="28"/>
          <w:szCs w:val="28"/>
        </w:rPr>
        <w:t>6</w:t>
      </w:r>
      <w:r w:rsidRPr="009A617C">
        <w:rPr>
          <w:rFonts w:ascii="標楷體" w:eastAsia="標楷體" w:hAnsi="標楷體"/>
          <w:sz w:val="28"/>
          <w:szCs w:val="28"/>
        </w:rPr>
        <w:t>份</w:t>
      </w:r>
      <w:r w:rsidR="007F6D8F" w:rsidRPr="009A617C">
        <w:rPr>
          <w:rFonts w:ascii="標楷體" w:eastAsia="標楷體" w:hAnsi="標楷體"/>
          <w:sz w:val="28"/>
          <w:szCs w:val="28"/>
        </w:rPr>
        <w:t>)</w:t>
      </w:r>
      <w:r w:rsidRPr="009A617C">
        <w:rPr>
          <w:rFonts w:ascii="標楷體" w:eastAsia="標楷體" w:hAnsi="標楷體"/>
          <w:sz w:val="28"/>
          <w:szCs w:val="28"/>
        </w:rPr>
        <w:t>，經雙方當事人簽章後生效，正本由雙方及公證單位各執</w:t>
      </w:r>
      <w:r w:rsidR="00AE77C9" w:rsidRPr="009A617C">
        <w:rPr>
          <w:rFonts w:ascii="標楷體" w:eastAsia="標楷體" w:hAnsi="標楷體"/>
          <w:sz w:val="28"/>
          <w:szCs w:val="28"/>
        </w:rPr>
        <w:t>1</w:t>
      </w:r>
      <w:r w:rsidRPr="009A617C">
        <w:rPr>
          <w:rFonts w:ascii="標楷體" w:eastAsia="標楷體" w:hAnsi="標楷體"/>
          <w:sz w:val="28"/>
          <w:szCs w:val="28"/>
        </w:rPr>
        <w:t>份，</w:t>
      </w:r>
      <w:r w:rsidR="00AE77C9" w:rsidRPr="009A617C">
        <w:rPr>
          <w:rFonts w:ascii="標楷體" w:eastAsia="標楷體" w:hAnsi="標楷體"/>
          <w:sz w:val="28"/>
          <w:szCs w:val="28"/>
        </w:rPr>
        <w:t>副本</w:t>
      </w:r>
      <w:r w:rsidR="00AE77C9" w:rsidRPr="009A617C">
        <w:rPr>
          <w:rFonts w:ascii="標楷體" w:eastAsia="標楷體" w:hAnsi="標楷體" w:hint="eastAsia"/>
          <w:sz w:val="28"/>
          <w:szCs w:val="28"/>
        </w:rPr>
        <w:t>乙方</w:t>
      </w:r>
      <w:r w:rsidR="00AE77C9" w:rsidRPr="009A617C">
        <w:rPr>
          <w:rFonts w:ascii="標楷體" w:eastAsia="標楷體" w:hAnsi="標楷體"/>
          <w:sz w:val="28"/>
          <w:szCs w:val="28"/>
        </w:rPr>
        <w:t>1</w:t>
      </w:r>
      <w:r w:rsidR="00AE77C9" w:rsidRPr="009A617C">
        <w:rPr>
          <w:rFonts w:ascii="標楷體" w:eastAsia="標楷體" w:hAnsi="標楷體" w:hint="eastAsia"/>
          <w:sz w:val="28"/>
          <w:szCs w:val="28"/>
        </w:rPr>
        <w:t>份，其餘</w:t>
      </w:r>
      <w:r w:rsidR="00AE77C9" w:rsidRPr="009A617C">
        <w:rPr>
          <w:rFonts w:ascii="標楷體" w:eastAsia="標楷體" w:hAnsi="標楷體"/>
          <w:sz w:val="28"/>
          <w:szCs w:val="28"/>
        </w:rPr>
        <w:t>由甲方保管。</w:t>
      </w:r>
    </w:p>
    <w:p w14:paraId="7AA0BB7E" w14:textId="77777777" w:rsidR="00D33232" w:rsidRPr="009A617C" w:rsidRDefault="00B27F5A" w:rsidP="00B27F5A">
      <w:pPr>
        <w:suppressAutoHyphens w:val="0"/>
        <w:rPr>
          <w:rFonts w:ascii="標楷體" w:eastAsia="標楷體" w:hAnsi="標楷體" w:cs="新細明體"/>
          <w:kern w:val="0"/>
          <w:sz w:val="28"/>
          <w:szCs w:val="28"/>
        </w:rPr>
      </w:pPr>
      <w:r w:rsidRPr="009A617C">
        <w:rPr>
          <w:rFonts w:ascii="標楷體" w:eastAsia="標楷體" w:hAnsi="標楷體"/>
          <w:sz w:val="28"/>
          <w:szCs w:val="28"/>
        </w:rPr>
        <w:br w:type="page"/>
      </w:r>
    </w:p>
    <w:p w14:paraId="0345C06C" w14:textId="77777777" w:rsidR="00D33232" w:rsidRPr="009A617C" w:rsidRDefault="008712FC" w:rsidP="00B27F5A">
      <w:pPr>
        <w:pStyle w:val="Textbody"/>
        <w:spacing w:line="600" w:lineRule="exact"/>
        <w:rPr>
          <w:rFonts w:ascii="標楷體" w:eastAsia="標楷體" w:hAnsi="標楷體"/>
          <w:b/>
          <w:sz w:val="28"/>
          <w:szCs w:val="28"/>
        </w:rPr>
      </w:pPr>
      <w:r w:rsidRPr="009A617C">
        <w:rPr>
          <w:rFonts w:ascii="標楷體" w:eastAsia="標楷體" w:hAnsi="標楷體"/>
          <w:b/>
          <w:sz w:val="28"/>
          <w:szCs w:val="28"/>
        </w:rPr>
        <w:lastRenderedPageBreak/>
        <w:t>立契約書人</w:t>
      </w:r>
    </w:p>
    <w:p w14:paraId="25F3953A" w14:textId="77777777" w:rsidR="00B27F5A" w:rsidRPr="009A617C" w:rsidRDefault="00B27F5A" w:rsidP="00B27F5A">
      <w:pPr>
        <w:pStyle w:val="Textbody"/>
        <w:spacing w:line="600" w:lineRule="exact"/>
        <w:rPr>
          <w:rFonts w:ascii="標楷體" w:eastAsia="標楷體" w:hAnsi="標楷體"/>
          <w:sz w:val="28"/>
          <w:szCs w:val="28"/>
        </w:rPr>
      </w:pPr>
    </w:p>
    <w:p w14:paraId="0CB08913" w14:textId="77777777" w:rsidR="00D33232" w:rsidRPr="009A617C" w:rsidRDefault="008712FC" w:rsidP="00B27F5A">
      <w:pPr>
        <w:pStyle w:val="Textbody"/>
        <w:spacing w:line="600" w:lineRule="exact"/>
        <w:rPr>
          <w:rFonts w:ascii="標楷體" w:eastAsia="標楷體" w:hAnsi="標楷體"/>
          <w:sz w:val="28"/>
          <w:szCs w:val="28"/>
        </w:rPr>
      </w:pPr>
      <w:r w:rsidRPr="009A617C">
        <w:rPr>
          <w:rFonts w:ascii="標楷體" w:eastAsia="標楷體" w:hAnsi="標楷體"/>
          <w:sz w:val="28"/>
          <w:szCs w:val="28"/>
        </w:rPr>
        <w:t>甲</w:t>
      </w:r>
      <w:r w:rsidR="00816AAD" w:rsidRPr="009A617C">
        <w:rPr>
          <w:rFonts w:ascii="標楷體" w:eastAsia="標楷體" w:hAnsi="標楷體"/>
          <w:sz w:val="28"/>
          <w:szCs w:val="28"/>
        </w:rPr>
        <w:t xml:space="preserve">  </w:t>
      </w:r>
      <w:r w:rsidRPr="009A617C">
        <w:rPr>
          <w:rFonts w:ascii="標楷體" w:eastAsia="標楷體" w:hAnsi="標楷體"/>
          <w:sz w:val="28"/>
          <w:szCs w:val="28"/>
        </w:rPr>
        <w:t>方（出租人）：</w:t>
      </w:r>
      <w:r w:rsidR="00745414" w:rsidRPr="009A617C">
        <w:rPr>
          <w:rFonts w:ascii="標楷體" w:eastAsia="標楷體" w:hAnsi="標楷體" w:hint="eastAsia"/>
          <w:sz w:val="28"/>
          <w:szCs w:val="28"/>
        </w:rPr>
        <w:t>經濟部標準檢驗局</w:t>
      </w:r>
    </w:p>
    <w:p w14:paraId="6B874E74" w14:textId="77777777" w:rsidR="00D33232" w:rsidRPr="009A617C" w:rsidRDefault="00E85A23" w:rsidP="00B27F5A">
      <w:pPr>
        <w:pStyle w:val="Textbody"/>
        <w:spacing w:line="600" w:lineRule="exact"/>
        <w:rPr>
          <w:rFonts w:ascii="標楷體" w:eastAsia="標楷體" w:hAnsi="標楷體"/>
          <w:sz w:val="28"/>
          <w:szCs w:val="28"/>
        </w:rPr>
      </w:pPr>
      <w:r w:rsidRPr="009A617C">
        <w:rPr>
          <w:rFonts w:ascii="標楷體" w:eastAsia="標楷體" w:hAnsi="標楷體" w:hint="eastAsia"/>
          <w:sz w:val="28"/>
          <w:szCs w:val="28"/>
        </w:rPr>
        <w:t>法定</w:t>
      </w:r>
      <w:r w:rsidR="008712FC" w:rsidRPr="009A617C">
        <w:rPr>
          <w:rFonts w:ascii="標楷體" w:eastAsia="標楷體" w:hAnsi="標楷體"/>
          <w:sz w:val="28"/>
          <w:szCs w:val="28"/>
        </w:rPr>
        <w:t>代表人：</w:t>
      </w:r>
      <w:r w:rsidR="00745414" w:rsidRPr="009A617C">
        <w:rPr>
          <w:rFonts w:ascii="標楷體" w:eastAsia="標楷體" w:hAnsi="標楷體" w:hint="eastAsia"/>
          <w:sz w:val="28"/>
          <w:szCs w:val="28"/>
        </w:rPr>
        <w:t>局長</w:t>
      </w:r>
      <w:r w:rsidR="00745414" w:rsidRPr="009A617C">
        <w:rPr>
          <w:rFonts w:ascii="標楷體" w:eastAsia="標楷體" w:hAnsi="標楷體"/>
          <w:sz w:val="28"/>
          <w:szCs w:val="28"/>
        </w:rPr>
        <w:t xml:space="preserve"> </w:t>
      </w:r>
      <w:r w:rsidR="00745414" w:rsidRPr="009A617C">
        <w:rPr>
          <w:rFonts w:ascii="標楷體" w:eastAsia="標楷體" w:hAnsi="標楷體" w:hint="eastAsia"/>
          <w:sz w:val="28"/>
          <w:szCs w:val="28"/>
        </w:rPr>
        <w:t>陳怡鈴</w:t>
      </w:r>
    </w:p>
    <w:p w14:paraId="40D9ACF4" w14:textId="77777777" w:rsidR="00D33232" w:rsidRPr="009A617C" w:rsidRDefault="008712FC" w:rsidP="00B27F5A">
      <w:pPr>
        <w:pStyle w:val="Textbody"/>
        <w:spacing w:line="600" w:lineRule="exact"/>
        <w:rPr>
          <w:rFonts w:ascii="標楷體" w:eastAsia="標楷體" w:hAnsi="標楷體"/>
          <w:sz w:val="28"/>
          <w:szCs w:val="28"/>
        </w:rPr>
      </w:pPr>
      <w:r w:rsidRPr="009A617C">
        <w:rPr>
          <w:rFonts w:ascii="標楷體" w:eastAsia="標楷體" w:hAnsi="標楷體"/>
          <w:sz w:val="28"/>
          <w:szCs w:val="28"/>
        </w:rPr>
        <w:t>地　址：</w:t>
      </w:r>
      <w:r w:rsidR="00745414" w:rsidRPr="009A617C">
        <w:rPr>
          <w:rFonts w:ascii="標楷體" w:eastAsia="標楷體" w:hAnsi="標楷體"/>
          <w:sz w:val="28"/>
          <w:szCs w:val="28"/>
        </w:rPr>
        <w:t>100臺北市中正區濟南路一段4號</w:t>
      </w:r>
    </w:p>
    <w:p w14:paraId="79CCED5F" w14:textId="77777777" w:rsidR="00D33232" w:rsidRPr="009A617C" w:rsidRDefault="00B27F5A" w:rsidP="00B27F5A">
      <w:pPr>
        <w:pStyle w:val="Textbody"/>
        <w:spacing w:line="600" w:lineRule="exact"/>
        <w:rPr>
          <w:rFonts w:ascii="標楷體" w:eastAsia="標楷體" w:hAnsi="標楷體"/>
          <w:sz w:val="28"/>
          <w:szCs w:val="28"/>
        </w:rPr>
      </w:pPr>
      <w:r w:rsidRPr="009A617C">
        <w:rPr>
          <w:rFonts w:ascii="標楷體" w:eastAsia="標楷體" w:hAnsi="標楷體"/>
          <w:sz w:val="28"/>
          <w:szCs w:val="28"/>
        </w:rPr>
        <w:t>電　話：</w:t>
      </w:r>
      <w:r w:rsidR="00745414" w:rsidRPr="009A617C">
        <w:rPr>
          <w:rFonts w:ascii="標楷體" w:eastAsia="標楷體" w:hAnsi="標楷體"/>
          <w:sz w:val="28"/>
          <w:szCs w:val="28"/>
        </w:rPr>
        <w:t>02-23431700</w:t>
      </w:r>
    </w:p>
    <w:p w14:paraId="45BB4275" w14:textId="77777777" w:rsidR="00745414" w:rsidRPr="009A617C" w:rsidRDefault="00745414" w:rsidP="00B27F5A">
      <w:pPr>
        <w:pStyle w:val="Textbody"/>
        <w:spacing w:line="600" w:lineRule="exact"/>
        <w:rPr>
          <w:rFonts w:ascii="標楷體" w:eastAsia="標楷體" w:hAnsi="標楷體"/>
          <w:sz w:val="28"/>
          <w:szCs w:val="28"/>
        </w:rPr>
      </w:pPr>
      <w:r w:rsidRPr="009A617C">
        <w:rPr>
          <w:rFonts w:ascii="標楷體" w:eastAsia="標楷體" w:hAnsi="標楷體" w:hint="eastAsia"/>
          <w:sz w:val="28"/>
          <w:szCs w:val="28"/>
        </w:rPr>
        <w:t>統一編號：</w:t>
      </w:r>
      <w:r w:rsidRPr="009A617C">
        <w:rPr>
          <w:rFonts w:ascii="標楷體" w:eastAsia="標楷體" w:hAnsi="標楷體"/>
          <w:sz w:val="28"/>
          <w:szCs w:val="28"/>
        </w:rPr>
        <w:t>03748403</w:t>
      </w:r>
    </w:p>
    <w:p w14:paraId="3BF1608A" w14:textId="77777777" w:rsidR="00B27F5A" w:rsidRPr="009A617C" w:rsidRDefault="00B27F5A" w:rsidP="00B27F5A">
      <w:pPr>
        <w:pStyle w:val="Textbody"/>
        <w:spacing w:line="600" w:lineRule="exact"/>
        <w:rPr>
          <w:rFonts w:ascii="標楷體" w:eastAsia="標楷體" w:hAnsi="標楷體"/>
          <w:sz w:val="28"/>
          <w:szCs w:val="28"/>
        </w:rPr>
      </w:pPr>
    </w:p>
    <w:p w14:paraId="54922FD8" w14:textId="75C12CFC" w:rsidR="00D33232" w:rsidRPr="009A617C" w:rsidRDefault="008712FC" w:rsidP="00B27F5A">
      <w:pPr>
        <w:pStyle w:val="Textbody"/>
        <w:spacing w:line="600" w:lineRule="exact"/>
        <w:rPr>
          <w:rFonts w:ascii="標楷體" w:eastAsia="標楷體" w:hAnsi="標楷體"/>
          <w:sz w:val="28"/>
          <w:szCs w:val="28"/>
        </w:rPr>
      </w:pPr>
      <w:r w:rsidRPr="009A617C">
        <w:rPr>
          <w:rFonts w:ascii="標楷體" w:eastAsia="標楷體" w:hAnsi="標楷體"/>
          <w:sz w:val="28"/>
          <w:szCs w:val="28"/>
        </w:rPr>
        <w:t>乙　方（承租人）：</w:t>
      </w:r>
    </w:p>
    <w:p w14:paraId="074254AD" w14:textId="77777777" w:rsidR="00D33232" w:rsidRPr="009A617C" w:rsidRDefault="005640D9" w:rsidP="00B27F5A">
      <w:pPr>
        <w:pStyle w:val="Textbody"/>
        <w:spacing w:line="600" w:lineRule="exact"/>
        <w:rPr>
          <w:rFonts w:ascii="標楷體" w:eastAsia="標楷體" w:hAnsi="標楷體"/>
          <w:sz w:val="28"/>
          <w:szCs w:val="28"/>
        </w:rPr>
      </w:pPr>
      <w:r w:rsidRPr="009A617C">
        <w:rPr>
          <w:rFonts w:ascii="標楷體" w:eastAsia="標楷體" w:hAnsi="標楷體" w:hint="eastAsia"/>
          <w:sz w:val="28"/>
          <w:szCs w:val="28"/>
        </w:rPr>
        <w:t>法定</w:t>
      </w:r>
      <w:r w:rsidR="008712FC" w:rsidRPr="009A617C">
        <w:rPr>
          <w:rFonts w:ascii="標楷體" w:eastAsia="標楷體" w:hAnsi="標楷體"/>
          <w:sz w:val="28"/>
          <w:szCs w:val="28"/>
        </w:rPr>
        <w:t>代表人：</w:t>
      </w:r>
    </w:p>
    <w:p w14:paraId="0DCDB53D" w14:textId="77777777" w:rsidR="00D33232" w:rsidRPr="009A617C" w:rsidRDefault="008712FC" w:rsidP="00B27F5A">
      <w:pPr>
        <w:pStyle w:val="Textbody"/>
        <w:spacing w:line="600" w:lineRule="exact"/>
        <w:rPr>
          <w:rFonts w:ascii="標楷體" w:eastAsia="標楷體" w:hAnsi="標楷體"/>
          <w:sz w:val="28"/>
          <w:szCs w:val="28"/>
        </w:rPr>
      </w:pPr>
      <w:r w:rsidRPr="009A617C">
        <w:rPr>
          <w:rFonts w:ascii="標楷體" w:eastAsia="標楷體" w:hAnsi="標楷體"/>
          <w:sz w:val="28"/>
          <w:szCs w:val="28"/>
        </w:rPr>
        <w:t>地　址：</w:t>
      </w:r>
    </w:p>
    <w:p w14:paraId="27AE957E" w14:textId="77777777" w:rsidR="00D33232" w:rsidRPr="009A617C" w:rsidRDefault="008712FC" w:rsidP="00B27F5A">
      <w:pPr>
        <w:pStyle w:val="Textbody"/>
        <w:spacing w:line="600" w:lineRule="exact"/>
        <w:rPr>
          <w:rFonts w:ascii="標楷體" w:eastAsia="標楷體" w:hAnsi="標楷體"/>
          <w:sz w:val="28"/>
          <w:szCs w:val="28"/>
        </w:rPr>
      </w:pPr>
      <w:r w:rsidRPr="009A617C">
        <w:rPr>
          <w:rFonts w:ascii="標楷體" w:eastAsia="標楷體" w:hAnsi="標楷體"/>
          <w:sz w:val="28"/>
          <w:szCs w:val="28"/>
        </w:rPr>
        <w:t>電　話：</w:t>
      </w:r>
    </w:p>
    <w:p w14:paraId="6FA9BC51" w14:textId="77777777" w:rsidR="00E85A23" w:rsidRPr="009A617C" w:rsidRDefault="00E85A23" w:rsidP="00B27F5A">
      <w:pPr>
        <w:pStyle w:val="Textbody"/>
        <w:spacing w:line="600" w:lineRule="exact"/>
        <w:rPr>
          <w:rFonts w:ascii="標楷體" w:eastAsia="標楷體" w:hAnsi="標楷體"/>
          <w:sz w:val="28"/>
          <w:szCs w:val="28"/>
        </w:rPr>
      </w:pPr>
      <w:r w:rsidRPr="009A617C">
        <w:rPr>
          <w:rFonts w:ascii="標楷體" w:eastAsia="標楷體" w:hAnsi="標楷體"/>
          <w:sz w:val="28"/>
          <w:szCs w:val="28"/>
        </w:rPr>
        <w:t>統一編號：</w:t>
      </w:r>
    </w:p>
    <w:p w14:paraId="5DAA5C72" w14:textId="77777777" w:rsidR="00D33232" w:rsidRPr="009A617C" w:rsidRDefault="00D33232" w:rsidP="00E5576D">
      <w:pPr>
        <w:pStyle w:val="Textbody"/>
        <w:spacing w:line="600" w:lineRule="exact"/>
        <w:ind w:left="1320"/>
        <w:rPr>
          <w:rFonts w:ascii="標楷體" w:eastAsia="標楷體" w:hAnsi="標楷體"/>
          <w:sz w:val="28"/>
          <w:szCs w:val="28"/>
        </w:rPr>
      </w:pPr>
    </w:p>
    <w:p w14:paraId="6BA96657" w14:textId="77777777" w:rsidR="00D33232" w:rsidRPr="009A617C" w:rsidRDefault="00D33232" w:rsidP="00E5576D">
      <w:pPr>
        <w:pStyle w:val="Textbody"/>
        <w:spacing w:line="600" w:lineRule="exact"/>
        <w:ind w:left="1320"/>
        <w:rPr>
          <w:rFonts w:ascii="標楷體" w:eastAsia="標楷體" w:hAnsi="標楷體"/>
          <w:sz w:val="28"/>
          <w:szCs w:val="28"/>
        </w:rPr>
      </w:pPr>
    </w:p>
    <w:p w14:paraId="5CC80B25" w14:textId="77777777" w:rsidR="00D33232" w:rsidRPr="009A617C" w:rsidRDefault="00D33232" w:rsidP="00E5576D">
      <w:pPr>
        <w:pStyle w:val="Textbody"/>
        <w:spacing w:line="600" w:lineRule="exact"/>
        <w:ind w:left="1320"/>
        <w:rPr>
          <w:rFonts w:ascii="標楷體" w:eastAsia="標楷體" w:hAnsi="標楷體"/>
          <w:sz w:val="28"/>
          <w:szCs w:val="28"/>
        </w:rPr>
      </w:pPr>
    </w:p>
    <w:p w14:paraId="016067E2" w14:textId="77777777" w:rsidR="00D33232" w:rsidRPr="009A617C" w:rsidRDefault="00D33232" w:rsidP="00E5576D">
      <w:pPr>
        <w:pStyle w:val="Textbody"/>
        <w:spacing w:line="600" w:lineRule="exact"/>
        <w:ind w:left="1320"/>
        <w:rPr>
          <w:rFonts w:ascii="標楷體" w:eastAsia="標楷體" w:hAnsi="標楷體"/>
          <w:sz w:val="28"/>
          <w:szCs w:val="28"/>
        </w:rPr>
      </w:pPr>
    </w:p>
    <w:p w14:paraId="6A7DE99E" w14:textId="77777777" w:rsidR="00D33232" w:rsidRPr="009A617C" w:rsidRDefault="00D33232" w:rsidP="00E5576D">
      <w:pPr>
        <w:pStyle w:val="Textbody"/>
        <w:spacing w:line="600" w:lineRule="exact"/>
        <w:ind w:left="1320"/>
        <w:rPr>
          <w:rFonts w:ascii="標楷體" w:eastAsia="標楷體" w:hAnsi="標楷體"/>
          <w:sz w:val="28"/>
          <w:szCs w:val="28"/>
        </w:rPr>
      </w:pPr>
    </w:p>
    <w:p w14:paraId="7B784C28" w14:textId="77777777" w:rsidR="00D33232" w:rsidRPr="009A617C" w:rsidRDefault="00D33232" w:rsidP="00E5576D">
      <w:pPr>
        <w:pStyle w:val="Textbody"/>
        <w:spacing w:line="600" w:lineRule="exact"/>
        <w:ind w:left="1320"/>
        <w:rPr>
          <w:rFonts w:ascii="標楷體" w:eastAsia="標楷體" w:hAnsi="標楷體"/>
          <w:sz w:val="28"/>
          <w:szCs w:val="28"/>
        </w:rPr>
      </w:pPr>
    </w:p>
    <w:p w14:paraId="510E8634" w14:textId="77777777" w:rsidR="00D33232" w:rsidRPr="009A617C" w:rsidRDefault="00D33232" w:rsidP="00E5576D">
      <w:pPr>
        <w:pStyle w:val="Textbody"/>
        <w:spacing w:line="600" w:lineRule="exact"/>
        <w:ind w:left="1320"/>
        <w:rPr>
          <w:rFonts w:ascii="標楷體" w:eastAsia="標楷體" w:hAnsi="標楷體"/>
          <w:sz w:val="28"/>
          <w:szCs w:val="28"/>
        </w:rPr>
      </w:pPr>
    </w:p>
    <w:p w14:paraId="353F537B" w14:textId="77777777" w:rsidR="00D33232" w:rsidRPr="009A617C" w:rsidRDefault="008712FC" w:rsidP="00B27F5A">
      <w:pPr>
        <w:pStyle w:val="Textbody"/>
        <w:spacing w:line="600" w:lineRule="exact"/>
        <w:ind w:left="220" w:hanging="220"/>
        <w:jc w:val="center"/>
        <w:rPr>
          <w:rFonts w:ascii="標楷體" w:eastAsia="標楷體" w:hAnsi="標楷體"/>
          <w:b/>
          <w:sz w:val="28"/>
          <w:szCs w:val="28"/>
        </w:rPr>
      </w:pPr>
      <w:r w:rsidRPr="009A617C">
        <w:rPr>
          <w:rFonts w:ascii="標楷體" w:eastAsia="標楷體" w:hAnsi="標楷體"/>
          <w:b/>
          <w:spacing w:val="491"/>
          <w:sz w:val="28"/>
          <w:szCs w:val="28"/>
        </w:rPr>
        <w:t>中華民國</w:t>
      </w:r>
      <w:r w:rsidR="00B27F5A" w:rsidRPr="009A617C">
        <w:rPr>
          <w:rFonts w:ascii="標楷體" w:eastAsia="標楷體" w:hAnsi="標楷體"/>
          <w:b/>
          <w:spacing w:val="491"/>
          <w:sz w:val="28"/>
          <w:szCs w:val="28"/>
        </w:rPr>
        <w:t xml:space="preserve"> </w:t>
      </w:r>
      <w:r w:rsidRPr="009A617C">
        <w:rPr>
          <w:rFonts w:ascii="標楷體" w:eastAsia="標楷體" w:hAnsi="標楷體"/>
          <w:b/>
          <w:spacing w:val="491"/>
          <w:sz w:val="28"/>
          <w:szCs w:val="28"/>
        </w:rPr>
        <w:t xml:space="preserve"> 年 月 </w:t>
      </w:r>
      <w:r w:rsidRPr="009A617C">
        <w:rPr>
          <w:rFonts w:ascii="標楷體" w:eastAsia="標楷體" w:hAnsi="標楷體"/>
          <w:b/>
          <w:spacing w:val="5"/>
          <w:sz w:val="28"/>
          <w:szCs w:val="28"/>
        </w:rPr>
        <w:t>日</w:t>
      </w:r>
    </w:p>
    <w:p w14:paraId="59726050" w14:textId="77777777" w:rsidR="008712FC" w:rsidRPr="009A617C" w:rsidRDefault="008712FC" w:rsidP="00E5576D">
      <w:pPr>
        <w:pStyle w:val="Textbody"/>
        <w:spacing w:line="600" w:lineRule="exact"/>
        <w:ind w:left="220" w:hanging="220"/>
        <w:jc w:val="left"/>
        <w:rPr>
          <w:rFonts w:ascii="標楷體" w:eastAsia="標楷體" w:hAnsi="標楷體"/>
          <w:sz w:val="28"/>
          <w:szCs w:val="28"/>
        </w:rPr>
        <w:sectPr w:rsidR="008712FC" w:rsidRPr="009A617C" w:rsidSect="00261766">
          <w:footerReference w:type="default" r:id="rId10"/>
          <w:pgSz w:w="11906" w:h="16838"/>
          <w:pgMar w:top="964" w:right="849" w:bottom="964" w:left="851" w:header="851" w:footer="720" w:gutter="0"/>
          <w:pgNumType w:start="1"/>
          <w:cols w:space="720"/>
          <w:docGrid w:type="lines"/>
        </w:sectPr>
      </w:pPr>
    </w:p>
    <w:p w14:paraId="13E5B39C" w14:textId="4BCDBE0C" w:rsidR="006A3355" w:rsidRPr="009A617C" w:rsidRDefault="008712FC" w:rsidP="006A3355">
      <w:pPr>
        <w:pStyle w:val="Textbody"/>
        <w:spacing w:line="600" w:lineRule="exact"/>
        <w:ind w:left="220" w:hanging="220"/>
        <w:jc w:val="left"/>
        <w:rPr>
          <w:rFonts w:ascii="標楷體" w:eastAsia="標楷體" w:hAnsi="標楷體"/>
          <w:b/>
          <w:sz w:val="28"/>
          <w:szCs w:val="28"/>
        </w:rPr>
      </w:pPr>
      <w:r w:rsidRPr="009A617C">
        <w:rPr>
          <w:rFonts w:ascii="標楷體" w:eastAsia="標楷體" w:hAnsi="標楷體" w:hint="eastAsia"/>
          <w:b/>
          <w:sz w:val="28"/>
          <w:szCs w:val="28"/>
        </w:rPr>
        <w:lastRenderedPageBreak/>
        <w:t>附圖：標租</w:t>
      </w:r>
      <w:r w:rsidR="00243A5C" w:rsidRPr="009A617C">
        <w:rPr>
          <w:rFonts w:ascii="標楷體" w:eastAsia="標楷體" w:hAnsi="標楷體" w:hint="eastAsia"/>
          <w:b/>
          <w:sz w:val="28"/>
          <w:szCs w:val="28"/>
        </w:rPr>
        <w:t>建物</w:t>
      </w:r>
      <w:r w:rsidR="00A14A64" w:rsidRPr="009A617C">
        <w:rPr>
          <w:rFonts w:ascii="標楷體" w:eastAsia="標楷體" w:hAnsi="標楷體" w:hint="eastAsia"/>
          <w:b/>
          <w:sz w:val="28"/>
          <w:szCs w:val="28"/>
        </w:rPr>
        <w:t>範圍</w:t>
      </w:r>
    </w:p>
    <w:tbl>
      <w:tblPr>
        <w:tblStyle w:val="affff3"/>
        <w:tblW w:w="0" w:type="auto"/>
        <w:tblInd w:w="220" w:type="dxa"/>
        <w:tblLook w:val="04A0" w:firstRow="1" w:lastRow="0" w:firstColumn="1" w:lastColumn="0" w:noHBand="0" w:noVBand="1"/>
      </w:tblPr>
      <w:tblGrid>
        <w:gridCol w:w="14680"/>
      </w:tblGrid>
      <w:tr w:rsidR="009A617C" w:rsidRPr="009A617C" w14:paraId="33D57D44" w14:textId="77777777" w:rsidTr="00DE3FE3">
        <w:tc>
          <w:tcPr>
            <w:tcW w:w="14680" w:type="dxa"/>
          </w:tcPr>
          <w:p w14:paraId="6E281347" w14:textId="4939A26C" w:rsidR="006A3355" w:rsidRPr="009A617C" w:rsidRDefault="006A3355" w:rsidP="006A3355">
            <w:pPr>
              <w:pStyle w:val="Textbody"/>
              <w:spacing w:line="600" w:lineRule="exact"/>
              <w:jc w:val="center"/>
              <w:rPr>
                <w:rFonts w:ascii="標楷體" w:eastAsia="標楷體" w:hAnsi="標楷體" w:cs="Times New Roman"/>
                <w:bCs/>
                <w:sz w:val="28"/>
                <w:szCs w:val="28"/>
              </w:rPr>
            </w:pPr>
            <w:r w:rsidRPr="009A617C">
              <w:rPr>
                <w:rFonts w:ascii="標楷體" w:eastAsia="標楷體" w:hAnsi="標楷體" w:cs="Times New Roman"/>
                <w:bCs/>
                <w:sz w:val="28"/>
                <w:szCs w:val="28"/>
              </w:rPr>
              <w:t>1</w:t>
            </w:r>
            <w:r w:rsidR="00EC38EA" w:rsidRPr="009A617C">
              <w:rPr>
                <w:rFonts w:ascii="標楷體" w:eastAsia="標楷體" w:hAnsi="標楷體" w:cs="Times New Roman" w:hint="eastAsia"/>
                <w:bCs/>
                <w:sz w:val="28"/>
                <w:szCs w:val="28"/>
              </w:rPr>
              <w:t>樓</w:t>
            </w:r>
            <w:r w:rsidRPr="009A617C">
              <w:rPr>
                <w:rFonts w:ascii="標楷體" w:eastAsia="標楷體" w:hAnsi="標楷體" w:cs="Times New Roman"/>
                <w:bCs/>
                <w:sz w:val="28"/>
                <w:szCs w:val="28"/>
              </w:rPr>
              <w:t>實驗室全區出租範圍平面圖(1571.</w:t>
            </w:r>
            <w:r w:rsidR="00290BC5" w:rsidRPr="009A617C">
              <w:rPr>
                <w:rFonts w:ascii="標楷體" w:eastAsia="標楷體" w:hAnsi="標楷體" w:cs="Times New Roman"/>
                <w:bCs/>
                <w:sz w:val="28"/>
                <w:szCs w:val="28"/>
              </w:rPr>
              <w:t>86</w:t>
            </w:r>
            <w:r w:rsidRPr="009A617C">
              <w:rPr>
                <w:rFonts w:ascii="標楷體" w:eastAsia="標楷體" w:hAnsi="標楷體" w:cs="Times New Roman" w:hint="eastAsia"/>
                <w:bCs/>
                <w:sz w:val="28"/>
                <w:szCs w:val="28"/>
              </w:rPr>
              <w:t>平方</w:t>
            </w:r>
            <w:r w:rsidR="002D0AE7" w:rsidRPr="009A617C">
              <w:rPr>
                <w:rFonts w:ascii="標楷體" w:eastAsia="標楷體" w:hAnsi="標楷體" w:cs="Times New Roman" w:hint="eastAsia"/>
                <w:bCs/>
                <w:sz w:val="28"/>
                <w:szCs w:val="28"/>
              </w:rPr>
              <w:t>公尺</w:t>
            </w:r>
            <w:r w:rsidRPr="009A617C">
              <w:rPr>
                <w:rFonts w:ascii="標楷體" w:eastAsia="標楷體" w:hAnsi="標楷體" w:cs="Times New Roman"/>
                <w:bCs/>
                <w:sz w:val="28"/>
                <w:szCs w:val="28"/>
              </w:rPr>
              <w:t>)</w:t>
            </w:r>
          </w:p>
          <w:p w14:paraId="1278800F" w14:textId="77777777" w:rsidR="006A3355" w:rsidRPr="009A617C" w:rsidRDefault="006A3355" w:rsidP="006A3355">
            <w:pPr>
              <w:pStyle w:val="Textbody"/>
              <w:jc w:val="center"/>
              <w:rPr>
                <w:rFonts w:ascii="標楷體" w:eastAsia="標楷體" w:hAnsi="標楷體"/>
                <w:b/>
                <w:sz w:val="28"/>
                <w:szCs w:val="28"/>
              </w:rPr>
            </w:pPr>
            <w:r w:rsidRPr="00164785">
              <w:rPr>
                <w:noProof/>
              </w:rPr>
              <w:drawing>
                <wp:inline distT="0" distB="0" distL="0" distR="0" wp14:anchorId="3B5F5DF0" wp14:editId="54A38558">
                  <wp:extent cx="4604385" cy="2146300"/>
                  <wp:effectExtent l="0" t="0" r="5715" b="6350"/>
                  <wp:docPr id="10" name="圖片 10"/>
                  <wp:cNvGraphicFramePr/>
                  <a:graphic xmlns:a="http://schemas.openxmlformats.org/drawingml/2006/main">
                    <a:graphicData uri="http://schemas.openxmlformats.org/drawingml/2006/picture">
                      <pic:pic xmlns:pic="http://schemas.openxmlformats.org/drawingml/2006/picture">
                        <pic:nvPicPr>
                          <pic:cNvPr id="10" name="圖片 10"/>
                          <pic:cNvPicPr/>
                        </pic:nvPicPr>
                        <pic:blipFill rotWithShape="1">
                          <a:blip r:embed="rId11" cstate="print">
                            <a:extLst>
                              <a:ext uri="{28A0092B-C50C-407E-A947-70E740481C1C}">
                                <a14:useLocalDpi xmlns:a14="http://schemas.microsoft.com/office/drawing/2010/main" val="0"/>
                              </a:ext>
                            </a:extLst>
                          </a:blip>
                          <a:srcRect l="4797" t="11650" r="5020" b="13621"/>
                          <a:stretch/>
                        </pic:blipFill>
                        <pic:spPr bwMode="auto">
                          <a:xfrm>
                            <a:off x="0" y="0"/>
                            <a:ext cx="4604385" cy="21463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A617C" w:rsidRPr="009A617C" w14:paraId="379BDE36" w14:textId="77777777" w:rsidTr="00DE3FE3">
        <w:tc>
          <w:tcPr>
            <w:tcW w:w="14680" w:type="dxa"/>
          </w:tcPr>
          <w:p w14:paraId="20336DED" w14:textId="2C1FA956" w:rsidR="006A3355" w:rsidRPr="009A617C" w:rsidRDefault="006A3355" w:rsidP="006A3355">
            <w:pPr>
              <w:pStyle w:val="Textbody"/>
              <w:spacing w:line="600" w:lineRule="exact"/>
              <w:jc w:val="center"/>
              <w:rPr>
                <w:rFonts w:ascii="Times New Roman" w:hAnsi="Times New Roman" w:cs="Times New Roman"/>
                <w:bCs/>
              </w:rPr>
            </w:pPr>
            <w:r w:rsidRPr="009A617C">
              <w:rPr>
                <w:rFonts w:ascii="標楷體" w:eastAsia="標楷體" w:hAnsi="標楷體" w:cs="Times New Roman"/>
                <w:bCs/>
                <w:sz w:val="28"/>
                <w:szCs w:val="28"/>
              </w:rPr>
              <w:t>2</w:t>
            </w:r>
            <w:r w:rsidR="00EC38EA" w:rsidRPr="009A617C">
              <w:rPr>
                <w:rFonts w:ascii="標楷體" w:eastAsia="標楷體" w:hAnsi="標楷體" w:cs="Times New Roman" w:hint="eastAsia"/>
                <w:bCs/>
                <w:sz w:val="28"/>
                <w:szCs w:val="28"/>
              </w:rPr>
              <w:t>樓</w:t>
            </w:r>
            <w:r w:rsidRPr="009A617C">
              <w:rPr>
                <w:rFonts w:ascii="標楷體" w:eastAsia="標楷體" w:hAnsi="標楷體" w:cs="Times New Roman"/>
                <w:bCs/>
                <w:sz w:val="28"/>
                <w:szCs w:val="28"/>
              </w:rPr>
              <w:t>辦公室</w:t>
            </w:r>
            <w:r w:rsidR="0065514A" w:rsidRPr="009A617C">
              <w:rPr>
                <w:rFonts w:ascii="標楷體" w:eastAsia="標楷體" w:hAnsi="標楷體" w:cs="Times New Roman" w:hint="eastAsia"/>
                <w:bCs/>
                <w:sz w:val="28"/>
                <w:szCs w:val="28"/>
              </w:rPr>
              <w:t>、會議室</w:t>
            </w:r>
            <w:r w:rsidR="008F5113" w:rsidRPr="009A617C">
              <w:rPr>
                <w:rFonts w:ascii="標楷體" w:eastAsia="標楷體" w:hAnsi="標楷體" w:cs="Times New Roman" w:hint="eastAsia"/>
                <w:bCs/>
                <w:sz w:val="28"/>
                <w:szCs w:val="28"/>
              </w:rPr>
              <w:t>及監控室</w:t>
            </w:r>
            <w:r w:rsidRPr="009A617C">
              <w:rPr>
                <w:rFonts w:ascii="標楷體" w:eastAsia="標楷體" w:hAnsi="標楷體" w:cs="Times New Roman" w:hint="eastAsia"/>
                <w:bCs/>
                <w:sz w:val="28"/>
                <w:szCs w:val="28"/>
              </w:rPr>
              <w:t>出租範圍平面圖</w:t>
            </w:r>
            <w:r w:rsidRPr="009A617C">
              <w:rPr>
                <w:rFonts w:ascii="標楷體" w:eastAsia="標楷體" w:hAnsi="標楷體" w:cs="Times New Roman"/>
                <w:bCs/>
                <w:sz w:val="28"/>
                <w:szCs w:val="28"/>
              </w:rPr>
              <w:t>(</w:t>
            </w:r>
            <w:r w:rsidR="0065514A" w:rsidRPr="009A617C">
              <w:rPr>
                <w:rFonts w:ascii="標楷體" w:eastAsia="標楷體" w:hAnsi="標楷體" w:cs="Times New Roman"/>
                <w:bCs/>
                <w:sz w:val="28"/>
                <w:szCs w:val="28"/>
              </w:rPr>
              <w:t>275.5</w:t>
            </w:r>
            <w:r w:rsidRPr="009A617C">
              <w:rPr>
                <w:rFonts w:ascii="標楷體" w:eastAsia="標楷體" w:hAnsi="標楷體" w:cs="Times New Roman" w:hint="eastAsia"/>
                <w:bCs/>
                <w:sz w:val="28"/>
                <w:szCs w:val="28"/>
              </w:rPr>
              <w:t>平方</w:t>
            </w:r>
            <w:r w:rsidR="002D0AE7" w:rsidRPr="009A617C">
              <w:rPr>
                <w:rFonts w:ascii="標楷體" w:eastAsia="標楷體" w:hAnsi="標楷體" w:cs="Times New Roman" w:hint="eastAsia"/>
                <w:bCs/>
                <w:sz w:val="28"/>
                <w:szCs w:val="28"/>
              </w:rPr>
              <w:t>公尺</w:t>
            </w:r>
            <w:r w:rsidRPr="009A617C">
              <w:rPr>
                <w:rFonts w:ascii="標楷體" w:eastAsia="標楷體" w:hAnsi="標楷體" w:cs="Times New Roman"/>
                <w:bCs/>
                <w:sz w:val="28"/>
                <w:szCs w:val="28"/>
              </w:rPr>
              <w:t>)</w:t>
            </w:r>
          </w:p>
          <w:p w14:paraId="700CD6DD" w14:textId="55B00C5A" w:rsidR="006A3355" w:rsidRPr="009A617C" w:rsidRDefault="0065514A" w:rsidP="006A3355">
            <w:pPr>
              <w:pStyle w:val="Textbody"/>
              <w:jc w:val="center"/>
              <w:rPr>
                <w:rFonts w:ascii="標楷體" w:eastAsia="標楷體" w:hAnsi="標楷體"/>
                <w:b/>
                <w:sz w:val="28"/>
                <w:szCs w:val="28"/>
              </w:rPr>
            </w:pPr>
            <w:r w:rsidRPr="00164785">
              <w:rPr>
                <w:rFonts w:ascii="Times New Roman" w:hAnsi="Times New Roman" w:cs="Times New Roman"/>
                <w:b/>
                <w:bCs/>
                <w:noProof/>
                <w:highlight w:val="magenta"/>
              </w:rPr>
              <w:drawing>
                <wp:inline distT="0" distB="0" distL="0" distR="0" wp14:anchorId="07333DC7" wp14:editId="53D5AD92">
                  <wp:extent cx="5092700" cy="2488177"/>
                  <wp:effectExtent l="0" t="0" r="0" b="7620"/>
                  <wp:docPr id="25" name="圖片 24">
                    <a:extLst xmlns:a="http://schemas.openxmlformats.org/drawingml/2006/main">
                      <a:ext uri="{FF2B5EF4-FFF2-40B4-BE49-F238E27FC236}">
                        <a16:creationId xmlns:a16="http://schemas.microsoft.com/office/drawing/2014/main" id="{D5642C4A-4845-4C86-9A02-EB99C5DC16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圖片 24">
                            <a:extLst>
                              <a:ext uri="{FF2B5EF4-FFF2-40B4-BE49-F238E27FC236}">
                                <a16:creationId xmlns:a16="http://schemas.microsoft.com/office/drawing/2014/main" id="{D5642C4A-4845-4C86-9A02-EB99C5DC1659}"/>
                              </a:ext>
                            </a:extLst>
                          </pic:cNvPr>
                          <pic:cNvPicPr>
                            <a:picLocks noChangeAspect="1"/>
                          </pic:cNvPicPr>
                        </pic:nvPicPr>
                        <pic:blipFill>
                          <a:blip r:embed="rId12"/>
                          <a:stretch>
                            <a:fillRect/>
                          </a:stretch>
                        </pic:blipFill>
                        <pic:spPr>
                          <a:xfrm>
                            <a:off x="0" y="0"/>
                            <a:ext cx="5110349" cy="2496800"/>
                          </a:xfrm>
                          <a:prstGeom prst="rect">
                            <a:avLst/>
                          </a:prstGeom>
                        </pic:spPr>
                      </pic:pic>
                    </a:graphicData>
                  </a:graphic>
                </wp:inline>
              </w:drawing>
            </w:r>
          </w:p>
        </w:tc>
      </w:tr>
    </w:tbl>
    <w:p w14:paraId="71A89641" w14:textId="77777777" w:rsidR="006A3355" w:rsidRPr="009A617C" w:rsidRDefault="006A3355" w:rsidP="006A3355">
      <w:pPr>
        <w:pStyle w:val="Textbody"/>
        <w:spacing w:line="600" w:lineRule="exact"/>
        <w:ind w:left="220" w:hanging="220"/>
        <w:jc w:val="left"/>
        <w:rPr>
          <w:rFonts w:ascii="標楷體" w:eastAsia="標楷體" w:hAnsi="標楷體"/>
          <w:b/>
          <w:sz w:val="28"/>
          <w:szCs w:val="28"/>
          <w:rPrChange w:id="910" w:author="張峻源" w:date="2025-09-08T16:34:00Z">
            <w:rPr>
              <w:rFonts w:ascii="標楷體" w:eastAsia="標楷體" w:hAnsi="標楷體"/>
              <w:b/>
              <w:color w:val="FF0000"/>
              <w:sz w:val="28"/>
              <w:szCs w:val="28"/>
            </w:rPr>
          </w:rPrChange>
        </w:rPr>
        <w:sectPr w:rsidR="006A3355" w:rsidRPr="009A617C" w:rsidSect="007F4F26">
          <w:pgSz w:w="16838" w:h="11906" w:orient="landscape"/>
          <w:pgMar w:top="1134" w:right="964" w:bottom="1274" w:left="964" w:header="851" w:footer="720" w:gutter="0"/>
          <w:cols w:space="720"/>
          <w:docGrid w:type="lines" w:linePitch="326"/>
        </w:sectPr>
      </w:pPr>
    </w:p>
    <w:p w14:paraId="77C6558A" w14:textId="77777777" w:rsidR="008712FC" w:rsidRPr="009A617C" w:rsidRDefault="00633CEE" w:rsidP="00E5576D">
      <w:pPr>
        <w:pStyle w:val="Textbody"/>
        <w:spacing w:line="600" w:lineRule="exact"/>
        <w:ind w:left="220" w:hanging="220"/>
        <w:jc w:val="left"/>
        <w:rPr>
          <w:rFonts w:ascii="標楷體" w:eastAsia="標楷體" w:hAnsi="標楷體"/>
          <w:b/>
          <w:sz w:val="28"/>
          <w:szCs w:val="28"/>
        </w:rPr>
      </w:pPr>
      <w:r w:rsidRPr="009A617C">
        <w:rPr>
          <w:rFonts w:ascii="標楷體" w:eastAsia="標楷體" w:hAnsi="標楷體" w:hint="eastAsia"/>
          <w:b/>
          <w:sz w:val="28"/>
          <w:szCs w:val="28"/>
        </w:rPr>
        <w:lastRenderedPageBreak/>
        <w:t>附表：動產與物品清單</w:t>
      </w:r>
      <w:r w:rsidR="00445A3D" w:rsidRPr="009A617C">
        <w:rPr>
          <w:rFonts w:ascii="標楷體" w:eastAsia="標楷體" w:hAnsi="標楷體"/>
          <w:b/>
          <w:sz w:val="28"/>
          <w:szCs w:val="28"/>
        </w:rPr>
        <w:t>(設備使用費僅供參考)</w:t>
      </w:r>
    </w:p>
    <w:tbl>
      <w:tblP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696"/>
        <w:gridCol w:w="3261"/>
        <w:gridCol w:w="1559"/>
        <w:gridCol w:w="3064"/>
      </w:tblGrid>
      <w:tr w:rsidR="009A617C" w:rsidRPr="009A617C" w14:paraId="00D05C03" w14:textId="77777777" w:rsidTr="00DE3FE3">
        <w:trPr>
          <w:cantSplit/>
          <w:trHeight w:val="20"/>
        </w:trPr>
        <w:tc>
          <w:tcPr>
            <w:tcW w:w="567" w:type="dxa"/>
            <w:tcMar>
              <w:left w:w="28" w:type="dxa"/>
              <w:right w:w="28" w:type="dxa"/>
            </w:tcMar>
            <w:vAlign w:val="center"/>
          </w:tcPr>
          <w:p w14:paraId="0ECC7CE8" w14:textId="77777777" w:rsidR="00B45A09" w:rsidRPr="009A617C" w:rsidRDefault="00B45A09" w:rsidP="001502B7">
            <w:pPr>
              <w:snapToGrid w:val="0"/>
              <w:jc w:val="center"/>
              <w:rPr>
                <w:rFonts w:eastAsia="標楷體"/>
                <w:szCs w:val="24"/>
              </w:rPr>
            </w:pPr>
            <w:r w:rsidRPr="009A617C">
              <w:rPr>
                <w:rFonts w:eastAsia="標楷體" w:hint="eastAsia"/>
                <w:szCs w:val="24"/>
              </w:rPr>
              <w:t>項目</w:t>
            </w:r>
          </w:p>
        </w:tc>
        <w:tc>
          <w:tcPr>
            <w:tcW w:w="1696" w:type="dxa"/>
            <w:tcMar>
              <w:left w:w="28" w:type="dxa"/>
              <w:right w:w="28" w:type="dxa"/>
            </w:tcMar>
            <w:vAlign w:val="center"/>
          </w:tcPr>
          <w:p w14:paraId="55E087CD" w14:textId="77777777" w:rsidR="00B45A09" w:rsidRPr="009A617C" w:rsidRDefault="00B45A09" w:rsidP="001502B7">
            <w:pPr>
              <w:snapToGrid w:val="0"/>
              <w:jc w:val="center"/>
              <w:rPr>
                <w:rFonts w:eastAsia="標楷體"/>
                <w:szCs w:val="24"/>
              </w:rPr>
            </w:pPr>
            <w:r w:rsidRPr="009A617C">
              <w:rPr>
                <w:rFonts w:eastAsia="標楷體" w:hint="eastAsia"/>
                <w:szCs w:val="24"/>
              </w:rPr>
              <w:t>財產編號</w:t>
            </w:r>
          </w:p>
        </w:tc>
        <w:tc>
          <w:tcPr>
            <w:tcW w:w="3261" w:type="dxa"/>
            <w:tcMar>
              <w:left w:w="28" w:type="dxa"/>
              <w:right w:w="28" w:type="dxa"/>
            </w:tcMar>
            <w:vAlign w:val="center"/>
          </w:tcPr>
          <w:p w14:paraId="21C6B42B" w14:textId="77777777" w:rsidR="00B45A09" w:rsidRPr="009A617C" w:rsidRDefault="00B45A09" w:rsidP="001502B7">
            <w:pPr>
              <w:snapToGrid w:val="0"/>
              <w:jc w:val="center"/>
              <w:rPr>
                <w:rFonts w:eastAsia="標楷體"/>
                <w:szCs w:val="24"/>
              </w:rPr>
            </w:pPr>
            <w:r w:rsidRPr="009A617C">
              <w:rPr>
                <w:rFonts w:eastAsia="標楷體" w:hint="eastAsia"/>
                <w:szCs w:val="24"/>
              </w:rPr>
              <w:t>財產名稱</w:t>
            </w:r>
          </w:p>
        </w:tc>
        <w:tc>
          <w:tcPr>
            <w:tcW w:w="1559" w:type="dxa"/>
            <w:tcMar>
              <w:left w:w="28" w:type="dxa"/>
              <w:right w:w="28" w:type="dxa"/>
            </w:tcMar>
            <w:vAlign w:val="center"/>
          </w:tcPr>
          <w:p w14:paraId="5EFA904A" w14:textId="77777777" w:rsidR="00B45A09" w:rsidRPr="009A617C" w:rsidRDefault="00B45A09" w:rsidP="001502B7">
            <w:pPr>
              <w:snapToGrid w:val="0"/>
              <w:jc w:val="center"/>
              <w:rPr>
                <w:rFonts w:eastAsia="標楷體"/>
                <w:szCs w:val="24"/>
              </w:rPr>
            </w:pPr>
            <w:r w:rsidRPr="009A617C">
              <w:rPr>
                <w:rFonts w:eastAsia="標楷體" w:hint="eastAsia"/>
                <w:szCs w:val="24"/>
              </w:rPr>
              <w:t>設備使用費</w:t>
            </w:r>
            <w:r w:rsidRPr="009A617C">
              <w:rPr>
                <w:rFonts w:eastAsia="標楷體"/>
                <w:szCs w:val="24"/>
              </w:rPr>
              <w:t>(</w:t>
            </w:r>
            <w:r w:rsidRPr="009A617C">
              <w:rPr>
                <w:rFonts w:eastAsia="標楷體" w:hint="eastAsia"/>
                <w:szCs w:val="24"/>
              </w:rPr>
              <w:t>元</w:t>
            </w:r>
            <w:r w:rsidRPr="009A617C">
              <w:rPr>
                <w:rFonts w:eastAsia="標楷體"/>
                <w:szCs w:val="24"/>
              </w:rPr>
              <w:t>/</w:t>
            </w:r>
            <w:r w:rsidRPr="009A617C">
              <w:rPr>
                <w:rFonts w:eastAsia="標楷體" w:hint="eastAsia"/>
                <w:szCs w:val="24"/>
              </w:rPr>
              <w:t>小時</w:t>
            </w:r>
            <w:r w:rsidRPr="009A617C">
              <w:rPr>
                <w:rFonts w:eastAsia="標楷體"/>
                <w:szCs w:val="24"/>
              </w:rPr>
              <w:t>)</w:t>
            </w:r>
          </w:p>
        </w:tc>
        <w:tc>
          <w:tcPr>
            <w:tcW w:w="3064" w:type="dxa"/>
            <w:tcMar>
              <w:left w:w="28" w:type="dxa"/>
              <w:right w:w="28" w:type="dxa"/>
            </w:tcMar>
            <w:vAlign w:val="center"/>
          </w:tcPr>
          <w:p w14:paraId="4D7E4957" w14:textId="77777777" w:rsidR="00B45A09" w:rsidRPr="009A617C" w:rsidRDefault="00B45A09" w:rsidP="001502B7">
            <w:pPr>
              <w:snapToGrid w:val="0"/>
              <w:jc w:val="center"/>
              <w:rPr>
                <w:rFonts w:eastAsia="標楷體"/>
                <w:szCs w:val="24"/>
                <w:rPrChange w:id="911" w:author="張峻源" w:date="2025-09-08T16:34:00Z">
                  <w:rPr>
                    <w:rFonts w:eastAsia="標楷體"/>
                    <w:color w:val="000000"/>
                    <w:szCs w:val="24"/>
                  </w:rPr>
                </w:rPrChange>
              </w:rPr>
            </w:pPr>
            <w:r w:rsidRPr="009A617C">
              <w:rPr>
                <w:rFonts w:eastAsia="標楷體" w:hint="eastAsia"/>
                <w:szCs w:val="24"/>
                <w:rPrChange w:id="912" w:author="張峻源" w:date="2025-09-08T16:34:00Z">
                  <w:rPr>
                    <w:rFonts w:eastAsia="標楷體" w:hint="eastAsia"/>
                    <w:color w:val="000000"/>
                    <w:szCs w:val="24"/>
                  </w:rPr>
                </w:rPrChange>
              </w:rPr>
              <w:t>附屬設備</w:t>
            </w:r>
          </w:p>
        </w:tc>
      </w:tr>
      <w:tr w:rsidR="009A617C" w:rsidRPr="009A617C" w14:paraId="7BF80E88" w14:textId="77777777" w:rsidTr="00DE3FE3">
        <w:trPr>
          <w:cantSplit/>
          <w:trHeight w:val="20"/>
        </w:trPr>
        <w:tc>
          <w:tcPr>
            <w:tcW w:w="10147" w:type="dxa"/>
            <w:gridSpan w:val="5"/>
            <w:tcMar>
              <w:left w:w="28" w:type="dxa"/>
              <w:right w:w="28" w:type="dxa"/>
            </w:tcMar>
            <w:vAlign w:val="center"/>
          </w:tcPr>
          <w:p w14:paraId="5466848E" w14:textId="77777777" w:rsidR="00B45A09" w:rsidRPr="009A617C" w:rsidRDefault="00B45A09" w:rsidP="001502B7">
            <w:pPr>
              <w:snapToGrid w:val="0"/>
              <w:rPr>
                <w:rFonts w:eastAsia="標楷體"/>
                <w:szCs w:val="24"/>
              </w:rPr>
            </w:pPr>
            <w:r w:rsidRPr="009A617C">
              <w:rPr>
                <w:rFonts w:eastAsia="標楷體" w:hint="eastAsia"/>
                <w:szCs w:val="24"/>
              </w:rPr>
              <w:t>動產</w:t>
            </w:r>
          </w:p>
        </w:tc>
      </w:tr>
      <w:tr w:rsidR="009A617C" w:rsidRPr="009A617C" w14:paraId="571C4584" w14:textId="77777777" w:rsidTr="00DE3FE3">
        <w:trPr>
          <w:cantSplit/>
          <w:trHeight w:val="20"/>
        </w:trPr>
        <w:tc>
          <w:tcPr>
            <w:tcW w:w="567" w:type="dxa"/>
            <w:tcMar>
              <w:left w:w="28" w:type="dxa"/>
              <w:right w:w="28" w:type="dxa"/>
            </w:tcMar>
            <w:vAlign w:val="center"/>
          </w:tcPr>
          <w:p w14:paraId="76525FA1"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w:t>
            </w:r>
          </w:p>
        </w:tc>
        <w:tc>
          <w:tcPr>
            <w:tcW w:w="1696" w:type="dxa"/>
            <w:tcMar>
              <w:left w:w="28" w:type="dxa"/>
              <w:right w:w="28" w:type="dxa"/>
            </w:tcMar>
            <w:vAlign w:val="center"/>
          </w:tcPr>
          <w:p w14:paraId="512B96CD" w14:textId="77777777" w:rsidR="00B45A09" w:rsidRPr="009A617C" w:rsidRDefault="00B45A09" w:rsidP="001502B7">
            <w:pPr>
              <w:snapToGrid w:val="0"/>
              <w:jc w:val="center"/>
              <w:rPr>
                <w:rFonts w:eastAsia="標楷體"/>
                <w:szCs w:val="24"/>
              </w:rPr>
            </w:pPr>
            <w:r w:rsidRPr="009A617C">
              <w:rPr>
                <w:rFonts w:eastAsia="標楷體"/>
                <w:szCs w:val="24"/>
              </w:rPr>
              <w:t>3-10-05-08-0148-0000001</w:t>
            </w:r>
          </w:p>
        </w:tc>
        <w:tc>
          <w:tcPr>
            <w:tcW w:w="3261" w:type="dxa"/>
            <w:tcMar>
              <w:left w:w="28" w:type="dxa"/>
              <w:right w:w="28" w:type="dxa"/>
            </w:tcMar>
            <w:vAlign w:val="center"/>
          </w:tcPr>
          <w:p w14:paraId="1045254B" w14:textId="77777777" w:rsidR="00B45A09" w:rsidRPr="009A617C" w:rsidRDefault="00B45A09" w:rsidP="001502B7">
            <w:pPr>
              <w:snapToGrid w:val="0"/>
              <w:rPr>
                <w:rFonts w:eastAsia="標楷體"/>
                <w:szCs w:val="24"/>
              </w:rPr>
            </w:pPr>
            <w:r w:rsidRPr="009A617C">
              <w:rPr>
                <w:rFonts w:eastAsia="標楷體" w:hint="eastAsia"/>
                <w:szCs w:val="24"/>
              </w:rPr>
              <w:t>多用途通訊測定儀</w:t>
            </w:r>
          </w:p>
          <w:p w14:paraId="47B47A86" w14:textId="77777777" w:rsidR="00B45A09" w:rsidRPr="009A617C" w:rsidRDefault="00B45A09" w:rsidP="001502B7">
            <w:pPr>
              <w:snapToGrid w:val="0"/>
              <w:rPr>
                <w:rFonts w:eastAsia="標楷體"/>
                <w:bCs/>
                <w:szCs w:val="24"/>
              </w:rPr>
            </w:pPr>
            <w:r w:rsidRPr="009A617C">
              <w:rPr>
                <w:rFonts w:eastAsia="標楷體" w:hint="eastAsia"/>
                <w:szCs w:val="24"/>
              </w:rPr>
              <w:t>移動型電動載具直流充電測試</w:t>
            </w:r>
          </w:p>
        </w:tc>
        <w:tc>
          <w:tcPr>
            <w:tcW w:w="1559" w:type="dxa"/>
            <w:tcMar>
              <w:left w:w="28" w:type="dxa"/>
              <w:right w:w="28" w:type="dxa"/>
            </w:tcMar>
            <w:vAlign w:val="center"/>
          </w:tcPr>
          <w:p w14:paraId="71CD3D12" w14:textId="77777777" w:rsidR="00B45A09" w:rsidRPr="009A617C" w:rsidRDefault="00B45A09">
            <w:pPr>
              <w:snapToGrid w:val="0"/>
              <w:jc w:val="center"/>
              <w:rPr>
                <w:rFonts w:eastAsia="標楷體"/>
                <w:szCs w:val="24"/>
              </w:rPr>
            </w:pPr>
            <w:r w:rsidRPr="009A617C">
              <w:rPr>
                <w:rFonts w:eastAsia="標楷體"/>
                <w:szCs w:val="24"/>
              </w:rPr>
              <w:t>6</w:t>
            </w:r>
            <w:r w:rsidR="00553362" w:rsidRPr="009A617C">
              <w:rPr>
                <w:rFonts w:eastAsia="標楷體"/>
                <w:szCs w:val="24"/>
              </w:rPr>
              <w:t>55</w:t>
            </w:r>
          </w:p>
        </w:tc>
        <w:tc>
          <w:tcPr>
            <w:tcW w:w="3064" w:type="dxa"/>
            <w:tcMar>
              <w:left w:w="28" w:type="dxa"/>
              <w:right w:w="28" w:type="dxa"/>
            </w:tcMar>
            <w:vAlign w:val="center"/>
          </w:tcPr>
          <w:p w14:paraId="69ACC5EF" w14:textId="77777777" w:rsidR="00B45A09" w:rsidRPr="009A617C" w:rsidRDefault="00B45A09" w:rsidP="00B45A09">
            <w:pPr>
              <w:numPr>
                <w:ilvl w:val="0"/>
                <w:numId w:val="143"/>
              </w:numPr>
              <w:suppressAutoHyphens w:val="0"/>
              <w:autoSpaceDN/>
              <w:snapToGrid w:val="0"/>
              <w:textAlignment w:val="auto"/>
              <w:rPr>
                <w:rFonts w:eastAsia="標楷體"/>
                <w:szCs w:val="24"/>
              </w:rPr>
            </w:pPr>
            <w:r w:rsidRPr="009A617C">
              <w:rPr>
                <w:rFonts w:eastAsia="標楷體" w:hint="eastAsia"/>
                <w:szCs w:val="24"/>
              </w:rPr>
              <w:t>充電分析儀</w:t>
            </w:r>
          </w:p>
          <w:p w14:paraId="24325F55" w14:textId="77777777" w:rsidR="00B45A09" w:rsidRPr="009A617C" w:rsidRDefault="00B45A09" w:rsidP="00B45A09">
            <w:pPr>
              <w:numPr>
                <w:ilvl w:val="0"/>
                <w:numId w:val="143"/>
              </w:numPr>
              <w:suppressAutoHyphens w:val="0"/>
              <w:autoSpaceDN/>
              <w:snapToGrid w:val="0"/>
              <w:textAlignment w:val="auto"/>
              <w:rPr>
                <w:rFonts w:eastAsia="標楷體"/>
              </w:rPr>
            </w:pPr>
            <w:r w:rsidRPr="009A617C">
              <w:rPr>
                <w:rFonts w:eastAsia="標楷體" w:hint="eastAsia"/>
              </w:rPr>
              <w:t>雙向直流電源供應器</w:t>
            </w:r>
          </w:p>
          <w:p w14:paraId="3B7FFCDF" w14:textId="77777777" w:rsidR="00B45A09" w:rsidRPr="009A617C" w:rsidRDefault="00B45A09" w:rsidP="00B45A09">
            <w:pPr>
              <w:numPr>
                <w:ilvl w:val="0"/>
                <w:numId w:val="143"/>
              </w:numPr>
              <w:suppressAutoHyphens w:val="0"/>
              <w:autoSpaceDN/>
              <w:snapToGrid w:val="0"/>
              <w:textAlignment w:val="auto"/>
              <w:rPr>
                <w:rFonts w:eastAsia="標楷體"/>
              </w:rPr>
            </w:pPr>
            <w:r w:rsidRPr="009A617C">
              <w:rPr>
                <w:rFonts w:eastAsia="標楷體" w:hint="eastAsia"/>
              </w:rPr>
              <w:t>直流充電測試工作站</w:t>
            </w:r>
          </w:p>
          <w:p w14:paraId="3814CB4F" w14:textId="77777777" w:rsidR="00B45A09" w:rsidRPr="009A617C" w:rsidRDefault="00B45A09" w:rsidP="00B45A09">
            <w:pPr>
              <w:numPr>
                <w:ilvl w:val="0"/>
                <w:numId w:val="143"/>
              </w:numPr>
              <w:suppressAutoHyphens w:val="0"/>
              <w:autoSpaceDN/>
              <w:snapToGrid w:val="0"/>
              <w:textAlignment w:val="auto"/>
              <w:rPr>
                <w:rFonts w:eastAsia="標楷體"/>
              </w:rPr>
            </w:pPr>
            <w:r w:rsidRPr="009A617C">
              <w:rPr>
                <w:rFonts w:eastAsia="標楷體"/>
              </w:rPr>
              <w:t>12V</w:t>
            </w:r>
            <w:r w:rsidRPr="009A617C">
              <w:rPr>
                <w:rFonts w:eastAsia="標楷體" w:hint="eastAsia"/>
              </w:rPr>
              <w:t>車用直流變流器</w:t>
            </w:r>
          </w:p>
          <w:p w14:paraId="10C85671" w14:textId="77777777" w:rsidR="00B45A09" w:rsidRPr="009A617C" w:rsidRDefault="00B45A09" w:rsidP="00B45A09">
            <w:pPr>
              <w:numPr>
                <w:ilvl w:val="0"/>
                <w:numId w:val="143"/>
              </w:numPr>
              <w:suppressAutoHyphens w:val="0"/>
              <w:autoSpaceDN/>
              <w:snapToGrid w:val="0"/>
              <w:textAlignment w:val="auto"/>
              <w:rPr>
                <w:rFonts w:eastAsia="標楷體"/>
              </w:rPr>
            </w:pPr>
            <w:r w:rsidRPr="009A617C">
              <w:rPr>
                <w:rFonts w:eastAsia="標楷體"/>
              </w:rPr>
              <w:t>OCPP</w:t>
            </w:r>
            <w:r w:rsidRPr="009A617C">
              <w:rPr>
                <w:rFonts w:eastAsia="標楷體" w:hint="eastAsia"/>
              </w:rPr>
              <w:t>充電樁管理系統</w:t>
            </w:r>
          </w:p>
          <w:p w14:paraId="70A8DE20" w14:textId="77777777" w:rsidR="00B45A09" w:rsidRPr="009A617C" w:rsidRDefault="00B45A09" w:rsidP="00B45A09">
            <w:pPr>
              <w:numPr>
                <w:ilvl w:val="0"/>
                <w:numId w:val="143"/>
              </w:numPr>
              <w:suppressAutoHyphens w:val="0"/>
              <w:autoSpaceDN/>
              <w:snapToGrid w:val="0"/>
              <w:textAlignment w:val="auto"/>
              <w:rPr>
                <w:rFonts w:eastAsia="標楷體"/>
              </w:rPr>
            </w:pPr>
            <w:r w:rsidRPr="009A617C">
              <w:rPr>
                <w:rFonts w:eastAsia="標楷體" w:hint="eastAsia"/>
              </w:rPr>
              <w:t>工業電腦</w:t>
            </w:r>
          </w:p>
          <w:p w14:paraId="195E70DB" w14:textId="77777777" w:rsidR="00B45A09" w:rsidRPr="009A617C" w:rsidRDefault="00B45A09" w:rsidP="001502B7">
            <w:pPr>
              <w:snapToGrid w:val="0"/>
              <w:rPr>
                <w:rFonts w:eastAsia="標楷體"/>
              </w:rPr>
            </w:pPr>
            <w:r w:rsidRPr="009A617C">
              <w:rPr>
                <w:rFonts w:eastAsia="標楷體" w:hint="eastAsia"/>
              </w:rPr>
              <w:t>存置地點：充放電設備室</w:t>
            </w:r>
          </w:p>
        </w:tc>
      </w:tr>
      <w:tr w:rsidR="009A617C" w:rsidRPr="009A617C" w14:paraId="3137C099" w14:textId="77777777" w:rsidTr="00DE3FE3">
        <w:trPr>
          <w:cantSplit/>
          <w:trHeight w:val="20"/>
        </w:trPr>
        <w:tc>
          <w:tcPr>
            <w:tcW w:w="567" w:type="dxa"/>
            <w:tcMar>
              <w:left w:w="28" w:type="dxa"/>
              <w:right w:w="28" w:type="dxa"/>
            </w:tcMar>
            <w:vAlign w:val="center"/>
          </w:tcPr>
          <w:p w14:paraId="72A3CF7D"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w:t>
            </w:r>
          </w:p>
        </w:tc>
        <w:tc>
          <w:tcPr>
            <w:tcW w:w="1696" w:type="dxa"/>
            <w:tcMar>
              <w:left w:w="28" w:type="dxa"/>
              <w:right w:w="28" w:type="dxa"/>
            </w:tcMar>
            <w:vAlign w:val="center"/>
          </w:tcPr>
          <w:p w14:paraId="115BD5E4" w14:textId="77777777" w:rsidR="00B45A09" w:rsidRPr="009A617C" w:rsidRDefault="00B45A09" w:rsidP="001502B7">
            <w:pPr>
              <w:snapToGrid w:val="0"/>
              <w:jc w:val="center"/>
              <w:rPr>
                <w:rFonts w:eastAsia="標楷體"/>
                <w:szCs w:val="24"/>
              </w:rPr>
            </w:pPr>
            <w:r w:rsidRPr="009A617C">
              <w:rPr>
                <w:rFonts w:eastAsia="標楷體"/>
                <w:szCs w:val="24"/>
              </w:rPr>
              <w:t>3-10-01-02-0012-0000012</w:t>
            </w:r>
          </w:p>
        </w:tc>
        <w:tc>
          <w:tcPr>
            <w:tcW w:w="3261" w:type="dxa"/>
            <w:tcMar>
              <w:left w:w="28" w:type="dxa"/>
              <w:right w:w="28" w:type="dxa"/>
            </w:tcMar>
            <w:vAlign w:val="center"/>
          </w:tcPr>
          <w:p w14:paraId="0B293977" w14:textId="77777777" w:rsidR="00B45A09" w:rsidRPr="009A617C" w:rsidRDefault="00B45A09" w:rsidP="001502B7">
            <w:pPr>
              <w:snapToGrid w:val="0"/>
              <w:rPr>
                <w:rFonts w:eastAsia="標楷體"/>
                <w:szCs w:val="24"/>
              </w:rPr>
            </w:pPr>
            <w:r w:rsidRPr="009A617C">
              <w:rPr>
                <w:rFonts w:eastAsia="標楷體" w:hint="eastAsia"/>
                <w:szCs w:val="24"/>
              </w:rPr>
              <w:t>高真空抽氣系統</w:t>
            </w:r>
          </w:p>
          <w:p w14:paraId="478E2F18" w14:textId="77777777" w:rsidR="00B45A09" w:rsidRPr="009A617C" w:rsidRDefault="00B45A09" w:rsidP="001502B7">
            <w:pPr>
              <w:snapToGrid w:val="0"/>
              <w:rPr>
                <w:rFonts w:eastAsia="標楷體"/>
                <w:szCs w:val="24"/>
              </w:rPr>
            </w:pPr>
            <w:r w:rsidRPr="009A617C">
              <w:rPr>
                <w:rFonts w:eastAsia="標楷體" w:hint="eastAsia"/>
                <w:szCs w:val="24"/>
              </w:rPr>
              <w:t>高海拔模擬測試系統</w:t>
            </w:r>
          </w:p>
        </w:tc>
        <w:tc>
          <w:tcPr>
            <w:tcW w:w="1559" w:type="dxa"/>
            <w:tcMar>
              <w:left w:w="28" w:type="dxa"/>
              <w:right w:w="28" w:type="dxa"/>
            </w:tcMar>
            <w:vAlign w:val="center"/>
          </w:tcPr>
          <w:p w14:paraId="34B193A5" w14:textId="77777777" w:rsidR="00B45A09" w:rsidRPr="009A617C" w:rsidRDefault="00553362" w:rsidP="001502B7">
            <w:pPr>
              <w:snapToGrid w:val="0"/>
              <w:jc w:val="center"/>
              <w:rPr>
                <w:rFonts w:eastAsia="標楷體"/>
                <w:szCs w:val="24"/>
              </w:rPr>
            </w:pPr>
            <w:r w:rsidRPr="009A617C">
              <w:rPr>
                <w:rFonts w:eastAsia="標楷體"/>
                <w:szCs w:val="24"/>
              </w:rPr>
              <w:t>626</w:t>
            </w:r>
          </w:p>
        </w:tc>
        <w:tc>
          <w:tcPr>
            <w:tcW w:w="3064" w:type="dxa"/>
            <w:tcMar>
              <w:left w:w="28" w:type="dxa"/>
              <w:right w:w="28" w:type="dxa"/>
            </w:tcMar>
            <w:vAlign w:val="center"/>
          </w:tcPr>
          <w:p w14:paraId="1B79F84F" w14:textId="77777777" w:rsidR="00B45A09" w:rsidRPr="009A617C" w:rsidRDefault="00B45A09" w:rsidP="001502B7">
            <w:pPr>
              <w:snapToGrid w:val="0"/>
              <w:rPr>
                <w:rFonts w:eastAsia="標楷體"/>
                <w:szCs w:val="24"/>
              </w:rPr>
            </w:pPr>
            <w:r w:rsidRPr="009A617C">
              <w:rPr>
                <w:rFonts w:eastAsia="標楷體" w:hint="eastAsia"/>
              </w:rPr>
              <w:t>存置地點：綜合試驗室</w:t>
            </w:r>
          </w:p>
        </w:tc>
      </w:tr>
      <w:tr w:rsidR="009A617C" w:rsidRPr="009A617C" w14:paraId="64E89CE0" w14:textId="77777777" w:rsidTr="00DE3FE3">
        <w:trPr>
          <w:cantSplit/>
          <w:trHeight w:val="20"/>
        </w:trPr>
        <w:tc>
          <w:tcPr>
            <w:tcW w:w="567" w:type="dxa"/>
            <w:tcMar>
              <w:left w:w="28" w:type="dxa"/>
              <w:right w:w="28" w:type="dxa"/>
            </w:tcMar>
            <w:vAlign w:val="center"/>
          </w:tcPr>
          <w:p w14:paraId="42E47583"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3</w:t>
            </w:r>
          </w:p>
        </w:tc>
        <w:tc>
          <w:tcPr>
            <w:tcW w:w="1696" w:type="dxa"/>
            <w:tcMar>
              <w:left w:w="28" w:type="dxa"/>
              <w:right w:w="28" w:type="dxa"/>
            </w:tcMar>
            <w:vAlign w:val="center"/>
          </w:tcPr>
          <w:p w14:paraId="517D0AD0" w14:textId="77777777" w:rsidR="00B45A09" w:rsidRPr="009A617C" w:rsidRDefault="00B45A09" w:rsidP="001502B7">
            <w:pPr>
              <w:snapToGrid w:val="0"/>
              <w:jc w:val="center"/>
              <w:rPr>
                <w:rFonts w:eastAsia="標楷體"/>
                <w:szCs w:val="24"/>
              </w:rPr>
            </w:pPr>
            <w:r w:rsidRPr="009A617C">
              <w:rPr>
                <w:rFonts w:eastAsia="標楷體"/>
                <w:szCs w:val="24"/>
              </w:rPr>
              <w:t>3-10-07-01-0021-0000001</w:t>
            </w:r>
          </w:p>
        </w:tc>
        <w:tc>
          <w:tcPr>
            <w:tcW w:w="3261" w:type="dxa"/>
            <w:tcMar>
              <w:left w:w="28" w:type="dxa"/>
              <w:right w:w="28" w:type="dxa"/>
            </w:tcMar>
            <w:vAlign w:val="center"/>
          </w:tcPr>
          <w:p w14:paraId="4514C0CD" w14:textId="77777777" w:rsidR="00B45A09" w:rsidRPr="009A617C" w:rsidRDefault="00B45A09" w:rsidP="001502B7">
            <w:pPr>
              <w:snapToGrid w:val="0"/>
              <w:rPr>
                <w:rFonts w:eastAsia="標楷體"/>
                <w:szCs w:val="24"/>
              </w:rPr>
            </w:pPr>
            <w:r w:rsidRPr="009A617C">
              <w:rPr>
                <w:rFonts w:eastAsia="標楷體" w:hint="eastAsia"/>
                <w:szCs w:val="24"/>
              </w:rPr>
              <w:t>落下運動實驗器</w:t>
            </w:r>
          </w:p>
          <w:p w14:paraId="48356040" w14:textId="77777777" w:rsidR="00B45A09" w:rsidRPr="009A617C" w:rsidRDefault="00B45A09" w:rsidP="001502B7">
            <w:pPr>
              <w:snapToGrid w:val="0"/>
              <w:rPr>
                <w:rFonts w:eastAsia="標楷體"/>
                <w:szCs w:val="24"/>
              </w:rPr>
            </w:pPr>
            <w:r w:rsidRPr="009A617C">
              <w:rPr>
                <w:rFonts w:eastAsia="標楷體" w:hint="eastAsia"/>
                <w:szCs w:val="24"/>
              </w:rPr>
              <w:t>落下試驗系統</w:t>
            </w:r>
          </w:p>
        </w:tc>
        <w:tc>
          <w:tcPr>
            <w:tcW w:w="1559" w:type="dxa"/>
            <w:tcMar>
              <w:left w:w="28" w:type="dxa"/>
              <w:right w:w="28" w:type="dxa"/>
            </w:tcMar>
            <w:vAlign w:val="center"/>
          </w:tcPr>
          <w:p w14:paraId="42BA40AE" w14:textId="77777777" w:rsidR="00B45A09" w:rsidRPr="009A617C" w:rsidRDefault="00B45A09" w:rsidP="001502B7">
            <w:pPr>
              <w:snapToGrid w:val="0"/>
              <w:jc w:val="center"/>
              <w:rPr>
                <w:rFonts w:eastAsia="標楷體"/>
                <w:szCs w:val="24"/>
              </w:rPr>
            </w:pPr>
            <w:r w:rsidRPr="009A617C">
              <w:rPr>
                <w:rFonts w:eastAsia="標楷體"/>
                <w:szCs w:val="24"/>
              </w:rPr>
              <w:t>3</w:t>
            </w:r>
            <w:r w:rsidR="00553362" w:rsidRPr="009A617C">
              <w:rPr>
                <w:rFonts w:eastAsia="標楷體"/>
                <w:szCs w:val="24"/>
              </w:rPr>
              <w:t>27</w:t>
            </w:r>
          </w:p>
        </w:tc>
        <w:tc>
          <w:tcPr>
            <w:tcW w:w="3064" w:type="dxa"/>
            <w:tcMar>
              <w:left w:w="28" w:type="dxa"/>
              <w:right w:w="28" w:type="dxa"/>
            </w:tcMar>
            <w:vAlign w:val="center"/>
          </w:tcPr>
          <w:p w14:paraId="7E502D59" w14:textId="77777777" w:rsidR="00B45A09" w:rsidRPr="009A617C" w:rsidRDefault="00B45A09" w:rsidP="001502B7">
            <w:pPr>
              <w:snapToGrid w:val="0"/>
              <w:rPr>
                <w:rFonts w:eastAsia="標楷體"/>
                <w:szCs w:val="24"/>
              </w:rPr>
            </w:pPr>
            <w:r w:rsidRPr="009A617C">
              <w:rPr>
                <w:rFonts w:eastAsia="標楷體" w:hint="eastAsia"/>
              </w:rPr>
              <w:t>存置地點：綜合試驗室</w:t>
            </w:r>
          </w:p>
        </w:tc>
      </w:tr>
      <w:tr w:rsidR="009A617C" w:rsidRPr="009A617C" w14:paraId="189C291A" w14:textId="77777777" w:rsidTr="00DE3FE3">
        <w:trPr>
          <w:cantSplit/>
          <w:trHeight w:val="20"/>
        </w:trPr>
        <w:tc>
          <w:tcPr>
            <w:tcW w:w="567" w:type="dxa"/>
            <w:tcMar>
              <w:left w:w="28" w:type="dxa"/>
              <w:right w:w="28" w:type="dxa"/>
            </w:tcMar>
            <w:vAlign w:val="center"/>
          </w:tcPr>
          <w:p w14:paraId="4AD72CCB"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4</w:t>
            </w:r>
          </w:p>
        </w:tc>
        <w:tc>
          <w:tcPr>
            <w:tcW w:w="1696" w:type="dxa"/>
            <w:tcMar>
              <w:left w:w="28" w:type="dxa"/>
              <w:right w:w="28" w:type="dxa"/>
            </w:tcMar>
            <w:vAlign w:val="center"/>
          </w:tcPr>
          <w:p w14:paraId="3BDE4568" w14:textId="77777777" w:rsidR="00B45A09" w:rsidRPr="009A617C" w:rsidRDefault="00B45A09" w:rsidP="001502B7">
            <w:pPr>
              <w:snapToGrid w:val="0"/>
              <w:jc w:val="center"/>
              <w:rPr>
                <w:rFonts w:eastAsia="標楷體"/>
                <w:szCs w:val="24"/>
              </w:rPr>
            </w:pPr>
            <w:r w:rsidRPr="009A617C">
              <w:rPr>
                <w:rFonts w:eastAsia="標楷體"/>
                <w:szCs w:val="24"/>
              </w:rPr>
              <w:t>3-10-09-01-0010-0000043</w:t>
            </w:r>
          </w:p>
        </w:tc>
        <w:tc>
          <w:tcPr>
            <w:tcW w:w="3261" w:type="dxa"/>
            <w:tcMar>
              <w:left w:w="28" w:type="dxa"/>
              <w:right w:w="28" w:type="dxa"/>
            </w:tcMar>
            <w:vAlign w:val="center"/>
          </w:tcPr>
          <w:p w14:paraId="59198291" w14:textId="77777777" w:rsidR="00B45A09" w:rsidRPr="009A617C" w:rsidRDefault="00B45A09" w:rsidP="001502B7">
            <w:pPr>
              <w:snapToGrid w:val="0"/>
              <w:rPr>
                <w:rFonts w:eastAsia="標楷體"/>
                <w:szCs w:val="24"/>
              </w:rPr>
            </w:pPr>
            <w:r w:rsidRPr="009A617C">
              <w:rPr>
                <w:rFonts w:eastAsia="標楷體" w:hint="eastAsia"/>
                <w:szCs w:val="24"/>
              </w:rPr>
              <w:t>衝擊試驗器</w:t>
            </w:r>
          </w:p>
          <w:p w14:paraId="42B2E212" w14:textId="77777777" w:rsidR="00B45A09" w:rsidRPr="009A617C" w:rsidRDefault="00B45A09" w:rsidP="001502B7">
            <w:pPr>
              <w:snapToGrid w:val="0"/>
              <w:rPr>
                <w:rFonts w:eastAsia="標楷體"/>
                <w:szCs w:val="24"/>
              </w:rPr>
            </w:pPr>
            <w:r w:rsidRPr="009A617C">
              <w:rPr>
                <w:rFonts w:eastAsia="標楷體" w:hint="eastAsia"/>
                <w:szCs w:val="24"/>
              </w:rPr>
              <w:t>衝擊試驗系統</w:t>
            </w:r>
          </w:p>
        </w:tc>
        <w:tc>
          <w:tcPr>
            <w:tcW w:w="1559" w:type="dxa"/>
            <w:tcMar>
              <w:left w:w="28" w:type="dxa"/>
              <w:right w:w="28" w:type="dxa"/>
            </w:tcMar>
            <w:vAlign w:val="center"/>
          </w:tcPr>
          <w:p w14:paraId="6397ADDE" w14:textId="77777777" w:rsidR="00B45A09" w:rsidRPr="009A617C" w:rsidRDefault="00B45A09" w:rsidP="001502B7">
            <w:pPr>
              <w:snapToGrid w:val="0"/>
              <w:jc w:val="center"/>
              <w:rPr>
                <w:rFonts w:eastAsia="標楷體"/>
                <w:szCs w:val="24"/>
              </w:rPr>
            </w:pPr>
            <w:r w:rsidRPr="009A617C">
              <w:rPr>
                <w:rFonts w:eastAsia="標楷體"/>
                <w:szCs w:val="24"/>
              </w:rPr>
              <w:t>7</w:t>
            </w:r>
            <w:r w:rsidR="00553362" w:rsidRPr="009A617C">
              <w:rPr>
                <w:rFonts w:eastAsia="標楷體"/>
                <w:szCs w:val="24"/>
              </w:rPr>
              <w:t>66</w:t>
            </w:r>
          </w:p>
        </w:tc>
        <w:tc>
          <w:tcPr>
            <w:tcW w:w="3064" w:type="dxa"/>
            <w:tcMar>
              <w:left w:w="28" w:type="dxa"/>
              <w:right w:w="28" w:type="dxa"/>
            </w:tcMar>
            <w:vAlign w:val="center"/>
          </w:tcPr>
          <w:p w14:paraId="4CF61BFA" w14:textId="77777777" w:rsidR="00B45A09" w:rsidRPr="009A617C" w:rsidRDefault="00B45A09" w:rsidP="001502B7">
            <w:pPr>
              <w:snapToGrid w:val="0"/>
              <w:rPr>
                <w:rFonts w:eastAsia="標楷體"/>
                <w:szCs w:val="24"/>
              </w:rPr>
            </w:pPr>
            <w:r w:rsidRPr="009A617C">
              <w:rPr>
                <w:rFonts w:eastAsia="標楷體" w:hint="eastAsia"/>
              </w:rPr>
              <w:t>存置地點：綜合試驗室</w:t>
            </w:r>
          </w:p>
        </w:tc>
      </w:tr>
      <w:tr w:rsidR="009A617C" w:rsidRPr="009A617C" w14:paraId="1A62C0B6" w14:textId="77777777" w:rsidTr="00DE3FE3">
        <w:trPr>
          <w:cantSplit/>
          <w:trHeight w:val="20"/>
        </w:trPr>
        <w:tc>
          <w:tcPr>
            <w:tcW w:w="567" w:type="dxa"/>
            <w:tcMar>
              <w:left w:w="28" w:type="dxa"/>
              <w:right w:w="28" w:type="dxa"/>
            </w:tcMar>
            <w:vAlign w:val="center"/>
          </w:tcPr>
          <w:p w14:paraId="39E197C6"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5</w:t>
            </w:r>
          </w:p>
        </w:tc>
        <w:tc>
          <w:tcPr>
            <w:tcW w:w="1696" w:type="dxa"/>
            <w:tcMar>
              <w:left w:w="28" w:type="dxa"/>
              <w:right w:w="28" w:type="dxa"/>
            </w:tcMar>
            <w:vAlign w:val="center"/>
          </w:tcPr>
          <w:p w14:paraId="1E884BCB" w14:textId="77777777" w:rsidR="00B45A09" w:rsidRPr="009A617C" w:rsidRDefault="00B45A09" w:rsidP="001502B7">
            <w:pPr>
              <w:snapToGrid w:val="0"/>
              <w:jc w:val="center"/>
              <w:rPr>
                <w:rFonts w:eastAsia="標楷體"/>
                <w:szCs w:val="24"/>
              </w:rPr>
            </w:pPr>
            <w:r w:rsidRPr="009A617C">
              <w:rPr>
                <w:rFonts w:eastAsia="標楷體"/>
                <w:szCs w:val="24"/>
              </w:rPr>
              <w:t>3-01-03-05-0003-0000001</w:t>
            </w:r>
          </w:p>
        </w:tc>
        <w:tc>
          <w:tcPr>
            <w:tcW w:w="3261" w:type="dxa"/>
            <w:tcMar>
              <w:left w:w="28" w:type="dxa"/>
              <w:right w:w="28" w:type="dxa"/>
            </w:tcMar>
            <w:vAlign w:val="center"/>
          </w:tcPr>
          <w:p w14:paraId="6DD05B72" w14:textId="77777777" w:rsidR="00B45A09" w:rsidRPr="009A617C" w:rsidRDefault="00B45A09" w:rsidP="001502B7">
            <w:pPr>
              <w:snapToGrid w:val="0"/>
              <w:rPr>
                <w:rFonts w:eastAsia="標楷體"/>
                <w:szCs w:val="24"/>
              </w:rPr>
            </w:pPr>
            <w:r w:rsidRPr="009A617C">
              <w:rPr>
                <w:rFonts w:eastAsia="標楷體" w:hint="eastAsia"/>
                <w:szCs w:val="24"/>
              </w:rPr>
              <w:t>儀表系統</w:t>
            </w:r>
          </w:p>
          <w:p w14:paraId="6D512729" w14:textId="77777777" w:rsidR="00B45A09" w:rsidRPr="009A617C" w:rsidRDefault="00B45A09" w:rsidP="001502B7">
            <w:pPr>
              <w:snapToGrid w:val="0"/>
              <w:rPr>
                <w:rFonts w:eastAsia="標楷體"/>
                <w:szCs w:val="24"/>
              </w:rPr>
            </w:pPr>
            <w:r w:rsidRPr="009A617C">
              <w:rPr>
                <w:rFonts w:eastAsia="標楷體" w:hint="eastAsia"/>
                <w:szCs w:val="24"/>
              </w:rPr>
              <w:t>電氣檢測相關儀表</w:t>
            </w:r>
          </w:p>
        </w:tc>
        <w:tc>
          <w:tcPr>
            <w:tcW w:w="1559" w:type="dxa"/>
            <w:tcMar>
              <w:left w:w="28" w:type="dxa"/>
              <w:right w:w="28" w:type="dxa"/>
            </w:tcMar>
            <w:vAlign w:val="center"/>
          </w:tcPr>
          <w:p w14:paraId="5D584EBF" w14:textId="77777777" w:rsidR="00B45A09" w:rsidRPr="009A617C" w:rsidRDefault="00B45A09" w:rsidP="001502B7">
            <w:pPr>
              <w:snapToGrid w:val="0"/>
              <w:jc w:val="center"/>
              <w:rPr>
                <w:rFonts w:eastAsia="標楷體"/>
                <w:szCs w:val="24"/>
              </w:rPr>
            </w:pPr>
            <w:r w:rsidRPr="009A617C">
              <w:rPr>
                <w:rFonts w:eastAsia="標楷體"/>
                <w:szCs w:val="24"/>
              </w:rPr>
              <w:t>2</w:t>
            </w:r>
            <w:r w:rsidR="00553362" w:rsidRPr="009A617C">
              <w:rPr>
                <w:rFonts w:eastAsia="標楷體"/>
                <w:szCs w:val="24"/>
              </w:rPr>
              <w:t>91</w:t>
            </w:r>
          </w:p>
        </w:tc>
        <w:tc>
          <w:tcPr>
            <w:tcW w:w="3064" w:type="dxa"/>
            <w:tcMar>
              <w:left w:w="28" w:type="dxa"/>
              <w:right w:w="28" w:type="dxa"/>
            </w:tcMar>
            <w:vAlign w:val="center"/>
          </w:tcPr>
          <w:p w14:paraId="1FD1E329" w14:textId="77777777" w:rsidR="00B45A09" w:rsidRPr="009A617C" w:rsidRDefault="00B45A09" w:rsidP="00B45A09">
            <w:pPr>
              <w:numPr>
                <w:ilvl w:val="0"/>
                <w:numId w:val="144"/>
              </w:numPr>
              <w:suppressAutoHyphens w:val="0"/>
              <w:autoSpaceDN/>
              <w:snapToGrid w:val="0"/>
              <w:textAlignment w:val="auto"/>
              <w:rPr>
                <w:rFonts w:eastAsia="標楷體"/>
                <w:szCs w:val="24"/>
              </w:rPr>
            </w:pPr>
            <w:r w:rsidRPr="009A617C">
              <w:rPr>
                <w:rFonts w:eastAsia="標楷體" w:hint="eastAsia"/>
                <w:szCs w:val="24"/>
              </w:rPr>
              <w:t>電力分析儀</w:t>
            </w:r>
          </w:p>
          <w:p w14:paraId="52045357" w14:textId="77777777" w:rsidR="00B45A09" w:rsidRPr="009A617C" w:rsidRDefault="00B45A09" w:rsidP="00B45A09">
            <w:pPr>
              <w:numPr>
                <w:ilvl w:val="0"/>
                <w:numId w:val="144"/>
              </w:numPr>
              <w:suppressAutoHyphens w:val="0"/>
              <w:autoSpaceDN/>
              <w:snapToGrid w:val="0"/>
              <w:textAlignment w:val="auto"/>
              <w:rPr>
                <w:rFonts w:eastAsia="標楷體"/>
                <w:szCs w:val="24"/>
              </w:rPr>
            </w:pPr>
            <w:r w:rsidRPr="009A617C">
              <w:rPr>
                <w:rFonts w:eastAsia="標楷體" w:hint="eastAsia"/>
                <w:szCs w:val="24"/>
              </w:rPr>
              <w:t>高絕緣溫度量測系統</w:t>
            </w:r>
          </w:p>
          <w:p w14:paraId="0AFE1A55" w14:textId="77777777" w:rsidR="00B45A09" w:rsidRPr="009A617C" w:rsidRDefault="00B45A09" w:rsidP="00B45A09">
            <w:pPr>
              <w:numPr>
                <w:ilvl w:val="0"/>
                <w:numId w:val="144"/>
              </w:numPr>
              <w:suppressAutoHyphens w:val="0"/>
              <w:autoSpaceDN/>
              <w:snapToGrid w:val="0"/>
              <w:textAlignment w:val="auto"/>
              <w:rPr>
                <w:rFonts w:eastAsia="標楷體"/>
                <w:szCs w:val="24"/>
              </w:rPr>
            </w:pPr>
            <w:r w:rsidRPr="009A617C">
              <w:rPr>
                <w:rFonts w:eastAsia="標楷體" w:hint="eastAsia"/>
                <w:szCs w:val="24"/>
              </w:rPr>
              <w:t>直流電源供應器</w:t>
            </w:r>
          </w:p>
          <w:p w14:paraId="5144EDAB" w14:textId="77777777" w:rsidR="00B45A09" w:rsidRPr="009A617C" w:rsidRDefault="00B45A09" w:rsidP="00B45A09">
            <w:pPr>
              <w:numPr>
                <w:ilvl w:val="0"/>
                <w:numId w:val="144"/>
              </w:numPr>
              <w:suppressAutoHyphens w:val="0"/>
              <w:autoSpaceDN/>
              <w:snapToGrid w:val="0"/>
              <w:textAlignment w:val="auto"/>
              <w:rPr>
                <w:rFonts w:eastAsia="標楷體"/>
                <w:szCs w:val="24"/>
              </w:rPr>
            </w:pPr>
            <w:r w:rsidRPr="009A617C">
              <w:rPr>
                <w:rFonts w:eastAsia="標楷體" w:hint="eastAsia"/>
                <w:szCs w:val="24"/>
              </w:rPr>
              <w:t>高壓探棒</w:t>
            </w:r>
          </w:p>
          <w:p w14:paraId="5C5E9B33" w14:textId="77777777" w:rsidR="00B45A09" w:rsidRPr="009A617C" w:rsidRDefault="00B45A09" w:rsidP="00B45A09">
            <w:pPr>
              <w:numPr>
                <w:ilvl w:val="0"/>
                <w:numId w:val="144"/>
              </w:numPr>
              <w:suppressAutoHyphens w:val="0"/>
              <w:autoSpaceDN/>
              <w:snapToGrid w:val="0"/>
              <w:textAlignment w:val="auto"/>
              <w:rPr>
                <w:rFonts w:eastAsia="標楷體"/>
                <w:szCs w:val="24"/>
              </w:rPr>
            </w:pPr>
            <w:r w:rsidRPr="009A617C">
              <w:rPr>
                <w:rFonts w:eastAsia="標楷體" w:hint="eastAsia"/>
                <w:szCs w:val="24"/>
              </w:rPr>
              <w:t>電錶</w:t>
            </w:r>
          </w:p>
          <w:p w14:paraId="3474EAD0" w14:textId="77777777" w:rsidR="00B45A09" w:rsidRPr="009A617C" w:rsidRDefault="00B45A09" w:rsidP="00B45A09">
            <w:pPr>
              <w:numPr>
                <w:ilvl w:val="0"/>
                <w:numId w:val="144"/>
              </w:numPr>
              <w:suppressAutoHyphens w:val="0"/>
              <w:autoSpaceDN/>
              <w:snapToGrid w:val="0"/>
              <w:textAlignment w:val="auto"/>
              <w:rPr>
                <w:rFonts w:eastAsia="標楷體"/>
                <w:szCs w:val="24"/>
              </w:rPr>
            </w:pPr>
            <w:r w:rsidRPr="009A617C">
              <w:rPr>
                <w:rFonts w:eastAsia="標楷體" w:hint="eastAsia"/>
                <w:szCs w:val="24"/>
              </w:rPr>
              <w:t>尺規</w:t>
            </w:r>
          </w:p>
          <w:p w14:paraId="04610E00" w14:textId="77777777" w:rsidR="00B45A09" w:rsidRPr="009A617C" w:rsidRDefault="00B45A09" w:rsidP="001502B7">
            <w:pPr>
              <w:snapToGrid w:val="0"/>
              <w:rPr>
                <w:rFonts w:eastAsia="標楷體"/>
                <w:szCs w:val="24"/>
              </w:rPr>
            </w:pPr>
            <w:r w:rsidRPr="009A617C">
              <w:rPr>
                <w:rFonts w:eastAsia="標楷體" w:hint="eastAsia"/>
              </w:rPr>
              <w:t>存置地點：綜合試驗室</w:t>
            </w:r>
          </w:p>
        </w:tc>
      </w:tr>
      <w:tr w:rsidR="009A617C" w:rsidRPr="009A617C" w14:paraId="790D5268" w14:textId="77777777" w:rsidTr="00DE3FE3">
        <w:trPr>
          <w:cantSplit/>
          <w:trHeight w:val="20"/>
        </w:trPr>
        <w:tc>
          <w:tcPr>
            <w:tcW w:w="567" w:type="dxa"/>
            <w:tcMar>
              <w:left w:w="28" w:type="dxa"/>
              <w:right w:w="28" w:type="dxa"/>
            </w:tcMar>
            <w:vAlign w:val="center"/>
          </w:tcPr>
          <w:p w14:paraId="5987CE1F"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6</w:t>
            </w:r>
          </w:p>
        </w:tc>
        <w:tc>
          <w:tcPr>
            <w:tcW w:w="1696" w:type="dxa"/>
            <w:tcMar>
              <w:left w:w="28" w:type="dxa"/>
              <w:right w:w="28" w:type="dxa"/>
            </w:tcMar>
            <w:vAlign w:val="center"/>
          </w:tcPr>
          <w:p w14:paraId="49FB6A74" w14:textId="77777777" w:rsidR="00B45A09" w:rsidRPr="009A617C" w:rsidRDefault="00B45A09" w:rsidP="001502B7">
            <w:pPr>
              <w:snapToGrid w:val="0"/>
              <w:jc w:val="center"/>
              <w:rPr>
                <w:rFonts w:eastAsia="標楷體"/>
                <w:szCs w:val="24"/>
              </w:rPr>
            </w:pPr>
            <w:r w:rsidRPr="009A617C">
              <w:rPr>
                <w:rFonts w:eastAsia="標楷體"/>
                <w:szCs w:val="24"/>
              </w:rPr>
              <w:t>3-14-03-08-0015-0000020</w:t>
            </w:r>
          </w:p>
        </w:tc>
        <w:tc>
          <w:tcPr>
            <w:tcW w:w="3261" w:type="dxa"/>
            <w:tcMar>
              <w:left w:w="28" w:type="dxa"/>
              <w:right w:w="28" w:type="dxa"/>
            </w:tcMar>
            <w:vAlign w:val="center"/>
          </w:tcPr>
          <w:p w14:paraId="4D2FD342" w14:textId="77777777" w:rsidR="00B45A09" w:rsidRPr="009A617C" w:rsidRDefault="00B45A09" w:rsidP="001502B7">
            <w:pPr>
              <w:snapToGrid w:val="0"/>
              <w:rPr>
                <w:rFonts w:eastAsia="標楷體"/>
                <w:szCs w:val="24"/>
              </w:rPr>
            </w:pPr>
            <w:r w:rsidRPr="009A617C">
              <w:rPr>
                <w:rFonts w:eastAsia="標楷體" w:hint="eastAsia"/>
                <w:szCs w:val="24"/>
              </w:rPr>
              <w:t>數位攝影機</w:t>
            </w:r>
          </w:p>
          <w:p w14:paraId="3EC87321" w14:textId="77777777" w:rsidR="00B45A09" w:rsidRPr="009A617C" w:rsidRDefault="00B45A09" w:rsidP="001502B7">
            <w:pPr>
              <w:snapToGrid w:val="0"/>
              <w:rPr>
                <w:rFonts w:eastAsia="標楷體"/>
                <w:szCs w:val="24"/>
              </w:rPr>
            </w:pPr>
            <w:r w:rsidRPr="009A617C">
              <w:rPr>
                <w:rFonts w:eastAsia="標楷體" w:hint="eastAsia"/>
                <w:szCs w:val="24"/>
              </w:rPr>
              <w:t>高速攝影機</w:t>
            </w:r>
          </w:p>
        </w:tc>
        <w:tc>
          <w:tcPr>
            <w:tcW w:w="1559" w:type="dxa"/>
            <w:tcMar>
              <w:left w:w="28" w:type="dxa"/>
              <w:right w:w="28" w:type="dxa"/>
            </w:tcMar>
            <w:vAlign w:val="center"/>
          </w:tcPr>
          <w:p w14:paraId="2AF57EE6" w14:textId="77777777" w:rsidR="00B45A09" w:rsidRPr="009A617C" w:rsidRDefault="00B45A09" w:rsidP="001502B7">
            <w:pPr>
              <w:snapToGrid w:val="0"/>
              <w:jc w:val="center"/>
              <w:rPr>
                <w:rFonts w:eastAsia="標楷體"/>
                <w:szCs w:val="24"/>
              </w:rPr>
            </w:pPr>
            <w:r w:rsidRPr="009A617C">
              <w:rPr>
                <w:rFonts w:eastAsia="標楷體"/>
                <w:szCs w:val="24"/>
              </w:rPr>
              <w:t>2</w:t>
            </w:r>
            <w:r w:rsidR="00553362" w:rsidRPr="009A617C">
              <w:rPr>
                <w:rFonts w:eastAsia="標楷體"/>
                <w:szCs w:val="24"/>
              </w:rPr>
              <w:t>52</w:t>
            </w:r>
          </w:p>
        </w:tc>
        <w:tc>
          <w:tcPr>
            <w:tcW w:w="3064" w:type="dxa"/>
            <w:tcMar>
              <w:left w:w="28" w:type="dxa"/>
              <w:right w:w="28" w:type="dxa"/>
            </w:tcMar>
            <w:vAlign w:val="center"/>
          </w:tcPr>
          <w:p w14:paraId="27120317" w14:textId="77777777" w:rsidR="00B45A09" w:rsidRPr="009A617C" w:rsidRDefault="00B45A09" w:rsidP="001502B7">
            <w:pPr>
              <w:snapToGrid w:val="0"/>
              <w:rPr>
                <w:rFonts w:eastAsia="標楷體"/>
                <w:szCs w:val="24"/>
              </w:rPr>
            </w:pPr>
            <w:r w:rsidRPr="009A617C">
              <w:rPr>
                <w:rFonts w:eastAsia="標楷體" w:hint="eastAsia"/>
              </w:rPr>
              <w:t>存置地點：綜合試驗室</w:t>
            </w:r>
          </w:p>
        </w:tc>
      </w:tr>
      <w:tr w:rsidR="009A617C" w:rsidRPr="009A617C" w14:paraId="133DB335" w14:textId="77777777" w:rsidTr="00DE3FE3">
        <w:trPr>
          <w:cantSplit/>
          <w:trHeight w:val="20"/>
        </w:trPr>
        <w:tc>
          <w:tcPr>
            <w:tcW w:w="567" w:type="dxa"/>
            <w:tcMar>
              <w:left w:w="28" w:type="dxa"/>
              <w:right w:w="28" w:type="dxa"/>
            </w:tcMar>
            <w:vAlign w:val="center"/>
          </w:tcPr>
          <w:p w14:paraId="0F1F63CF"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7</w:t>
            </w:r>
          </w:p>
        </w:tc>
        <w:tc>
          <w:tcPr>
            <w:tcW w:w="1696" w:type="dxa"/>
            <w:tcMar>
              <w:left w:w="28" w:type="dxa"/>
              <w:right w:w="28" w:type="dxa"/>
            </w:tcMar>
            <w:vAlign w:val="center"/>
          </w:tcPr>
          <w:p w14:paraId="4244B1C6" w14:textId="77777777" w:rsidR="00B45A09" w:rsidRPr="009A617C" w:rsidRDefault="00B45A09" w:rsidP="001502B7">
            <w:pPr>
              <w:snapToGrid w:val="0"/>
              <w:jc w:val="center"/>
              <w:rPr>
                <w:rFonts w:eastAsia="標楷體"/>
                <w:szCs w:val="24"/>
              </w:rPr>
            </w:pPr>
            <w:r w:rsidRPr="009A617C">
              <w:rPr>
                <w:rFonts w:eastAsia="標楷體"/>
                <w:szCs w:val="24"/>
              </w:rPr>
              <w:t>3-10-11-03-0274-0000001</w:t>
            </w:r>
          </w:p>
        </w:tc>
        <w:tc>
          <w:tcPr>
            <w:tcW w:w="3261" w:type="dxa"/>
            <w:tcMar>
              <w:left w:w="28" w:type="dxa"/>
              <w:right w:w="28" w:type="dxa"/>
            </w:tcMar>
            <w:vAlign w:val="center"/>
          </w:tcPr>
          <w:p w14:paraId="6064CDE6" w14:textId="77777777" w:rsidR="00B45A09" w:rsidRPr="009A617C" w:rsidRDefault="00B45A09" w:rsidP="001502B7">
            <w:pPr>
              <w:snapToGrid w:val="0"/>
              <w:rPr>
                <w:rFonts w:eastAsia="標楷體"/>
                <w:szCs w:val="24"/>
              </w:rPr>
            </w:pPr>
            <w:r w:rsidRPr="009A617C">
              <w:rPr>
                <w:rFonts w:eastAsia="標楷體" w:hint="eastAsia"/>
                <w:szCs w:val="24"/>
              </w:rPr>
              <w:t>火焰燃燒器</w:t>
            </w:r>
          </w:p>
          <w:p w14:paraId="163BC9A6" w14:textId="77777777" w:rsidR="00B45A09" w:rsidRPr="009A617C" w:rsidRDefault="00B45A09" w:rsidP="001502B7">
            <w:pPr>
              <w:snapToGrid w:val="0"/>
              <w:rPr>
                <w:rFonts w:eastAsia="標楷體"/>
                <w:szCs w:val="24"/>
              </w:rPr>
            </w:pPr>
            <w:r w:rsidRPr="009A617C">
              <w:rPr>
                <w:rFonts w:eastAsia="標楷體" w:hint="eastAsia"/>
                <w:szCs w:val="24"/>
              </w:rPr>
              <w:t>儲能電池防火試驗量測系統</w:t>
            </w:r>
          </w:p>
        </w:tc>
        <w:tc>
          <w:tcPr>
            <w:tcW w:w="1559" w:type="dxa"/>
            <w:tcMar>
              <w:left w:w="28" w:type="dxa"/>
              <w:right w:w="28" w:type="dxa"/>
            </w:tcMar>
            <w:vAlign w:val="center"/>
          </w:tcPr>
          <w:p w14:paraId="0EB397A9" w14:textId="77777777" w:rsidR="00B45A09" w:rsidRPr="009A617C" w:rsidRDefault="00B45A09" w:rsidP="001502B7">
            <w:pPr>
              <w:snapToGrid w:val="0"/>
              <w:jc w:val="center"/>
              <w:rPr>
                <w:rFonts w:eastAsia="標楷體"/>
                <w:szCs w:val="24"/>
              </w:rPr>
            </w:pPr>
            <w:r w:rsidRPr="009A617C">
              <w:rPr>
                <w:rFonts w:eastAsia="標楷體"/>
                <w:szCs w:val="24"/>
              </w:rPr>
              <w:t>1</w:t>
            </w:r>
            <w:r w:rsidR="00553362" w:rsidRPr="009A617C">
              <w:rPr>
                <w:rFonts w:eastAsia="標楷體"/>
                <w:szCs w:val="24"/>
              </w:rPr>
              <w:t>344</w:t>
            </w:r>
          </w:p>
        </w:tc>
        <w:tc>
          <w:tcPr>
            <w:tcW w:w="3064" w:type="dxa"/>
            <w:tcMar>
              <w:left w:w="28" w:type="dxa"/>
              <w:right w:w="28" w:type="dxa"/>
            </w:tcMar>
            <w:vAlign w:val="center"/>
          </w:tcPr>
          <w:p w14:paraId="1ACDE445" w14:textId="77777777" w:rsidR="00B45A09" w:rsidRPr="009A617C" w:rsidRDefault="00B45A09" w:rsidP="00B45A09">
            <w:pPr>
              <w:numPr>
                <w:ilvl w:val="0"/>
                <w:numId w:val="145"/>
              </w:numPr>
              <w:suppressAutoHyphens w:val="0"/>
              <w:autoSpaceDN/>
              <w:snapToGrid w:val="0"/>
              <w:textAlignment w:val="auto"/>
              <w:rPr>
                <w:rFonts w:eastAsia="標楷體"/>
                <w:szCs w:val="24"/>
              </w:rPr>
            </w:pPr>
            <w:r w:rsidRPr="009A617C">
              <w:rPr>
                <w:rFonts w:eastAsia="標楷體" w:hint="eastAsia"/>
                <w:szCs w:val="24"/>
              </w:rPr>
              <w:t>煙罩、管道</w:t>
            </w:r>
          </w:p>
          <w:p w14:paraId="67BAF58B" w14:textId="77777777" w:rsidR="00B45A09" w:rsidRPr="009A617C" w:rsidRDefault="00B45A09" w:rsidP="00B45A09">
            <w:pPr>
              <w:numPr>
                <w:ilvl w:val="0"/>
                <w:numId w:val="145"/>
              </w:numPr>
              <w:suppressAutoHyphens w:val="0"/>
              <w:autoSpaceDN/>
              <w:snapToGrid w:val="0"/>
              <w:textAlignment w:val="auto"/>
              <w:rPr>
                <w:rFonts w:eastAsia="標楷體"/>
                <w:szCs w:val="24"/>
              </w:rPr>
            </w:pPr>
            <w:r w:rsidRPr="009A617C">
              <w:rPr>
                <w:rFonts w:eastAsia="標楷體" w:hint="eastAsia"/>
                <w:szCs w:val="24"/>
              </w:rPr>
              <w:t>煙道內量測系統</w:t>
            </w:r>
          </w:p>
          <w:p w14:paraId="0A6AC478" w14:textId="77777777" w:rsidR="00B45A09" w:rsidRPr="009A617C" w:rsidRDefault="00B45A09" w:rsidP="00B45A09">
            <w:pPr>
              <w:numPr>
                <w:ilvl w:val="0"/>
                <w:numId w:val="145"/>
              </w:numPr>
              <w:suppressAutoHyphens w:val="0"/>
              <w:autoSpaceDN/>
              <w:snapToGrid w:val="0"/>
              <w:textAlignment w:val="auto"/>
              <w:rPr>
                <w:rFonts w:eastAsia="標楷體"/>
                <w:szCs w:val="24"/>
              </w:rPr>
            </w:pPr>
            <w:r w:rsidRPr="009A617C">
              <w:rPr>
                <w:rFonts w:eastAsia="標楷體" w:hint="eastAsia"/>
                <w:szCs w:val="24"/>
              </w:rPr>
              <w:t>電腦工作站</w:t>
            </w:r>
          </w:p>
          <w:p w14:paraId="3CFFE372" w14:textId="77777777" w:rsidR="00B45A09" w:rsidRPr="009A617C" w:rsidRDefault="00B45A09" w:rsidP="00B45A09">
            <w:pPr>
              <w:numPr>
                <w:ilvl w:val="0"/>
                <w:numId w:val="145"/>
              </w:numPr>
              <w:suppressAutoHyphens w:val="0"/>
              <w:autoSpaceDN/>
              <w:snapToGrid w:val="0"/>
              <w:textAlignment w:val="auto"/>
              <w:rPr>
                <w:rFonts w:eastAsia="標楷體"/>
                <w:szCs w:val="24"/>
              </w:rPr>
            </w:pPr>
            <w:r w:rsidRPr="009A617C">
              <w:rPr>
                <w:rFonts w:eastAsia="標楷體" w:hint="eastAsia"/>
                <w:szCs w:val="24"/>
              </w:rPr>
              <w:t>螢幕</w:t>
            </w:r>
          </w:p>
          <w:p w14:paraId="3FC55A91" w14:textId="77777777" w:rsidR="00B45A09" w:rsidRPr="009A617C" w:rsidRDefault="00B45A09" w:rsidP="00B45A09">
            <w:pPr>
              <w:numPr>
                <w:ilvl w:val="0"/>
                <w:numId w:val="145"/>
              </w:numPr>
              <w:suppressAutoHyphens w:val="0"/>
              <w:autoSpaceDN/>
              <w:snapToGrid w:val="0"/>
              <w:textAlignment w:val="auto"/>
              <w:rPr>
                <w:rFonts w:eastAsia="標楷體"/>
                <w:szCs w:val="24"/>
              </w:rPr>
            </w:pPr>
            <w:r w:rsidRPr="009A617C">
              <w:rPr>
                <w:rFonts w:eastAsia="標楷體" w:hint="eastAsia"/>
                <w:szCs w:val="24"/>
              </w:rPr>
              <w:t>雷射印表機</w:t>
            </w:r>
          </w:p>
          <w:p w14:paraId="11303177" w14:textId="77777777" w:rsidR="00B45A09" w:rsidRPr="009A617C" w:rsidRDefault="00B45A09" w:rsidP="00B45A09">
            <w:pPr>
              <w:numPr>
                <w:ilvl w:val="0"/>
                <w:numId w:val="145"/>
              </w:numPr>
              <w:suppressAutoHyphens w:val="0"/>
              <w:autoSpaceDN/>
              <w:snapToGrid w:val="0"/>
              <w:textAlignment w:val="auto"/>
              <w:rPr>
                <w:rFonts w:eastAsia="標楷體"/>
                <w:szCs w:val="24"/>
              </w:rPr>
            </w:pPr>
            <w:r w:rsidRPr="009A617C">
              <w:rPr>
                <w:rFonts w:eastAsia="標楷體" w:hint="eastAsia"/>
                <w:szCs w:val="24"/>
              </w:rPr>
              <w:t>溫度訊號擷取系統</w:t>
            </w:r>
          </w:p>
          <w:p w14:paraId="00E64BF8" w14:textId="77777777" w:rsidR="00B45A09" w:rsidRPr="009A617C" w:rsidRDefault="00B45A09" w:rsidP="00B45A09">
            <w:pPr>
              <w:numPr>
                <w:ilvl w:val="0"/>
                <w:numId w:val="145"/>
              </w:numPr>
              <w:suppressAutoHyphens w:val="0"/>
              <w:autoSpaceDN/>
              <w:snapToGrid w:val="0"/>
              <w:textAlignment w:val="auto"/>
              <w:rPr>
                <w:rFonts w:eastAsia="標楷體"/>
                <w:szCs w:val="24"/>
              </w:rPr>
            </w:pPr>
            <w:r w:rsidRPr="009A617C">
              <w:rPr>
                <w:rFonts w:eastAsia="標楷體" w:hint="eastAsia"/>
                <w:szCs w:val="24"/>
              </w:rPr>
              <w:t>熱通量計</w:t>
            </w:r>
          </w:p>
          <w:p w14:paraId="1DFD233E" w14:textId="77777777" w:rsidR="00B45A09" w:rsidRPr="009A617C" w:rsidRDefault="00B45A09" w:rsidP="001502B7">
            <w:pPr>
              <w:snapToGrid w:val="0"/>
              <w:rPr>
                <w:rFonts w:eastAsia="標楷體"/>
                <w:szCs w:val="24"/>
              </w:rPr>
            </w:pPr>
            <w:r w:rsidRPr="009A617C">
              <w:rPr>
                <w:rFonts w:eastAsia="標楷體" w:hint="eastAsia"/>
              </w:rPr>
              <w:t>存置地點：燃燒試驗室</w:t>
            </w:r>
          </w:p>
        </w:tc>
      </w:tr>
      <w:tr w:rsidR="009A617C" w:rsidRPr="009A617C" w14:paraId="0D2A6409" w14:textId="77777777" w:rsidTr="00DE3FE3">
        <w:trPr>
          <w:cantSplit/>
          <w:trHeight w:val="20"/>
        </w:trPr>
        <w:tc>
          <w:tcPr>
            <w:tcW w:w="567" w:type="dxa"/>
            <w:tcMar>
              <w:left w:w="28" w:type="dxa"/>
              <w:right w:w="28" w:type="dxa"/>
            </w:tcMar>
            <w:vAlign w:val="center"/>
          </w:tcPr>
          <w:p w14:paraId="4110A147"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8</w:t>
            </w:r>
          </w:p>
        </w:tc>
        <w:tc>
          <w:tcPr>
            <w:tcW w:w="1696" w:type="dxa"/>
            <w:tcMar>
              <w:left w:w="28" w:type="dxa"/>
              <w:right w:w="28" w:type="dxa"/>
            </w:tcMar>
            <w:vAlign w:val="center"/>
          </w:tcPr>
          <w:p w14:paraId="3607F8A6" w14:textId="77777777" w:rsidR="00B45A09" w:rsidRPr="009A617C" w:rsidRDefault="00B45A09" w:rsidP="001502B7">
            <w:pPr>
              <w:snapToGrid w:val="0"/>
              <w:jc w:val="center"/>
              <w:rPr>
                <w:rFonts w:eastAsia="標楷體"/>
                <w:szCs w:val="24"/>
              </w:rPr>
            </w:pPr>
            <w:r w:rsidRPr="009A617C">
              <w:rPr>
                <w:rFonts w:eastAsia="標楷體"/>
                <w:szCs w:val="24"/>
              </w:rPr>
              <w:t>3-10-05-06-0057-0000004</w:t>
            </w:r>
          </w:p>
        </w:tc>
        <w:tc>
          <w:tcPr>
            <w:tcW w:w="3261" w:type="dxa"/>
            <w:tcMar>
              <w:left w:w="28" w:type="dxa"/>
              <w:right w:w="28" w:type="dxa"/>
            </w:tcMar>
            <w:vAlign w:val="center"/>
          </w:tcPr>
          <w:p w14:paraId="6ADABDFC" w14:textId="77777777" w:rsidR="00B45A09" w:rsidRPr="009A617C" w:rsidRDefault="00B45A09" w:rsidP="001502B7">
            <w:pPr>
              <w:snapToGrid w:val="0"/>
              <w:rPr>
                <w:rFonts w:eastAsia="標楷體"/>
                <w:szCs w:val="24"/>
              </w:rPr>
            </w:pPr>
            <w:r w:rsidRPr="009A617C">
              <w:rPr>
                <w:rFonts w:eastAsia="標楷體" w:hint="eastAsia"/>
                <w:szCs w:val="24"/>
              </w:rPr>
              <w:t>電阻</w:t>
            </w:r>
            <w:r w:rsidRPr="009A617C">
              <w:rPr>
                <w:rFonts w:eastAsia="標楷體"/>
                <w:szCs w:val="24"/>
              </w:rPr>
              <w:t xml:space="preserve"> </w:t>
            </w:r>
            <w:r w:rsidRPr="009A617C">
              <w:rPr>
                <w:rFonts w:eastAsia="標楷體" w:hint="eastAsia"/>
                <w:szCs w:val="24"/>
              </w:rPr>
              <w:t>電容</w:t>
            </w:r>
            <w:r w:rsidRPr="009A617C">
              <w:rPr>
                <w:rFonts w:eastAsia="標楷體"/>
                <w:szCs w:val="24"/>
              </w:rPr>
              <w:t xml:space="preserve"> </w:t>
            </w:r>
            <w:r w:rsidRPr="009A617C">
              <w:rPr>
                <w:rFonts w:eastAsia="標楷體" w:hint="eastAsia"/>
                <w:szCs w:val="24"/>
              </w:rPr>
              <w:t>電感</w:t>
            </w:r>
            <w:r w:rsidRPr="009A617C">
              <w:rPr>
                <w:rFonts w:eastAsia="標楷體"/>
                <w:szCs w:val="24"/>
              </w:rPr>
              <w:t>(LCR)</w:t>
            </w:r>
            <w:r w:rsidRPr="009A617C">
              <w:rPr>
                <w:rFonts w:eastAsia="標楷體" w:hint="eastAsia"/>
                <w:szCs w:val="24"/>
              </w:rPr>
              <w:t>測試器</w:t>
            </w:r>
          </w:p>
          <w:p w14:paraId="64B769E6" w14:textId="77777777" w:rsidR="00B45A09" w:rsidRPr="009A617C" w:rsidRDefault="00B45A09" w:rsidP="001502B7">
            <w:pPr>
              <w:snapToGrid w:val="0"/>
              <w:rPr>
                <w:rFonts w:eastAsia="標楷體"/>
                <w:szCs w:val="24"/>
              </w:rPr>
            </w:pPr>
            <w:r w:rsidRPr="009A617C">
              <w:rPr>
                <w:rFonts w:eastAsia="標楷體" w:hint="eastAsia"/>
                <w:szCs w:val="24"/>
              </w:rPr>
              <w:t>防孤島測試負載系統</w:t>
            </w:r>
          </w:p>
        </w:tc>
        <w:tc>
          <w:tcPr>
            <w:tcW w:w="1559" w:type="dxa"/>
            <w:tcMar>
              <w:left w:w="28" w:type="dxa"/>
              <w:right w:w="28" w:type="dxa"/>
            </w:tcMar>
            <w:vAlign w:val="center"/>
          </w:tcPr>
          <w:p w14:paraId="6B669869" w14:textId="77777777" w:rsidR="00B45A09" w:rsidRPr="009A617C" w:rsidRDefault="00B45A09" w:rsidP="001502B7">
            <w:pPr>
              <w:snapToGrid w:val="0"/>
              <w:jc w:val="center"/>
              <w:rPr>
                <w:rFonts w:eastAsia="標楷體"/>
                <w:szCs w:val="24"/>
              </w:rPr>
            </w:pPr>
            <w:r w:rsidRPr="009A617C">
              <w:rPr>
                <w:rFonts w:eastAsia="標楷體"/>
                <w:szCs w:val="24"/>
              </w:rPr>
              <w:t>6</w:t>
            </w:r>
            <w:r w:rsidR="00553362" w:rsidRPr="009A617C">
              <w:rPr>
                <w:rFonts w:eastAsia="標楷體"/>
                <w:szCs w:val="24"/>
              </w:rPr>
              <w:t>78</w:t>
            </w:r>
          </w:p>
        </w:tc>
        <w:tc>
          <w:tcPr>
            <w:tcW w:w="3064" w:type="dxa"/>
            <w:tcMar>
              <w:left w:w="28" w:type="dxa"/>
              <w:right w:w="28" w:type="dxa"/>
            </w:tcMar>
            <w:vAlign w:val="center"/>
          </w:tcPr>
          <w:p w14:paraId="59F1D7A6" w14:textId="77777777" w:rsidR="00B45A09" w:rsidRPr="009A617C" w:rsidRDefault="00B45A09" w:rsidP="00B45A09">
            <w:pPr>
              <w:numPr>
                <w:ilvl w:val="0"/>
                <w:numId w:val="146"/>
              </w:numPr>
              <w:suppressAutoHyphens w:val="0"/>
              <w:autoSpaceDN/>
              <w:snapToGrid w:val="0"/>
              <w:textAlignment w:val="auto"/>
              <w:rPr>
                <w:rFonts w:eastAsia="標楷體"/>
                <w:szCs w:val="24"/>
              </w:rPr>
            </w:pPr>
            <w:r w:rsidRPr="009A617C">
              <w:rPr>
                <w:rFonts w:eastAsia="標楷體"/>
                <w:szCs w:val="24"/>
              </w:rPr>
              <w:t>RLC</w:t>
            </w:r>
            <w:r w:rsidRPr="009A617C">
              <w:rPr>
                <w:rFonts w:eastAsia="標楷體" w:hint="eastAsia"/>
                <w:szCs w:val="24"/>
              </w:rPr>
              <w:t>負載裝置</w:t>
            </w:r>
          </w:p>
          <w:p w14:paraId="2DEADD89" w14:textId="77777777" w:rsidR="00B45A09" w:rsidRPr="009A617C" w:rsidRDefault="00B45A09" w:rsidP="00B45A09">
            <w:pPr>
              <w:numPr>
                <w:ilvl w:val="0"/>
                <w:numId w:val="146"/>
              </w:numPr>
              <w:suppressAutoHyphens w:val="0"/>
              <w:autoSpaceDN/>
              <w:snapToGrid w:val="0"/>
              <w:textAlignment w:val="auto"/>
              <w:rPr>
                <w:rFonts w:eastAsia="標楷體"/>
                <w:szCs w:val="24"/>
              </w:rPr>
            </w:pPr>
            <w:r w:rsidRPr="009A617C">
              <w:rPr>
                <w:rFonts w:eastAsia="標楷體" w:hint="eastAsia"/>
                <w:szCs w:val="24"/>
              </w:rPr>
              <w:t>電力分析裝置</w:t>
            </w:r>
          </w:p>
          <w:p w14:paraId="2641AFA1" w14:textId="77777777" w:rsidR="00B45A09" w:rsidRPr="009A617C" w:rsidRDefault="00B45A09" w:rsidP="00B45A09">
            <w:pPr>
              <w:numPr>
                <w:ilvl w:val="0"/>
                <w:numId w:val="146"/>
              </w:numPr>
              <w:suppressAutoHyphens w:val="0"/>
              <w:autoSpaceDN/>
              <w:snapToGrid w:val="0"/>
              <w:textAlignment w:val="auto"/>
              <w:rPr>
                <w:rFonts w:eastAsia="標楷體"/>
                <w:szCs w:val="24"/>
              </w:rPr>
            </w:pPr>
            <w:r w:rsidRPr="009A617C">
              <w:rPr>
                <w:rFonts w:eastAsia="標楷體" w:hint="eastAsia"/>
                <w:szCs w:val="24"/>
              </w:rPr>
              <w:t>比流器模組</w:t>
            </w:r>
            <w:r w:rsidRPr="009A617C">
              <w:rPr>
                <w:rFonts w:eastAsia="標楷體"/>
                <w:szCs w:val="24"/>
              </w:rPr>
              <w:t>(</w:t>
            </w:r>
            <w:r w:rsidRPr="009A617C">
              <w:rPr>
                <w:rFonts w:eastAsia="標楷體" w:hint="eastAsia"/>
                <w:szCs w:val="24"/>
              </w:rPr>
              <w:t>含</w:t>
            </w:r>
            <w:r w:rsidRPr="009A617C">
              <w:rPr>
                <w:rFonts w:eastAsia="標楷體"/>
                <w:szCs w:val="24"/>
              </w:rPr>
              <w:t>3</w:t>
            </w:r>
            <w:r w:rsidRPr="009A617C">
              <w:rPr>
                <w:rFonts w:eastAsia="標楷體" w:hint="eastAsia"/>
                <w:szCs w:val="24"/>
              </w:rPr>
              <w:t>個</w:t>
            </w:r>
            <w:r w:rsidRPr="009A617C">
              <w:rPr>
                <w:rFonts w:eastAsia="標楷體"/>
                <w:szCs w:val="24"/>
              </w:rPr>
              <w:t>)</w:t>
            </w:r>
          </w:p>
          <w:p w14:paraId="40FB8BAE" w14:textId="77777777" w:rsidR="00B45A09" w:rsidRPr="009A617C" w:rsidRDefault="00B45A09" w:rsidP="001502B7">
            <w:pPr>
              <w:snapToGrid w:val="0"/>
              <w:rPr>
                <w:rFonts w:eastAsia="標楷體"/>
                <w:szCs w:val="24"/>
              </w:rPr>
            </w:pPr>
            <w:r w:rsidRPr="009A617C">
              <w:rPr>
                <w:rFonts w:eastAsia="標楷體" w:hint="eastAsia"/>
              </w:rPr>
              <w:t>存置地點：充放電設備室</w:t>
            </w:r>
          </w:p>
        </w:tc>
      </w:tr>
      <w:tr w:rsidR="009A617C" w:rsidRPr="009A617C" w14:paraId="65BF6819" w14:textId="77777777" w:rsidTr="00DE3FE3">
        <w:trPr>
          <w:cantSplit/>
          <w:trHeight w:val="20"/>
        </w:trPr>
        <w:tc>
          <w:tcPr>
            <w:tcW w:w="567" w:type="dxa"/>
            <w:tcMar>
              <w:left w:w="28" w:type="dxa"/>
              <w:right w:w="28" w:type="dxa"/>
            </w:tcMar>
            <w:vAlign w:val="center"/>
          </w:tcPr>
          <w:p w14:paraId="2E4C6E3C"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9</w:t>
            </w:r>
          </w:p>
        </w:tc>
        <w:tc>
          <w:tcPr>
            <w:tcW w:w="1696" w:type="dxa"/>
            <w:tcMar>
              <w:left w:w="28" w:type="dxa"/>
              <w:right w:w="28" w:type="dxa"/>
            </w:tcMar>
            <w:vAlign w:val="center"/>
          </w:tcPr>
          <w:p w14:paraId="452DB9C8" w14:textId="77777777" w:rsidR="00B45A09" w:rsidRPr="009A617C" w:rsidRDefault="00B45A09" w:rsidP="001502B7">
            <w:pPr>
              <w:snapToGrid w:val="0"/>
              <w:jc w:val="center"/>
              <w:rPr>
                <w:rFonts w:eastAsia="標楷體"/>
                <w:szCs w:val="24"/>
              </w:rPr>
            </w:pPr>
            <w:r w:rsidRPr="009A617C">
              <w:rPr>
                <w:rFonts w:eastAsia="標楷體"/>
                <w:szCs w:val="24"/>
              </w:rPr>
              <w:t>4-01-08-02-0002-0000002</w:t>
            </w:r>
          </w:p>
        </w:tc>
        <w:tc>
          <w:tcPr>
            <w:tcW w:w="3261" w:type="dxa"/>
            <w:tcMar>
              <w:left w:w="28" w:type="dxa"/>
              <w:right w:w="28" w:type="dxa"/>
            </w:tcMar>
            <w:vAlign w:val="center"/>
          </w:tcPr>
          <w:p w14:paraId="063CFA29" w14:textId="77777777" w:rsidR="00B45A09" w:rsidRPr="009A617C" w:rsidRDefault="00B45A09" w:rsidP="001502B7">
            <w:pPr>
              <w:widowControl/>
              <w:rPr>
                <w:rFonts w:eastAsia="標楷體"/>
              </w:rPr>
            </w:pPr>
            <w:r w:rsidRPr="009A617C">
              <w:rPr>
                <w:rFonts w:eastAsia="標楷體" w:hint="eastAsia"/>
              </w:rPr>
              <w:t>起重車</w:t>
            </w:r>
          </w:p>
          <w:p w14:paraId="6C55BBD4" w14:textId="77777777" w:rsidR="00B45A09" w:rsidRPr="009A617C" w:rsidRDefault="00B45A09" w:rsidP="001502B7">
            <w:pPr>
              <w:widowControl/>
              <w:rPr>
                <w:rFonts w:eastAsia="標楷體"/>
                <w:szCs w:val="24"/>
              </w:rPr>
            </w:pPr>
            <w:r w:rsidRPr="009A617C">
              <w:rPr>
                <w:rFonts w:eastAsia="標楷體" w:hint="eastAsia"/>
              </w:rPr>
              <w:t>可搬運鋰電池儲能系統之運輸系統</w:t>
            </w:r>
          </w:p>
        </w:tc>
        <w:tc>
          <w:tcPr>
            <w:tcW w:w="1559" w:type="dxa"/>
            <w:tcMar>
              <w:left w:w="28" w:type="dxa"/>
              <w:right w:w="28" w:type="dxa"/>
            </w:tcMar>
            <w:vAlign w:val="center"/>
          </w:tcPr>
          <w:p w14:paraId="3013920D" w14:textId="77777777" w:rsidR="00B45A09" w:rsidRPr="009A617C" w:rsidRDefault="00B45A09" w:rsidP="001502B7">
            <w:pPr>
              <w:snapToGrid w:val="0"/>
              <w:jc w:val="center"/>
              <w:rPr>
                <w:rFonts w:eastAsia="標楷體"/>
                <w:szCs w:val="24"/>
              </w:rPr>
            </w:pPr>
            <w:r w:rsidRPr="009A617C">
              <w:rPr>
                <w:rFonts w:eastAsia="標楷體"/>
                <w:szCs w:val="24"/>
              </w:rPr>
              <w:t>11</w:t>
            </w:r>
            <w:r w:rsidR="00553362" w:rsidRPr="009A617C">
              <w:rPr>
                <w:rFonts w:eastAsia="標楷體"/>
                <w:szCs w:val="24"/>
              </w:rPr>
              <w:t>6</w:t>
            </w:r>
          </w:p>
        </w:tc>
        <w:tc>
          <w:tcPr>
            <w:tcW w:w="3064" w:type="dxa"/>
            <w:tcMar>
              <w:left w:w="28" w:type="dxa"/>
              <w:right w:w="28" w:type="dxa"/>
            </w:tcMar>
            <w:vAlign w:val="center"/>
          </w:tcPr>
          <w:p w14:paraId="79D6D50F" w14:textId="77777777" w:rsidR="00B45A09" w:rsidRPr="009A617C" w:rsidRDefault="00B45A09" w:rsidP="00B45A09">
            <w:pPr>
              <w:numPr>
                <w:ilvl w:val="0"/>
                <w:numId w:val="152"/>
              </w:numPr>
              <w:suppressAutoHyphens w:val="0"/>
              <w:autoSpaceDN/>
              <w:snapToGrid w:val="0"/>
              <w:textAlignment w:val="auto"/>
              <w:rPr>
                <w:rFonts w:eastAsia="標楷體"/>
                <w:szCs w:val="24"/>
              </w:rPr>
            </w:pPr>
            <w:r w:rsidRPr="009A617C">
              <w:rPr>
                <w:rFonts w:eastAsia="標楷體" w:hint="eastAsia"/>
                <w:szCs w:val="24"/>
              </w:rPr>
              <w:t>座式堆高機</w:t>
            </w:r>
          </w:p>
          <w:p w14:paraId="41B8A692" w14:textId="77777777" w:rsidR="00B45A09" w:rsidRPr="009A617C" w:rsidRDefault="00B45A09" w:rsidP="00B45A09">
            <w:pPr>
              <w:numPr>
                <w:ilvl w:val="0"/>
                <w:numId w:val="152"/>
              </w:numPr>
              <w:suppressAutoHyphens w:val="0"/>
              <w:autoSpaceDN/>
              <w:snapToGrid w:val="0"/>
              <w:textAlignment w:val="auto"/>
              <w:rPr>
                <w:rFonts w:eastAsia="標楷體"/>
                <w:szCs w:val="24"/>
              </w:rPr>
            </w:pPr>
            <w:r w:rsidRPr="009A617C">
              <w:rPr>
                <w:rFonts w:eastAsia="標楷體" w:hint="eastAsia"/>
                <w:szCs w:val="24"/>
              </w:rPr>
              <w:t>電動拖板車</w:t>
            </w:r>
          </w:p>
          <w:p w14:paraId="63DB0E45" w14:textId="0540A616" w:rsidR="00B45A09" w:rsidRPr="009A617C" w:rsidRDefault="00B45A09" w:rsidP="001502B7">
            <w:pPr>
              <w:snapToGrid w:val="0"/>
              <w:rPr>
                <w:rFonts w:eastAsia="標楷體"/>
                <w:szCs w:val="24"/>
              </w:rPr>
            </w:pPr>
            <w:r w:rsidRPr="009A617C">
              <w:rPr>
                <w:rFonts w:eastAsia="標楷體" w:hint="eastAsia"/>
              </w:rPr>
              <w:t>存置地點：</w:t>
            </w:r>
            <w:r w:rsidRPr="009A617C">
              <w:rPr>
                <w:rFonts w:eastAsia="標楷體"/>
              </w:rPr>
              <w:t>1</w:t>
            </w:r>
            <w:r w:rsidR="007724E4" w:rsidRPr="009A617C">
              <w:rPr>
                <w:rFonts w:eastAsia="標楷體" w:hint="eastAsia"/>
              </w:rPr>
              <w:t>樓</w:t>
            </w:r>
            <w:r w:rsidRPr="009A617C">
              <w:rPr>
                <w:rFonts w:eastAsia="標楷體" w:hint="eastAsia"/>
              </w:rPr>
              <w:t>走廊</w:t>
            </w:r>
          </w:p>
        </w:tc>
      </w:tr>
      <w:tr w:rsidR="009A617C" w:rsidRPr="009A617C" w14:paraId="70009DB6" w14:textId="77777777" w:rsidTr="00DE3FE3">
        <w:trPr>
          <w:cantSplit/>
          <w:trHeight w:val="20"/>
        </w:trPr>
        <w:tc>
          <w:tcPr>
            <w:tcW w:w="567" w:type="dxa"/>
            <w:tcMar>
              <w:left w:w="28" w:type="dxa"/>
              <w:right w:w="28" w:type="dxa"/>
            </w:tcMar>
            <w:vAlign w:val="center"/>
          </w:tcPr>
          <w:p w14:paraId="7B096AA9"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10</w:t>
            </w:r>
          </w:p>
        </w:tc>
        <w:tc>
          <w:tcPr>
            <w:tcW w:w="1696" w:type="dxa"/>
            <w:tcMar>
              <w:left w:w="28" w:type="dxa"/>
              <w:right w:w="28" w:type="dxa"/>
            </w:tcMar>
            <w:vAlign w:val="center"/>
          </w:tcPr>
          <w:p w14:paraId="334DBE98" w14:textId="77777777" w:rsidR="00B45A09" w:rsidRPr="009A617C" w:rsidRDefault="00B45A09" w:rsidP="001502B7">
            <w:pPr>
              <w:snapToGrid w:val="0"/>
              <w:jc w:val="center"/>
              <w:rPr>
                <w:rFonts w:eastAsia="標楷體"/>
                <w:szCs w:val="24"/>
              </w:rPr>
            </w:pPr>
            <w:r w:rsidRPr="009A617C">
              <w:rPr>
                <w:rFonts w:eastAsia="標楷體"/>
                <w:szCs w:val="24"/>
              </w:rPr>
              <w:t>5-01-03-03-001A-0000134</w:t>
            </w:r>
          </w:p>
        </w:tc>
        <w:tc>
          <w:tcPr>
            <w:tcW w:w="3261" w:type="dxa"/>
            <w:tcMar>
              <w:left w:w="28" w:type="dxa"/>
              <w:right w:w="28" w:type="dxa"/>
            </w:tcMar>
            <w:vAlign w:val="center"/>
          </w:tcPr>
          <w:p w14:paraId="4895A7F5" w14:textId="77777777" w:rsidR="00B45A09" w:rsidRPr="009A617C" w:rsidRDefault="00B45A09" w:rsidP="001502B7">
            <w:pPr>
              <w:widowControl/>
              <w:rPr>
                <w:rFonts w:eastAsia="標楷體"/>
              </w:rPr>
            </w:pPr>
            <w:r w:rsidRPr="009A617C">
              <w:rPr>
                <w:rFonts w:eastAsia="標楷體" w:hint="eastAsia"/>
              </w:rPr>
              <w:t>櫥櫃</w:t>
            </w:r>
          </w:p>
          <w:p w14:paraId="30593A92" w14:textId="77777777" w:rsidR="00B45A09" w:rsidRPr="009A617C" w:rsidRDefault="00B45A09" w:rsidP="001502B7">
            <w:pPr>
              <w:widowControl/>
              <w:rPr>
                <w:rFonts w:eastAsia="標楷體"/>
              </w:rPr>
            </w:pPr>
            <w:r w:rsidRPr="009A617C">
              <w:rPr>
                <w:rFonts w:eastAsia="標楷體" w:hint="eastAsia"/>
              </w:rPr>
              <w:t>附防爆與耐燃設計之運輸與</w:t>
            </w:r>
          </w:p>
          <w:p w14:paraId="6A28C156" w14:textId="77777777" w:rsidR="00B45A09" w:rsidRPr="009A617C" w:rsidRDefault="00B45A09" w:rsidP="001502B7">
            <w:pPr>
              <w:widowControl/>
              <w:rPr>
                <w:rFonts w:eastAsia="標楷體"/>
                <w:szCs w:val="24"/>
              </w:rPr>
            </w:pPr>
            <w:r w:rsidRPr="009A617C">
              <w:rPr>
                <w:rFonts w:eastAsia="標楷體" w:hint="eastAsia"/>
              </w:rPr>
              <w:t>存放安全系統櫃</w:t>
            </w:r>
            <w:r w:rsidRPr="009A617C">
              <w:rPr>
                <w:rFonts w:eastAsia="標楷體"/>
              </w:rPr>
              <w:t>(</w:t>
            </w:r>
            <w:r w:rsidRPr="009A617C">
              <w:rPr>
                <w:rFonts w:eastAsia="標楷體" w:hint="eastAsia"/>
              </w:rPr>
              <w:t>箱</w:t>
            </w:r>
            <w:r w:rsidRPr="009A617C">
              <w:rPr>
                <w:rFonts w:eastAsia="標楷體"/>
              </w:rPr>
              <w:t>)</w:t>
            </w:r>
          </w:p>
        </w:tc>
        <w:tc>
          <w:tcPr>
            <w:tcW w:w="1559" w:type="dxa"/>
            <w:tcMar>
              <w:left w:w="28" w:type="dxa"/>
              <w:right w:w="28" w:type="dxa"/>
            </w:tcMar>
            <w:vAlign w:val="center"/>
          </w:tcPr>
          <w:p w14:paraId="388DF954" w14:textId="77777777" w:rsidR="00B45A09" w:rsidRPr="009A617C" w:rsidRDefault="00B45A09" w:rsidP="001502B7">
            <w:pPr>
              <w:snapToGrid w:val="0"/>
              <w:jc w:val="center"/>
              <w:rPr>
                <w:rFonts w:eastAsia="標楷體"/>
                <w:szCs w:val="24"/>
              </w:rPr>
            </w:pPr>
            <w:r w:rsidRPr="009A617C">
              <w:rPr>
                <w:rFonts w:eastAsia="標楷體"/>
                <w:szCs w:val="24"/>
              </w:rPr>
              <w:t>3</w:t>
            </w:r>
            <w:r w:rsidR="00553362" w:rsidRPr="009A617C">
              <w:rPr>
                <w:rFonts w:eastAsia="標楷體"/>
                <w:szCs w:val="24"/>
              </w:rPr>
              <w:t>8</w:t>
            </w:r>
          </w:p>
        </w:tc>
        <w:tc>
          <w:tcPr>
            <w:tcW w:w="3064" w:type="dxa"/>
            <w:tcMar>
              <w:left w:w="28" w:type="dxa"/>
              <w:right w:w="28" w:type="dxa"/>
            </w:tcMar>
            <w:vAlign w:val="center"/>
          </w:tcPr>
          <w:p w14:paraId="39A2D35F" w14:textId="77777777" w:rsidR="00B45A09" w:rsidRPr="009A617C" w:rsidRDefault="00B45A09" w:rsidP="00B45A09">
            <w:pPr>
              <w:numPr>
                <w:ilvl w:val="0"/>
                <w:numId w:val="151"/>
              </w:numPr>
              <w:suppressAutoHyphens w:val="0"/>
              <w:autoSpaceDN/>
              <w:snapToGrid w:val="0"/>
              <w:textAlignment w:val="auto"/>
              <w:rPr>
                <w:rFonts w:eastAsia="標楷體"/>
                <w:szCs w:val="24"/>
              </w:rPr>
            </w:pPr>
            <w:r w:rsidRPr="009A617C">
              <w:rPr>
                <w:rFonts w:eastAsia="標楷體" w:hint="eastAsia"/>
                <w:szCs w:val="24"/>
              </w:rPr>
              <w:t>安全箱</w:t>
            </w:r>
            <w:r w:rsidRPr="009A617C">
              <w:rPr>
                <w:rFonts w:eastAsia="標楷體"/>
                <w:szCs w:val="24"/>
              </w:rPr>
              <w:t>(</w:t>
            </w:r>
            <w:r w:rsidRPr="009A617C">
              <w:rPr>
                <w:rFonts w:eastAsia="標楷體" w:hint="eastAsia"/>
                <w:szCs w:val="24"/>
              </w:rPr>
              <w:t>櫃</w:t>
            </w:r>
            <w:r w:rsidRPr="009A617C">
              <w:rPr>
                <w:rFonts w:eastAsia="標楷體"/>
                <w:szCs w:val="24"/>
              </w:rPr>
              <w:t>)</w:t>
            </w:r>
          </w:p>
          <w:p w14:paraId="3693C4C5" w14:textId="77777777" w:rsidR="00B45A09" w:rsidRPr="009A617C" w:rsidRDefault="00B45A09" w:rsidP="00B45A09">
            <w:pPr>
              <w:numPr>
                <w:ilvl w:val="0"/>
                <w:numId w:val="151"/>
              </w:numPr>
              <w:suppressAutoHyphens w:val="0"/>
              <w:autoSpaceDN/>
              <w:snapToGrid w:val="0"/>
              <w:textAlignment w:val="auto"/>
              <w:rPr>
                <w:rFonts w:eastAsia="標楷體"/>
                <w:szCs w:val="24"/>
              </w:rPr>
            </w:pPr>
            <w:r w:rsidRPr="009A617C">
              <w:rPr>
                <w:rFonts w:eastAsia="標楷體" w:hint="eastAsia"/>
                <w:szCs w:val="24"/>
              </w:rPr>
              <w:t>雙層安全箱</w:t>
            </w:r>
            <w:r w:rsidRPr="009A617C">
              <w:rPr>
                <w:rFonts w:eastAsia="標楷體"/>
                <w:szCs w:val="24"/>
              </w:rPr>
              <w:t>(</w:t>
            </w:r>
            <w:r w:rsidRPr="009A617C">
              <w:rPr>
                <w:rFonts w:eastAsia="標楷體" w:hint="eastAsia"/>
                <w:szCs w:val="24"/>
              </w:rPr>
              <w:t>櫃</w:t>
            </w:r>
            <w:r w:rsidRPr="009A617C">
              <w:rPr>
                <w:rFonts w:eastAsia="標楷體"/>
                <w:szCs w:val="24"/>
              </w:rPr>
              <w:t>)</w:t>
            </w:r>
          </w:p>
          <w:p w14:paraId="5DF08A90" w14:textId="77777777" w:rsidR="00B45A09" w:rsidRPr="009A617C" w:rsidRDefault="00B45A09" w:rsidP="001502B7">
            <w:pPr>
              <w:snapToGrid w:val="0"/>
              <w:rPr>
                <w:rFonts w:eastAsia="標楷體"/>
                <w:szCs w:val="24"/>
              </w:rPr>
            </w:pPr>
            <w:r w:rsidRPr="009A617C">
              <w:rPr>
                <w:rFonts w:eastAsia="標楷體" w:hint="eastAsia"/>
              </w:rPr>
              <w:t>存置地點：備用試驗室</w:t>
            </w:r>
          </w:p>
        </w:tc>
      </w:tr>
      <w:tr w:rsidR="009A617C" w:rsidRPr="009A617C" w14:paraId="585299E3" w14:textId="77777777" w:rsidTr="00DE3FE3">
        <w:trPr>
          <w:cantSplit/>
          <w:trHeight w:val="20"/>
        </w:trPr>
        <w:tc>
          <w:tcPr>
            <w:tcW w:w="567" w:type="dxa"/>
            <w:tcMar>
              <w:left w:w="28" w:type="dxa"/>
              <w:right w:w="28" w:type="dxa"/>
            </w:tcMar>
            <w:vAlign w:val="center"/>
          </w:tcPr>
          <w:p w14:paraId="62AF426E"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lastRenderedPageBreak/>
              <w:t>11</w:t>
            </w:r>
          </w:p>
        </w:tc>
        <w:tc>
          <w:tcPr>
            <w:tcW w:w="1696" w:type="dxa"/>
            <w:tcMar>
              <w:left w:w="28" w:type="dxa"/>
              <w:right w:w="28" w:type="dxa"/>
            </w:tcMar>
            <w:vAlign w:val="center"/>
          </w:tcPr>
          <w:p w14:paraId="789464C7" w14:textId="77777777" w:rsidR="00B45A09" w:rsidRPr="009A617C" w:rsidRDefault="00B45A09" w:rsidP="001502B7">
            <w:pPr>
              <w:snapToGrid w:val="0"/>
              <w:jc w:val="center"/>
              <w:rPr>
                <w:rFonts w:eastAsia="標楷體"/>
                <w:szCs w:val="24"/>
              </w:rPr>
            </w:pPr>
            <w:r w:rsidRPr="009A617C">
              <w:rPr>
                <w:rFonts w:eastAsia="標楷體"/>
                <w:szCs w:val="24"/>
              </w:rPr>
              <w:t>3-10-09-06-0028-0000006</w:t>
            </w:r>
          </w:p>
        </w:tc>
        <w:tc>
          <w:tcPr>
            <w:tcW w:w="3261" w:type="dxa"/>
            <w:tcMar>
              <w:left w:w="28" w:type="dxa"/>
              <w:right w:w="28" w:type="dxa"/>
            </w:tcMar>
            <w:vAlign w:val="center"/>
          </w:tcPr>
          <w:p w14:paraId="6FEB18EE" w14:textId="77777777" w:rsidR="00B45A09" w:rsidRPr="009A617C" w:rsidRDefault="00B45A09" w:rsidP="001502B7">
            <w:pPr>
              <w:widowControl/>
              <w:rPr>
                <w:rFonts w:eastAsia="標楷體"/>
              </w:rPr>
            </w:pPr>
            <w:r w:rsidRPr="009A617C">
              <w:rPr>
                <w:rFonts w:eastAsia="標楷體" w:hint="eastAsia"/>
              </w:rPr>
              <w:t>防火度試驗機</w:t>
            </w:r>
          </w:p>
          <w:p w14:paraId="29285F5E" w14:textId="77777777" w:rsidR="00B45A09" w:rsidRPr="009A617C" w:rsidRDefault="00B45A09" w:rsidP="001502B7">
            <w:pPr>
              <w:widowControl/>
              <w:rPr>
                <w:rFonts w:eastAsia="標楷體"/>
                <w:szCs w:val="24"/>
              </w:rPr>
            </w:pPr>
            <w:r w:rsidRPr="009A617C">
              <w:rPr>
                <w:rFonts w:eastAsia="標楷體" w:hint="eastAsia"/>
              </w:rPr>
              <w:t>防火試驗暨延燒測試系統</w:t>
            </w:r>
          </w:p>
        </w:tc>
        <w:tc>
          <w:tcPr>
            <w:tcW w:w="1559" w:type="dxa"/>
            <w:tcMar>
              <w:left w:w="28" w:type="dxa"/>
              <w:right w:w="28" w:type="dxa"/>
            </w:tcMar>
            <w:vAlign w:val="center"/>
          </w:tcPr>
          <w:p w14:paraId="0CDF6B33" w14:textId="77777777" w:rsidR="00B45A09" w:rsidRPr="009A617C" w:rsidRDefault="00553362" w:rsidP="001502B7">
            <w:pPr>
              <w:snapToGrid w:val="0"/>
              <w:jc w:val="center"/>
              <w:rPr>
                <w:rFonts w:eastAsia="標楷體"/>
                <w:szCs w:val="24"/>
              </w:rPr>
            </w:pPr>
            <w:r w:rsidRPr="009A617C">
              <w:rPr>
                <w:rFonts w:eastAsia="標楷體"/>
                <w:szCs w:val="24"/>
              </w:rPr>
              <w:t>498</w:t>
            </w:r>
          </w:p>
        </w:tc>
        <w:tc>
          <w:tcPr>
            <w:tcW w:w="3064" w:type="dxa"/>
            <w:tcMar>
              <w:left w:w="28" w:type="dxa"/>
              <w:right w:w="28" w:type="dxa"/>
            </w:tcMar>
            <w:vAlign w:val="center"/>
          </w:tcPr>
          <w:p w14:paraId="72203307" w14:textId="77777777" w:rsidR="00B45A09" w:rsidRPr="009A617C" w:rsidRDefault="00B45A09" w:rsidP="001502B7">
            <w:pPr>
              <w:snapToGrid w:val="0"/>
              <w:rPr>
                <w:rFonts w:eastAsia="標楷體"/>
                <w:szCs w:val="24"/>
              </w:rPr>
            </w:pPr>
            <w:r w:rsidRPr="009A617C">
              <w:rPr>
                <w:rFonts w:eastAsia="標楷體" w:hint="eastAsia"/>
              </w:rPr>
              <w:t>存置地點：防火試驗室</w:t>
            </w:r>
          </w:p>
        </w:tc>
      </w:tr>
      <w:tr w:rsidR="009A617C" w:rsidRPr="009A617C" w14:paraId="62C988A0" w14:textId="77777777" w:rsidTr="00DE3FE3">
        <w:trPr>
          <w:cantSplit/>
          <w:trHeight w:val="20"/>
        </w:trPr>
        <w:tc>
          <w:tcPr>
            <w:tcW w:w="567" w:type="dxa"/>
            <w:tcMar>
              <w:left w:w="28" w:type="dxa"/>
              <w:right w:w="28" w:type="dxa"/>
            </w:tcMar>
            <w:vAlign w:val="center"/>
          </w:tcPr>
          <w:p w14:paraId="73E68D87"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12</w:t>
            </w:r>
          </w:p>
        </w:tc>
        <w:tc>
          <w:tcPr>
            <w:tcW w:w="1696" w:type="dxa"/>
            <w:tcMar>
              <w:left w:w="28" w:type="dxa"/>
              <w:right w:w="28" w:type="dxa"/>
            </w:tcMar>
            <w:vAlign w:val="center"/>
          </w:tcPr>
          <w:p w14:paraId="6ED05BBE" w14:textId="77777777" w:rsidR="00B45A09" w:rsidRPr="009A617C" w:rsidRDefault="00B45A09" w:rsidP="001502B7">
            <w:pPr>
              <w:snapToGrid w:val="0"/>
              <w:jc w:val="center"/>
              <w:rPr>
                <w:rFonts w:eastAsia="標楷體"/>
                <w:szCs w:val="24"/>
              </w:rPr>
            </w:pPr>
            <w:r w:rsidRPr="009A617C">
              <w:rPr>
                <w:rFonts w:eastAsia="標楷體"/>
                <w:szCs w:val="24"/>
              </w:rPr>
              <w:t>3-10-09-01-0143-0000007</w:t>
            </w:r>
          </w:p>
        </w:tc>
        <w:tc>
          <w:tcPr>
            <w:tcW w:w="3261" w:type="dxa"/>
            <w:tcMar>
              <w:left w:w="28" w:type="dxa"/>
              <w:right w:w="28" w:type="dxa"/>
            </w:tcMar>
            <w:vAlign w:val="center"/>
          </w:tcPr>
          <w:p w14:paraId="4A5C70D9" w14:textId="77777777" w:rsidR="00B45A09" w:rsidRPr="009A617C" w:rsidRDefault="00B45A09" w:rsidP="001502B7">
            <w:pPr>
              <w:widowControl/>
              <w:rPr>
                <w:rFonts w:eastAsia="標楷體"/>
              </w:rPr>
            </w:pPr>
            <w:r w:rsidRPr="009A617C">
              <w:rPr>
                <w:rFonts w:eastAsia="標楷體" w:hint="eastAsia"/>
              </w:rPr>
              <w:t>耐壓試驗機</w:t>
            </w:r>
          </w:p>
          <w:p w14:paraId="5762132A" w14:textId="77777777" w:rsidR="00B45A09" w:rsidRPr="009A617C" w:rsidRDefault="00B45A09" w:rsidP="001502B7">
            <w:pPr>
              <w:widowControl/>
              <w:rPr>
                <w:rFonts w:eastAsia="標楷體"/>
                <w:szCs w:val="24"/>
              </w:rPr>
            </w:pPr>
            <w:r w:rsidRPr="009A617C">
              <w:rPr>
                <w:rFonts w:eastAsia="標楷體" w:hint="eastAsia"/>
              </w:rPr>
              <w:t>擠壓測試系統</w:t>
            </w:r>
          </w:p>
        </w:tc>
        <w:tc>
          <w:tcPr>
            <w:tcW w:w="1559" w:type="dxa"/>
            <w:tcMar>
              <w:left w:w="28" w:type="dxa"/>
              <w:right w:w="28" w:type="dxa"/>
            </w:tcMar>
            <w:vAlign w:val="center"/>
          </w:tcPr>
          <w:p w14:paraId="68862665" w14:textId="77777777" w:rsidR="00B45A09" w:rsidRPr="009A617C" w:rsidRDefault="00B45A09" w:rsidP="001502B7">
            <w:pPr>
              <w:snapToGrid w:val="0"/>
              <w:jc w:val="center"/>
              <w:rPr>
                <w:rFonts w:eastAsia="標楷體"/>
                <w:szCs w:val="24"/>
              </w:rPr>
            </w:pPr>
            <w:r w:rsidRPr="009A617C">
              <w:rPr>
                <w:rFonts w:eastAsia="標楷體"/>
                <w:szCs w:val="24"/>
              </w:rPr>
              <w:t>6</w:t>
            </w:r>
            <w:r w:rsidR="00553362" w:rsidRPr="009A617C">
              <w:rPr>
                <w:rFonts w:eastAsia="標楷體"/>
                <w:szCs w:val="24"/>
              </w:rPr>
              <w:t>51</w:t>
            </w:r>
          </w:p>
        </w:tc>
        <w:tc>
          <w:tcPr>
            <w:tcW w:w="3064" w:type="dxa"/>
            <w:tcMar>
              <w:left w:w="28" w:type="dxa"/>
              <w:right w:w="28" w:type="dxa"/>
            </w:tcMar>
            <w:vAlign w:val="center"/>
          </w:tcPr>
          <w:p w14:paraId="7D7BDF5B" w14:textId="77777777" w:rsidR="00B45A09" w:rsidRPr="009A617C" w:rsidRDefault="00B45A09" w:rsidP="00B45A09">
            <w:pPr>
              <w:numPr>
                <w:ilvl w:val="0"/>
                <w:numId w:val="149"/>
              </w:numPr>
              <w:suppressAutoHyphens w:val="0"/>
              <w:autoSpaceDN/>
              <w:snapToGrid w:val="0"/>
              <w:textAlignment w:val="auto"/>
              <w:rPr>
                <w:rFonts w:eastAsia="標楷體"/>
                <w:szCs w:val="24"/>
              </w:rPr>
            </w:pPr>
            <w:r w:rsidRPr="009A617C">
              <w:rPr>
                <w:rFonts w:eastAsia="標楷體" w:hint="eastAsia"/>
                <w:szCs w:val="24"/>
              </w:rPr>
              <w:t>擠壓測試機</w:t>
            </w:r>
          </w:p>
          <w:p w14:paraId="1434B121" w14:textId="77777777" w:rsidR="00B45A09" w:rsidRPr="009A617C" w:rsidRDefault="00B45A09" w:rsidP="00B45A09">
            <w:pPr>
              <w:numPr>
                <w:ilvl w:val="0"/>
                <w:numId w:val="149"/>
              </w:numPr>
              <w:suppressAutoHyphens w:val="0"/>
              <w:autoSpaceDN/>
              <w:snapToGrid w:val="0"/>
              <w:textAlignment w:val="auto"/>
              <w:rPr>
                <w:rFonts w:eastAsia="標楷體"/>
                <w:szCs w:val="24"/>
              </w:rPr>
            </w:pPr>
            <w:r w:rsidRPr="009A617C">
              <w:rPr>
                <w:rFonts w:eastAsia="標楷體" w:hint="eastAsia"/>
                <w:szCs w:val="24"/>
              </w:rPr>
              <w:t>穿刺測試機</w:t>
            </w:r>
          </w:p>
          <w:p w14:paraId="447BF742" w14:textId="77777777" w:rsidR="00B45A09" w:rsidRPr="009A617C" w:rsidRDefault="00B45A09" w:rsidP="001502B7">
            <w:pPr>
              <w:snapToGrid w:val="0"/>
              <w:rPr>
                <w:rFonts w:eastAsia="標楷體"/>
                <w:szCs w:val="24"/>
              </w:rPr>
            </w:pPr>
            <w:r w:rsidRPr="009A617C">
              <w:rPr>
                <w:rFonts w:eastAsia="標楷體" w:hint="eastAsia"/>
              </w:rPr>
              <w:t>存置地點：綜合試驗室</w:t>
            </w:r>
          </w:p>
        </w:tc>
      </w:tr>
      <w:tr w:rsidR="009A617C" w:rsidRPr="009A617C" w14:paraId="70EA7F34" w14:textId="77777777" w:rsidTr="00DE3FE3">
        <w:trPr>
          <w:cantSplit/>
          <w:trHeight w:val="20"/>
        </w:trPr>
        <w:tc>
          <w:tcPr>
            <w:tcW w:w="567" w:type="dxa"/>
            <w:tcMar>
              <w:left w:w="28" w:type="dxa"/>
              <w:right w:w="28" w:type="dxa"/>
            </w:tcMar>
            <w:vAlign w:val="center"/>
          </w:tcPr>
          <w:p w14:paraId="688B404F"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13</w:t>
            </w:r>
          </w:p>
        </w:tc>
        <w:tc>
          <w:tcPr>
            <w:tcW w:w="1696" w:type="dxa"/>
            <w:tcMar>
              <w:left w:w="28" w:type="dxa"/>
              <w:right w:w="28" w:type="dxa"/>
            </w:tcMar>
            <w:vAlign w:val="center"/>
          </w:tcPr>
          <w:p w14:paraId="412EFCE7" w14:textId="77777777" w:rsidR="00B45A09" w:rsidRPr="009A617C" w:rsidRDefault="00B45A09" w:rsidP="001502B7">
            <w:pPr>
              <w:snapToGrid w:val="0"/>
              <w:jc w:val="center"/>
              <w:rPr>
                <w:rFonts w:eastAsia="標楷體"/>
                <w:szCs w:val="24"/>
              </w:rPr>
            </w:pPr>
            <w:r w:rsidRPr="009A617C">
              <w:rPr>
                <w:rFonts w:eastAsia="標楷體"/>
                <w:szCs w:val="24"/>
              </w:rPr>
              <w:t>4-01-08-02-0002-0000001</w:t>
            </w:r>
          </w:p>
        </w:tc>
        <w:tc>
          <w:tcPr>
            <w:tcW w:w="3261" w:type="dxa"/>
            <w:tcMar>
              <w:left w:w="28" w:type="dxa"/>
              <w:right w:w="28" w:type="dxa"/>
            </w:tcMar>
            <w:vAlign w:val="center"/>
          </w:tcPr>
          <w:p w14:paraId="42A8FA77" w14:textId="77777777" w:rsidR="00B45A09" w:rsidRPr="009A617C" w:rsidRDefault="00B45A09" w:rsidP="001502B7">
            <w:pPr>
              <w:widowControl/>
              <w:rPr>
                <w:rFonts w:eastAsia="標楷體"/>
              </w:rPr>
            </w:pPr>
            <w:r w:rsidRPr="009A617C">
              <w:rPr>
                <w:rFonts w:eastAsia="標楷體" w:hint="eastAsia"/>
              </w:rPr>
              <w:t>起重車</w:t>
            </w:r>
          </w:p>
          <w:p w14:paraId="679D8B2F" w14:textId="77777777" w:rsidR="00B45A09" w:rsidRPr="009A617C" w:rsidRDefault="00B45A09" w:rsidP="001502B7">
            <w:pPr>
              <w:widowControl/>
              <w:rPr>
                <w:rFonts w:eastAsia="標楷體"/>
              </w:rPr>
            </w:pPr>
            <w:r w:rsidRPr="009A617C">
              <w:rPr>
                <w:rFonts w:eastAsia="標楷體" w:hint="eastAsia"/>
              </w:rPr>
              <w:t>機器輔助搬運設備</w:t>
            </w:r>
          </w:p>
          <w:p w14:paraId="21F16FC1" w14:textId="77777777" w:rsidR="00B45A09" w:rsidRPr="009A617C" w:rsidRDefault="00B45A09" w:rsidP="001502B7">
            <w:pPr>
              <w:widowControl/>
              <w:rPr>
                <w:rFonts w:eastAsia="標楷體"/>
                <w:szCs w:val="24"/>
              </w:rPr>
            </w:pPr>
            <w:r w:rsidRPr="009A617C">
              <w:rPr>
                <w:rFonts w:eastAsia="標楷體"/>
              </w:rPr>
              <w:t>(</w:t>
            </w:r>
            <w:r w:rsidRPr="009A617C">
              <w:rPr>
                <w:rFonts w:eastAsia="標楷體" w:hint="eastAsia"/>
              </w:rPr>
              <w:t>立式電動堆高機</w:t>
            </w:r>
            <w:r w:rsidRPr="009A617C">
              <w:rPr>
                <w:rFonts w:eastAsia="標楷體"/>
              </w:rPr>
              <w:t>)</w:t>
            </w:r>
          </w:p>
        </w:tc>
        <w:tc>
          <w:tcPr>
            <w:tcW w:w="1559" w:type="dxa"/>
            <w:tcMar>
              <w:left w:w="28" w:type="dxa"/>
              <w:right w:w="28" w:type="dxa"/>
            </w:tcMar>
            <w:vAlign w:val="center"/>
          </w:tcPr>
          <w:p w14:paraId="4659053F" w14:textId="77777777" w:rsidR="00B45A09" w:rsidRPr="009A617C" w:rsidRDefault="00553362" w:rsidP="001502B7">
            <w:pPr>
              <w:snapToGrid w:val="0"/>
              <w:jc w:val="center"/>
              <w:rPr>
                <w:rFonts w:eastAsia="標楷體"/>
                <w:szCs w:val="24"/>
              </w:rPr>
            </w:pPr>
            <w:r w:rsidRPr="009A617C">
              <w:rPr>
                <w:rFonts w:eastAsia="標楷體"/>
                <w:szCs w:val="24"/>
              </w:rPr>
              <w:t>101</w:t>
            </w:r>
          </w:p>
        </w:tc>
        <w:tc>
          <w:tcPr>
            <w:tcW w:w="3064" w:type="dxa"/>
            <w:tcMar>
              <w:left w:w="28" w:type="dxa"/>
              <w:right w:w="28" w:type="dxa"/>
            </w:tcMar>
            <w:vAlign w:val="center"/>
          </w:tcPr>
          <w:p w14:paraId="602B1C53" w14:textId="715472D5" w:rsidR="00B45A09" w:rsidRPr="009A617C" w:rsidRDefault="00B45A09" w:rsidP="001502B7">
            <w:pPr>
              <w:snapToGrid w:val="0"/>
              <w:rPr>
                <w:rFonts w:eastAsia="標楷體"/>
                <w:szCs w:val="24"/>
              </w:rPr>
            </w:pPr>
            <w:r w:rsidRPr="009A617C">
              <w:rPr>
                <w:rFonts w:eastAsia="標楷體" w:hint="eastAsia"/>
              </w:rPr>
              <w:t>存置地點：</w:t>
            </w:r>
            <w:r w:rsidRPr="009A617C">
              <w:rPr>
                <w:rFonts w:eastAsia="標楷體"/>
              </w:rPr>
              <w:t>1</w:t>
            </w:r>
            <w:r w:rsidR="004E5EC1" w:rsidRPr="009A617C">
              <w:rPr>
                <w:rFonts w:eastAsia="標楷體" w:hint="eastAsia"/>
              </w:rPr>
              <w:t>樓</w:t>
            </w:r>
            <w:r w:rsidRPr="009A617C">
              <w:rPr>
                <w:rFonts w:eastAsia="標楷體" w:hint="eastAsia"/>
              </w:rPr>
              <w:t>走廊</w:t>
            </w:r>
          </w:p>
        </w:tc>
      </w:tr>
      <w:tr w:rsidR="009A617C" w:rsidRPr="009A617C" w14:paraId="644B767B" w14:textId="77777777" w:rsidTr="00DE3FE3">
        <w:trPr>
          <w:cantSplit/>
          <w:trHeight w:val="20"/>
        </w:trPr>
        <w:tc>
          <w:tcPr>
            <w:tcW w:w="567" w:type="dxa"/>
            <w:tcMar>
              <w:left w:w="28" w:type="dxa"/>
              <w:right w:w="28" w:type="dxa"/>
            </w:tcMar>
            <w:vAlign w:val="center"/>
          </w:tcPr>
          <w:p w14:paraId="6F1EF309"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14</w:t>
            </w:r>
          </w:p>
        </w:tc>
        <w:tc>
          <w:tcPr>
            <w:tcW w:w="1696" w:type="dxa"/>
            <w:tcMar>
              <w:left w:w="28" w:type="dxa"/>
              <w:right w:w="28" w:type="dxa"/>
            </w:tcMar>
            <w:vAlign w:val="center"/>
          </w:tcPr>
          <w:p w14:paraId="115E97EF" w14:textId="77777777" w:rsidR="00B45A09" w:rsidRPr="009A617C" w:rsidRDefault="00B45A09" w:rsidP="001502B7">
            <w:pPr>
              <w:snapToGrid w:val="0"/>
              <w:jc w:val="center"/>
              <w:rPr>
                <w:rFonts w:eastAsia="標楷體"/>
                <w:szCs w:val="24"/>
              </w:rPr>
            </w:pPr>
            <w:r w:rsidRPr="009A617C">
              <w:rPr>
                <w:rFonts w:eastAsia="標楷體"/>
                <w:szCs w:val="24"/>
              </w:rPr>
              <w:t>3-10-05-04-0013-0000010</w:t>
            </w:r>
          </w:p>
        </w:tc>
        <w:tc>
          <w:tcPr>
            <w:tcW w:w="3261" w:type="dxa"/>
            <w:tcMar>
              <w:left w:w="28" w:type="dxa"/>
              <w:right w:w="28" w:type="dxa"/>
            </w:tcMar>
            <w:vAlign w:val="center"/>
          </w:tcPr>
          <w:p w14:paraId="74F76272" w14:textId="77777777" w:rsidR="00B45A09" w:rsidRPr="009A617C" w:rsidRDefault="00B45A09" w:rsidP="001502B7">
            <w:pPr>
              <w:widowControl/>
              <w:rPr>
                <w:rFonts w:eastAsia="標楷體"/>
              </w:rPr>
            </w:pPr>
            <w:r w:rsidRPr="009A617C">
              <w:rPr>
                <w:rFonts w:eastAsia="標楷體" w:hint="eastAsia"/>
              </w:rPr>
              <w:t>綜合測試器</w:t>
            </w:r>
          </w:p>
          <w:p w14:paraId="51889936" w14:textId="77777777" w:rsidR="00B45A09" w:rsidRPr="009A617C" w:rsidRDefault="00B45A09" w:rsidP="001502B7">
            <w:pPr>
              <w:widowControl/>
              <w:rPr>
                <w:rFonts w:eastAsia="標楷體"/>
                <w:szCs w:val="24"/>
              </w:rPr>
            </w:pPr>
            <w:r w:rsidRPr="009A617C">
              <w:rPr>
                <w:rFonts w:eastAsia="標楷體" w:hint="eastAsia"/>
              </w:rPr>
              <w:t>電氣檢測相關儀表</w:t>
            </w:r>
          </w:p>
        </w:tc>
        <w:tc>
          <w:tcPr>
            <w:tcW w:w="1559" w:type="dxa"/>
            <w:tcMar>
              <w:left w:w="28" w:type="dxa"/>
              <w:right w:w="28" w:type="dxa"/>
            </w:tcMar>
            <w:vAlign w:val="center"/>
          </w:tcPr>
          <w:p w14:paraId="006A98BE" w14:textId="77777777" w:rsidR="00B45A09" w:rsidRPr="009A617C" w:rsidRDefault="00553362" w:rsidP="001502B7">
            <w:pPr>
              <w:snapToGrid w:val="0"/>
              <w:jc w:val="center"/>
              <w:rPr>
                <w:rFonts w:eastAsia="標楷體"/>
                <w:szCs w:val="24"/>
              </w:rPr>
            </w:pPr>
            <w:r w:rsidRPr="009A617C">
              <w:rPr>
                <w:rFonts w:eastAsia="標楷體"/>
                <w:szCs w:val="24"/>
              </w:rPr>
              <w:t>800</w:t>
            </w:r>
          </w:p>
        </w:tc>
        <w:tc>
          <w:tcPr>
            <w:tcW w:w="3064" w:type="dxa"/>
            <w:tcMar>
              <w:left w:w="28" w:type="dxa"/>
              <w:right w:w="28" w:type="dxa"/>
            </w:tcMar>
            <w:vAlign w:val="center"/>
          </w:tcPr>
          <w:p w14:paraId="147268A0" w14:textId="77777777" w:rsidR="00B45A09" w:rsidRPr="009A617C" w:rsidRDefault="00B45A09" w:rsidP="00B45A09">
            <w:pPr>
              <w:numPr>
                <w:ilvl w:val="0"/>
                <w:numId w:val="150"/>
              </w:numPr>
              <w:suppressAutoHyphens w:val="0"/>
              <w:autoSpaceDN/>
              <w:snapToGrid w:val="0"/>
              <w:textAlignment w:val="auto"/>
              <w:rPr>
                <w:rFonts w:eastAsia="標楷體"/>
                <w:szCs w:val="24"/>
              </w:rPr>
            </w:pPr>
            <w:r w:rsidRPr="009A617C">
              <w:rPr>
                <w:rFonts w:eastAsia="標楷體" w:hint="eastAsia"/>
                <w:szCs w:val="24"/>
              </w:rPr>
              <w:t>示波器</w:t>
            </w:r>
          </w:p>
          <w:p w14:paraId="04246D10" w14:textId="77777777" w:rsidR="00B45A09" w:rsidRPr="009A617C" w:rsidRDefault="00B45A09" w:rsidP="00B45A09">
            <w:pPr>
              <w:numPr>
                <w:ilvl w:val="0"/>
                <w:numId w:val="150"/>
              </w:numPr>
              <w:suppressAutoHyphens w:val="0"/>
              <w:autoSpaceDN/>
              <w:snapToGrid w:val="0"/>
              <w:textAlignment w:val="auto"/>
              <w:rPr>
                <w:rFonts w:eastAsia="標楷體"/>
                <w:szCs w:val="24"/>
              </w:rPr>
            </w:pPr>
            <w:r w:rsidRPr="009A617C">
              <w:rPr>
                <w:rFonts w:eastAsia="標楷體" w:hint="eastAsia"/>
                <w:szCs w:val="24"/>
              </w:rPr>
              <w:t>漏電流分析儀</w:t>
            </w:r>
          </w:p>
          <w:p w14:paraId="0478C0DE" w14:textId="77777777" w:rsidR="00B45A09" w:rsidRPr="009A617C" w:rsidRDefault="00B45A09" w:rsidP="00B45A09">
            <w:pPr>
              <w:numPr>
                <w:ilvl w:val="0"/>
                <w:numId w:val="150"/>
              </w:numPr>
              <w:suppressAutoHyphens w:val="0"/>
              <w:autoSpaceDN/>
              <w:snapToGrid w:val="0"/>
              <w:textAlignment w:val="auto"/>
              <w:rPr>
                <w:rFonts w:eastAsia="標楷體"/>
                <w:szCs w:val="24"/>
              </w:rPr>
            </w:pPr>
            <w:r w:rsidRPr="009A617C">
              <w:rPr>
                <w:rFonts w:eastAsia="標楷體" w:hint="eastAsia"/>
                <w:szCs w:val="24"/>
              </w:rPr>
              <w:t>自動化拉力測試機</w:t>
            </w:r>
          </w:p>
          <w:p w14:paraId="278BA967" w14:textId="77777777" w:rsidR="00B45A09" w:rsidRPr="009A617C" w:rsidRDefault="00B45A09" w:rsidP="00B45A09">
            <w:pPr>
              <w:numPr>
                <w:ilvl w:val="0"/>
                <w:numId w:val="150"/>
              </w:numPr>
              <w:suppressAutoHyphens w:val="0"/>
              <w:autoSpaceDN/>
              <w:snapToGrid w:val="0"/>
              <w:textAlignment w:val="auto"/>
              <w:rPr>
                <w:rFonts w:eastAsia="標楷體"/>
                <w:szCs w:val="24"/>
              </w:rPr>
            </w:pPr>
            <w:r w:rsidRPr="009A617C">
              <w:rPr>
                <w:rFonts w:eastAsia="標楷體" w:hint="eastAsia"/>
                <w:szCs w:val="24"/>
              </w:rPr>
              <w:t>綜合安規分析儀</w:t>
            </w:r>
          </w:p>
          <w:p w14:paraId="33EE9EB6" w14:textId="77777777" w:rsidR="00B45A09" w:rsidRPr="009A617C" w:rsidRDefault="00B45A09" w:rsidP="001502B7">
            <w:pPr>
              <w:snapToGrid w:val="0"/>
              <w:rPr>
                <w:rFonts w:eastAsia="標楷體"/>
                <w:szCs w:val="24"/>
              </w:rPr>
            </w:pPr>
            <w:r w:rsidRPr="009A617C">
              <w:rPr>
                <w:rFonts w:eastAsia="標楷體" w:hint="eastAsia"/>
              </w:rPr>
              <w:t>存置地點：綜合試驗室</w:t>
            </w:r>
          </w:p>
        </w:tc>
      </w:tr>
      <w:tr w:rsidR="009A617C" w:rsidRPr="009A617C" w14:paraId="29A0A76E" w14:textId="77777777" w:rsidTr="00DE3FE3">
        <w:trPr>
          <w:cantSplit/>
          <w:trHeight w:val="20"/>
        </w:trPr>
        <w:tc>
          <w:tcPr>
            <w:tcW w:w="567" w:type="dxa"/>
            <w:tcMar>
              <w:left w:w="28" w:type="dxa"/>
              <w:right w:w="28" w:type="dxa"/>
            </w:tcMar>
            <w:vAlign w:val="center"/>
          </w:tcPr>
          <w:p w14:paraId="3E0D4462"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15</w:t>
            </w:r>
          </w:p>
        </w:tc>
        <w:tc>
          <w:tcPr>
            <w:tcW w:w="1696" w:type="dxa"/>
            <w:tcMar>
              <w:left w:w="28" w:type="dxa"/>
              <w:right w:w="28" w:type="dxa"/>
            </w:tcMar>
            <w:vAlign w:val="center"/>
          </w:tcPr>
          <w:p w14:paraId="1E0530C8" w14:textId="77777777" w:rsidR="00B45A09" w:rsidRPr="009A617C" w:rsidRDefault="00B45A09" w:rsidP="001502B7">
            <w:pPr>
              <w:snapToGrid w:val="0"/>
              <w:jc w:val="center"/>
              <w:rPr>
                <w:rFonts w:eastAsia="標楷體"/>
                <w:szCs w:val="24"/>
              </w:rPr>
            </w:pPr>
            <w:r w:rsidRPr="009A617C">
              <w:rPr>
                <w:rFonts w:eastAsia="標楷體"/>
                <w:szCs w:val="24"/>
              </w:rPr>
              <w:t>3-10-05-02-0021-0000002</w:t>
            </w:r>
          </w:p>
        </w:tc>
        <w:tc>
          <w:tcPr>
            <w:tcW w:w="3261" w:type="dxa"/>
            <w:tcMar>
              <w:left w:w="28" w:type="dxa"/>
              <w:right w:w="28" w:type="dxa"/>
            </w:tcMar>
            <w:vAlign w:val="center"/>
          </w:tcPr>
          <w:p w14:paraId="482D1F94" w14:textId="77777777" w:rsidR="00B45A09" w:rsidRPr="009A617C" w:rsidRDefault="00B45A09" w:rsidP="001502B7">
            <w:pPr>
              <w:widowControl/>
              <w:rPr>
                <w:rFonts w:eastAsia="標楷體"/>
              </w:rPr>
            </w:pPr>
            <w:r w:rsidRPr="009A617C">
              <w:rPr>
                <w:rFonts w:eastAsia="標楷體" w:hint="eastAsia"/>
              </w:rPr>
              <w:t>過電流試驗器</w:t>
            </w:r>
          </w:p>
          <w:p w14:paraId="06215014" w14:textId="77777777" w:rsidR="00B45A09" w:rsidRPr="009A617C" w:rsidRDefault="00B45A09" w:rsidP="001502B7">
            <w:pPr>
              <w:widowControl/>
              <w:rPr>
                <w:rFonts w:eastAsia="標楷體"/>
                <w:szCs w:val="24"/>
              </w:rPr>
            </w:pPr>
            <w:r w:rsidRPr="009A617C">
              <w:rPr>
                <w:rFonts w:eastAsia="標楷體" w:hint="eastAsia"/>
              </w:rPr>
              <w:t>外部短路測試系統</w:t>
            </w:r>
          </w:p>
        </w:tc>
        <w:tc>
          <w:tcPr>
            <w:tcW w:w="1559" w:type="dxa"/>
            <w:tcMar>
              <w:left w:w="28" w:type="dxa"/>
              <w:right w:w="28" w:type="dxa"/>
            </w:tcMar>
            <w:vAlign w:val="center"/>
          </w:tcPr>
          <w:p w14:paraId="4709C48A" w14:textId="77777777" w:rsidR="00B45A09" w:rsidRPr="009A617C" w:rsidRDefault="00553362" w:rsidP="001502B7">
            <w:pPr>
              <w:snapToGrid w:val="0"/>
              <w:jc w:val="center"/>
              <w:rPr>
                <w:rFonts w:eastAsia="標楷體"/>
                <w:szCs w:val="24"/>
              </w:rPr>
            </w:pPr>
            <w:r w:rsidRPr="009A617C">
              <w:rPr>
                <w:rFonts w:eastAsia="標楷體"/>
                <w:szCs w:val="24"/>
              </w:rPr>
              <w:t>919</w:t>
            </w:r>
          </w:p>
        </w:tc>
        <w:tc>
          <w:tcPr>
            <w:tcW w:w="3064" w:type="dxa"/>
            <w:tcMar>
              <w:left w:w="28" w:type="dxa"/>
              <w:right w:w="28" w:type="dxa"/>
            </w:tcMar>
            <w:vAlign w:val="center"/>
          </w:tcPr>
          <w:p w14:paraId="5CC5C197" w14:textId="77777777" w:rsidR="00B45A09" w:rsidRPr="009A617C" w:rsidRDefault="00B45A09" w:rsidP="001502B7">
            <w:pPr>
              <w:snapToGrid w:val="0"/>
              <w:rPr>
                <w:rFonts w:eastAsia="標楷體"/>
                <w:szCs w:val="24"/>
              </w:rPr>
            </w:pPr>
            <w:r w:rsidRPr="009A617C">
              <w:rPr>
                <w:rFonts w:eastAsia="標楷體" w:hint="eastAsia"/>
              </w:rPr>
              <w:t>存置地點：綜合試驗室</w:t>
            </w:r>
          </w:p>
        </w:tc>
      </w:tr>
      <w:tr w:rsidR="009A617C" w:rsidRPr="009A617C" w14:paraId="320DD26D" w14:textId="77777777" w:rsidTr="00DE3FE3">
        <w:trPr>
          <w:cantSplit/>
          <w:trHeight w:val="20"/>
        </w:trPr>
        <w:tc>
          <w:tcPr>
            <w:tcW w:w="567" w:type="dxa"/>
            <w:tcMar>
              <w:left w:w="28" w:type="dxa"/>
              <w:right w:w="28" w:type="dxa"/>
            </w:tcMar>
            <w:vAlign w:val="center"/>
          </w:tcPr>
          <w:p w14:paraId="1343FE2E"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16</w:t>
            </w:r>
          </w:p>
        </w:tc>
        <w:tc>
          <w:tcPr>
            <w:tcW w:w="1696" w:type="dxa"/>
            <w:tcMar>
              <w:left w:w="28" w:type="dxa"/>
              <w:right w:w="28" w:type="dxa"/>
            </w:tcMar>
            <w:vAlign w:val="center"/>
          </w:tcPr>
          <w:p w14:paraId="327AEEAC" w14:textId="77777777" w:rsidR="00B45A09" w:rsidRPr="009A617C" w:rsidRDefault="00B45A09" w:rsidP="001502B7">
            <w:pPr>
              <w:snapToGrid w:val="0"/>
              <w:jc w:val="center"/>
              <w:rPr>
                <w:rFonts w:eastAsia="標楷體"/>
                <w:szCs w:val="24"/>
              </w:rPr>
            </w:pPr>
            <w:r w:rsidRPr="009A617C">
              <w:rPr>
                <w:rFonts w:eastAsia="標楷體"/>
                <w:szCs w:val="24"/>
              </w:rPr>
              <w:t>3-01-06-05-0005-0000001</w:t>
            </w:r>
          </w:p>
        </w:tc>
        <w:tc>
          <w:tcPr>
            <w:tcW w:w="3261" w:type="dxa"/>
            <w:tcMar>
              <w:left w:w="28" w:type="dxa"/>
              <w:right w:w="28" w:type="dxa"/>
            </w:tcMar>
            <w:vAlign w:val="center"/>
          </w:tcPr>
          <w:p w14:paraId="31230CA9" w14:textId="77777777" w:rsidR="00B45A09" w:rsidRPr="009A617C" w:rsidRDefault="00B45A09" w:rsidP="001502B7">
            <w:pPr>
              <w:widowControl/>
              <w:rPr>
                <w:rFonts w:eastAsia="標楷體"/>
              </w:rPr>
            </w:pPr>
            <w:r w:rsidRPr="009A617C">
              <w:rPr>
                <w:rFonts w:eastAsia="標楷體" w:hint="eastAsia"/>
              </w:rPr>
              <w:t>燃燒爐</w:t>
            </w:r>
          </w:p>
          <w:p w14:paraId="28A97082" w14:textId="77777777" w:rsidR="00B45A09" w:rsidRPr="009A617C" w:rsidRDefault="00B45A09" w:rsidP="001502B7">
            <w:pPr>
              <w:widowControl/>
              <w:rPr>
                <w:rFonts w:eastAsia="標楷體"/>
                <w:szCs w:val="24"/>
              </w:rPr>
            </w:pPr>
            <w:r w:rsidRPr="009A617C">
              <w:rPr>
                <w:rFonts w:eastAsia="標楷體" w:hint="eastAsia"/>
              </w:rPr>
              <w:t>試驗後樣品銷毀系統</w:t>
            </w:r>
          </w:p>
        </w:tc>
        <w:tc>
          <w:tcPr>
            <w:tcW w:w="1559" w:type="dxa"/>
            <w:tcMar>
              <w:left w:w="28" w:type="dxa"/>
              <w:right w:w="28" w:type="dxa"/>
            </w:tcMar>
            <w:vAlign w:val="center"/>
          </w:tcPr>
          <w:p w14:paraId="074DFF26" w14:textId="77777777" w:rsidR="00B45A09" w:rsidRPr="009A617C" w:rsidRDefault="00B45A09" w:rsidP="001502B7">
            <w:pPr>
              <w:snapToGrid w:val="0"/>
              <w:jc w:val="center"/>
              <w:rPr>
                <w:rFonts w:eastAsia="標楷體"/>
                <w:szCs w:val="24"/>
              </w:rPr>
            </w:pPr>
            <w:r w:rsidRPr="009A617C">
              <w:rPr>
                <w:rFonts w:eastAsia="標楷體"/>
                <w:szCs w:val="24"/>
              </w:rPr>
              <w:t>1</w:t>
            </w:r>
            <w:r w:rsidR="00553362" w:rsidRPr="009A617C">
              <w:rPr>
                <w:rFonts w:eastAsia="標楷體"/>
                <w:szCs w:val="24"/>
              </w:rPr>
              <w:t>70</w:t>
            </w:r>
          </w:p>
        </w:tc>
        <w:tc>
          <w:tcPr>
            <w:tcW w:w="3064" w:type="dxa"/>
            <w:tcMar>
              <w:left w:w="28" w:type="dxa"/>
              <w:right w:w="28" w:type="dxa"/>
            </w:tcMar>
            <w:vAlign w:val="center"/>
          </w:tcPr>
          <w:p w14:paraId="56421910" w14:textId="77777777" w:rsidR="00B45A09" w:rsidRPr="009A617C" w:rsidRDefault="00B45A09" w:rsidP="00B45A09">
            <w:pPr>
              <w:numPr>
                <w:ilvl w:val="0"/>
                <w:numId w:val="153"/>
              </w:numPr>
              <w:suppressAutoHyphens w:val="0"/>
              <w:autoSpaceDN/>
              <w:snapToGrid w:val="0"/>
              <w:textAlignment w:val="auto"/>
              <w:rPr>
                <w:rFonts w:eastAsia="標楷體"/>
                <w:szCs w:val="24"/>
              </w:rPr>
            </w:pPr>
            <w:r w:rsidRPr="009A617C">
              <w:rPr>
                <w:rFonts w:eastAsia="標楷體" w:hint="eastAsia"/>
                <w:szCs w:val="24"/>
              </w:rPr>
              <w:t>樣品燃燒銷毀爐</w:t>
            </w:r>
          </w:p>
          <w:p w14:paraId="40C866DC" w14:textId="77777777" w:rsidR="00B45A09" w:rsidRPr="009A617C" w:rsidRDefault="00B45A09" w:rsidP="00B45A09">
            <w:pPr>
              <w:numPr>
                <w:ilvl w:val="0"/>
                <w:numId w:val="153"/>
              </w:numPr>
              <w:suppressAutoHyphens w:val="0"/>
              <w:autoSpaceDN/>
              <w:snapToGrid w:val="0"/>
              <w:textAlignment w:val="auto"/>
              <w:rPr>
                <w:rFonts w:eastAsia="標楷體"/>
                <w:szCs w:val="24"/>
              </w:rPr>
            </w:pPr>
            <w:r w:rsidRPr="009A617C">
              <w:rPr>
                <w:rFonts w:eastAsia="標楷體" w:hint="eastAsia"/>
                <w:szCs w:val="24"/>
              </w:rPr>
              <w:t>樣品溶液銷毀槽</w:t>
            </w:r>
          </w:p>
          <w:p w14:paraId="631EDCE9" w14:textId="77777777" w:rsidR="00B45A09" w:rsidRPr="009A617C" w:rsidRDefault="00B45A09" w:rsidP="001502B7">
            <w:pPr>
              <w:snapToGrid w:val="0"/>
              <w:rPr>
                <w:rFonts w:eastAsia="標楷體"/>
                <w:szCs w:val="24"/>
              </w:rPr>
            </w:pPr>
            <w:r w:rsidRPr="009A617C">
              <w:rPr>
                <w:rFonts w:eastAsia="標楷體" w:hint="eastAsia"/>
              </w:rPr>
              <w:t>存置地點：防火試驗室</w:t>
            </w:r>
          </w:p>
        </w:tc>
      </w:tr>
      <w:tr w:rsidR="009A617C" w:rsidRPr="009A617C" w14:paraId="21E09AEC" w14:textId="77777777" w:rsidTr="00DE3FE3">
        <w:trPr>
          <w:cantSplit/>
          <w:trHeight w:val="20"/>
        </w:trPr>
        <w:tc>
          <w:tcPr>
            <w:tcW w:w="567" w:type="dxa"/>
            <w:tcMar>
              <w:left w:w="28" w:type="dxa"/>
              <w:right w:w="28" w:type="dxa"/>
            </w:tcMar>
            <w:vAlign w:val="center"/>
          </w:tcPr>
          <w:p w14:paraId="574E7C22"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17</w:t>
            </w:r>
          </w:p>
        </w:tc>
        <w:tc>
          <w:tcPr>
            <w:tcW w:w="1696" w:type="dxa"/>
            <w:tcMar>
              <w:left w:w="28" w:type="dxa"/>
              <w:right w:w="28" w:type="dxa"/>
            </w:tcMar>
            <w:vAlign w:val="center"/>
          </w:tcPr>
          <w:p w14:paraId="78FD0AB3" w14:textId="77777777" w:rsidR="00B45A09" w:rsidRPr="009A617C" w:rsidRDefault="00B45A09" w:rsidP="001502B7">
            <w:pPr>
              <w:snapToGrid w:val="0"/>
              <w:jc w:val="center"/>
              <w:rPr>
                <w:rFonts w:eastAsia="標楷體"/>
                <w:szCs w:val="24"/>
              </w:rPr>
            </w:pPr>
            <w:r w:rsidRPr="009A617C">
              <w:rPr>
                <w:rFonts w:eastAsia="標楷體"/>
                <w:szCs w:val="24"/>
              </w:rPr>
              <w:t>3-09-02-02-0015-0000003</w:t>
            </w:r>
          </w:p>
        </w:tc>
        <w:tc>
          <w:tcPr>
            <w:tcW w:w="3261" w:type="dxa"/>
            <w:tcMar>
              <w:left w:w="28" w:type="dxa"/>
              <w:right w:w="28" w:type="dxa"/>
            </w:tcMar>
            <w:vAlign w:val="center"/>
          </w:tcPr>
          <w:p w14:paraId="1E9079E1" w14:textId="77777777" w:rsidR="00B45A09" w:rsidRPr="009A617C" w:rsidRDefault="00B45A09" w:rsidP="001502B7">
            <w:pPr>
              <w:widowControl/>
              <w:rPr>
                <w:rFonts w:eastAsia="標楷體"/>
              </w:rPr>
            </w:pPr>
            <w:r w:rsidRPr="009A617C">
              <w:rPr>
                <w:rFonts w:eastAsia="標楷體" w:hint="eastAsia"/>
              </w:rPr>
              <w:t>機械振動分析器</w:t>
            </w:r>
          </w:p>
          <w:p w14:paraId="27A0622A" w14:textId="77777777" w:rsidR="00B45A09" w:rsidRPr="009A617C" w:rsidRDefault="00B45A09" w:rsidP="001502B7">
            <w:pPr>
              <w:widowControl/>
              <w:rPr>
                <w:rFonts w:eastAsia="標楷體"/>
                <w:szCs w:val="24"/>
              </w:rPr>
            </w:pPr>
            <w:r w:rsidRPr="009A617C">
              <w:rPr>
                <w:rFonts w:eastAsia="標楷體" w:hint="eastAsia"/>
              </w:rPr>
              <w:t>振動試驗系統</w:t>
            </w:r>
          </w:p>
        </w:tc>
        <w:tc>
          <w:tcPr>
            <w:tcW w:w="1559" w:type="dxa"/>
            <w:tcMar>
              <w:left w:w="28" w:type="dxa"/>
              <w:right w:w="28" w:type="dxa"/>
            </w:tcMar>
            <w:vAlign w:val="center"/>
          </w:tcPr>
          <w:p w14:paraId="4EE2AC4A" w14:textId="77777777" w:rsidR="00B45A09" w:rsidRPr="009A617C" w:rsidRDefault="00B45A09" w:rsidP="001502B7">
            <w:pPr>
              <w:snapToGrid w:val="0"/>
              <w:jc w:val="center"/>
              <w:rPr>
                <w:rFonts w:eastAsia="標楷體"/>
                <w:szCs w:val="24"/>
              </w:rPr>
            </w:pPr>
            <w:r w:rsidRPr="009A617C">
              <w:rPr>
                <w:rFonts w:eastAsia="標楷體"/>
                <w:szCs w:val="24"/>
              </w:rPr>
              <w:t>1</w:t>
            </w:r>
            <w:r w:rsidR="00553362" w:rsidRPr="009A617C">
              <w:rPr>
                <w:rFonts w:eastAsia="標楷體"/>
                <w:szCs w:val="24"/>
              </w:rPr>
              <w:t>910</w:t>
            </w:r>
          </w:p>
        </w:tc>
        <w:tc>
          <w:tcPr>
            <w:tcW w:w="3064" w:type="dxa"/>
            <w:tcMar>
              <w:left w:w="28" w:type="dxa"/>
              <w:right w:w="28" w:type="dxa"/>
            </w:tcMar>
            <w:vAlign w:val="center"/>
          </w:tcPr>
          <w:p w14:paraId="68F87436" w14:textId="77777777" w:rsidR="00B45A09" w:rsidRPr="009A617C" w:rsidRDefault="00B45A09" w:rsidP="00B45A09">
            <w:pPr>
              <w:numPr>
                <w:ilvl w:val="0"/>
                <w:numId w:val="148"/>
              </w:numPr>
              <w:suppressAutoHyphens w:val="0"/>
              <w:autoSpaceDN/>
              <w:snapToGrid w:val="0"/>
              <w:textAlignment w:val="auto"/>
              <w:rPr>
                <w:rFonts w:eastAsia="標楷體"/>
                <w:szCs w:val="24"/>
              </w:rPr>
            </w:pPr>
            <w:r w:rsidRPr="009A617C">
              <w:rPr>
                <w:rFonts w:eastAsia="標楷體" w:hint="eastAsia"/>
                <w:szCs w:val="24"/>
              </w:rPr>
              <w:t>震動試驗起震器</w:t>
            </w:r>
          </w:p>
          <w:p w14:paraId="1E8F39F3" w14:textId="77777777" w:rsidR="00B45A09" w:rsidRPr="009A617C" w:rsidRDefault="00B45A09" w:rsidP="00B45A09">
            <w:pPr>
              <w:numPr>
                <w:ilvl w:val="0"/>
                <w:numId w:val="148"/>
              </w:numPr>
              <w:suppressAutoHyphens w:val="0"/>
              <w:autoSpaceDN/>
              <w:snapToGrid w:val="0"/>
              <w:textAlignment w:val="auto"/>
              <w:rPr>
                <w:rFonts w:eastAsia="標楷體"/>
                <w:szCs w:val="24"/>
              </w:rPr>
            </w:pPr>
            <w:r w:rsidRPr="009A617C">
              <w:rPr>
                <w:rFonts w:eastAsia="標楷體" w:hint="eastAsia"/>
                <w:szCs w:val="24"/>
              </w:rPr>
              <w:t>功率放大器機櫃</w:t>
            </w:r>
            <w:r w:rsidRPr="009A617C">
              <w:rPr>
                <w:rFonts w:eastAsia="標楷體"/>
                <w:szCs w:val="24"/>
              </w:rPr>
              <w:t>(4</w:t>
            </w:r>
            <w:r w:rsidRPr="009A617C">
              <w:rPr>
                <w:rFonts w:eastAsia="標楷體" w:hint="eastAsia"/>
                <w:szCs w:val="24"/>
              </w:rPr>
              <w:t>組</w:t>
            </w:r>
            <w:r w:rsidRPr="009A617C">
              <w:rPr>
                <w:rFonts w:eastAsia="標楷體"/>
                <w:szCs w:val="24"/>
              </w:rPr>
              <w:t>)</w:t>
            </w:r>
          </w:p>
          <w:p w14:paraId="77AEDC31" w14:textId="77777777" w:rsidR="00B45A09" w:rsidRPr="009A617C" w:rsidRDefault="00B45A09" w:rsidP="00B45A09">
            <w:pPr>
              <w:numPr>
                <w:ilvl w:val="0"/>
                <w:numId w:val="148"/>
              </w:numPr>
              <w:suppressAutoHyphens w:val="0"/>
              <w:autoSpaceDN/>
              <w:snapToGrid w:val="0"/>
              <w:textAlignment w:val="auto"/>
              <w:rPr>
                <w:rFonts w:eastAsia="標楷體"/>
                <w:szCs w:val="24"/>
              </w:rPr>
            </w:pPr>
            <w:r w:rsidRPr="009A617C">
              <w:rPr>
                <w:rFonts w:eastAsia="標楷體" w:hint="eastAsia"/>
                <w:szCs w:val="24"/>
              </w:rPr>
              <w:t>振動平台</w:t>
            </w:r>
          </w:p>
          <w:p w14:paraId="0A42377E" w14:textId="77777777" w:rsidR="00B45A09" w:rsidRPr="009A617C" w:rsidRDefault="00B45A09" w:rsidP="00B45A09">
            <w:pPr>
              <w:numPr>
                <w:ilvl w:val="0"/>
                <w:numId w:val="148"/>
              </w:numPr>
              <w:suppressAutoHyphens w:val="0"/>
              <w:autoSpaceDN/>
              <w:snapToGrid w:val="0"/>
              <w:textAlignment w:val="auto"/>
              <w:rPr>
                <w:rFonts w:eastAsia="標楷體"/>
                <w:szCs w:val="24"/>
              </w:rPr>
            </w:pPr>
            <w:r w:rsidRPr="009A617C">
              <w:rPr>
                <w:rFonts w:eastAsia="標楷體" w:hint="eastAsia"/>
                <w:szCs w:val="24"/>
              </w:rPr>
              <w:t>數位震動控制器</w:t>
            </w:r>
          </w:p>
          <w:p w14:paraId="2957A1A2" w14:textId="77777777" w:rsidR="00B45A09" w:rsidRPr="009A617C" w:rsidRDefault="00B45A09" w:rsidP="001502B7">
            <w:pPr>
              <w:snapToGrid w:val="0"/>
              <w:rPr>
                <w:rFonts w:eastAsia="標楷體"/>
                <w:szCs w:val="24"/>
              </w:rPr>
            </w:pPr>
            <w:r w:rsidRPr="009A617C">
              <w:rPr>
                <w:rFonts w:eastAsia="標楷體" w:hint="eastAsia"/>
              </w:rPr>
              <w:t>存置地點：振動試驗室</w:t>
            </w:r>
          </w:p>
        </w:tc>
      </w:tr>
      <w:tr w:rsidR="009A617C" w:rsidRPr="009A617C" w14:paraId="4D8F0DF9" w14:textId="77777777" w:rsidTr="00DE3FE3">
        <w:trPr>
          <w:cantSplit/>
          <w:trHeight w:val="20"/>
        </w:trPr>
        <w:tc>
          <w:tcPr>
            <w:tcW w:w="567" w:type="dxa"/>
            <w:tcMar>
              <w:left w:w="28" w:type="dxa"/>
              <w:right w:w="28" w:type="dxa"/>
            </w:tcMar>
            <w:vAlign w:val="center"/>
          </w:tcPr>
          <w:p w14:paraId="40A405C2"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18</w:t>
            </w:r>
          </w:p>
        </w:tc>
        <w:tc>
          <w:tcPr>
            <w:tcW w:w="1696" w:type="dxa"/>
            <w:tcMar>
              <w:left w:w="28" w:type="dxa"/>
              <w:right w:w="28" w:type="dxa"/>
            </w:tcMar>
            <w:vAlign w:val="center"/>
          </w:tcPr>
          <w:p w14:paraId="6F7DBBE4" w14:textId="77777777" w:rsidR="00B45A09" w:rsidRPr="009A617C" w:rsidRDefault="00B45A09" w:rsidP="001502B7">
            <w:pPr>
              <w:snapToGrid w:val="0"/>
              <w:jc w:val="center"/>
              <w:rPr>
                <w:rFonts w:eastAsia="標楷體"/>
                <w:szCs w:val="24"/>
              </w:rPr>
            </w:pPr>
            <w:r w:rsidRPr="009A617C">
              <w:rPr>
                <w:rFonts w:eastAsia="標楷體"/>
                <w:szCs w:val="24"/>
              </w:rPr>
              <w:t>3-10-04-01-0009-0000008</w:t>
            </w:r>
          </w:p>
        </w:tc>
        <w:tc>
          <w:tcPr>
            <w:tcW w:w="3261" w:type="dxa"/>
            <w:tcMar>
              <w:left w:w="28" w:type="dxa"/>
              <w:right w:w="28" w:type="dxa"/>
            </w:tcMar>
            <w:vAlign w:val="center"/>
          </w:tcPr>
          <w:p w14:paraId="459E008E" w14:textId="77777777" w:rsidR="00B45A09" w:rsidRPr="009A617C" w:rsidRDefault="00B45A09" w:rsidP="001502B7">
            <w:pPr>
              <w:widowControl/>
              <w:rPr>
                <w:rFonts w:eastAsia="標楷體"/>
              </w:rPr>
            </w:pPr>
            <w:r w:rsidRPr="009A617C">
              <w:rPr>
                <w:rFonts w:eastAsia="標楷體" w:hint="eastAsia"/>
              </w:rPr>
              <w:t>溫度試驗器</w:t>
            </w:r>
          </w:p>
          <w:p w14:paraId="5988229F" w14:textId="77777777" w:rsidR="00B45A09" w:rsidRPr="009A617C" w:rsidRDefault="00B45A09" w:rsidP="001502B7">
            <w:pPr>
              <w:widowControl/>
              <w:rPr>
                <w:rFonts w:eastAsia="標楷體"/>
                <w:szCs w:val="24"/>
              </w:rPr>
            </w:pPr>
            <w:r w:rsidRPr="009A617C">
              <w:rPr>
                <w:rFonts w:eastAsia="標楷體" w:hint="eastAsia"/>
              </w:rPr>
              <w:t>小型環境試驗測試系統</w:t>
            </w:r>
          </w:p>
        </w:tc>
        <w:tc>
          <w:tcPr>
            <w:tcW w:w="1559" w:type="dxa"/>
            <w:tcMar>
              <w:left w:w="28" w:type="dxa"/>
              <w:right w:w="28" w:type="dxa"/>
            </w:tcMar>
            <w:vAlign w:val="center"/>
          </w:tcPr>
          <w:p w14:paraId="56A52233" w14:textId="77777777" w:rsidR="00B45A09" w:rsidRPr="009A617C" w:rsidRDefault="00B45A09" w:rsidP="001502B7">
            <w:pPr>
              <w:snapToGrid w:val="0"/>
              <w:jc w:val="center"/>
              <w:rPr>
                <w:rFonts w:eastAsia="標楷體"/>
                <w:szCs w:val="24"/>
              </w:rPr>
            </w:pPr>
            <w:r w:rsidRPr="009A617C">
              <w:rPr>
                <w:rFonts w:eastAsia="標楷體"/>
                <w:szCs w:val="24"/>
              </w:rPr>
              <w:t>1</w:t>
            </w:r>
            <w:r w:rsidR="00553362" w:rsidRPr="009A617C">
              <w:rPr>
                <w:rFonts w:eastAsia="標楷體"/>
                <w:szCs w:val="24"/>
              </w:rPr>
              <w:t>300</w:t>
            </w:r>
          </w:p>
        </w:tc>
        <w:tc>
          <w:tcPr>
            <w:tcW w:w="3064" w:type="dxa"/>
            <w:tcMar>
              <w:left w:w="28" w:type="dxa"/>
              <w:right w:w="28" w:type="dxa"/>
            </w:tcMar>
            <w:vAlign w:val="center"/>
          </w:tcPr>
          <w:p w14:paraId="181DE2B6" w14:textId="77777777" w:rsidR="00B45A09" w:rsidRPr="009A617C" w:rsidRDefault="00B45A09" w:rsidP="001502B7">
            <w:pPr>
              <w:snapToGrid w:val="0"/>
              <w:rPr>
                <w:rFonts w:eastAsia="標楷體"/>
                <w:szCs w:val="24"/>
              </w:rPr>
            </w:pPr>
            <w:r w:rsidRPr="009A617C">
              <w:rPr>
                <w:rFonts w:eastAsia="標楷體" w:hint="eastAsia"/>
              </w:rPr>
              <w:t>存置地點：環境試驗室</w:t>
            </w:r>
          </w:p>
        </w:tc>
      </w:tr>
      <w:tr w:rsidR="009A617C" w:rsidRPr="009A617C" w14:paraId="042107CC" w14:textId="77777777" w:rsidTr="00DE3FE3">
        <w:trPr>
          <w:cantSplit/>
          <w:trHeight w:val="20"/>
        </w:trPr>
        <w:tc>
          <w:tcPr>
            <w:tcW w:w="567" w:type="dxa"/>
            <w:tcMar>
              <w:left w:w="28" w:type="dxa"/>
              <w:right w:w="28" w:type="dxa"/>
            </w:tcMar>
            <w:vAlign w:val="center"/>
          </w:tcPr>
          <w:p w14:paraId="0417E998"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19</w:t>
            </w:r>
          </w:p>
        </w:tc>
        <w:tc>
          <w:tcPr>
            <w:tcW w:w="1696" w:type="dxa"/>
            <w:tcMar>
              <w:left w:w="28" w:type="dxa"/>
              <w:right w:w="28" w:type="dxa"/>
            </w:tcMar>
            <w:vAlign w:val="center"/>
          </w:tcPr>
          <w:p w14:paraId="2469216B" w14:textId="77777777" w:rsidR="00B45A09" w:rsidRPr="009A617C" w:rsidRDefault="00B45A09" w:rsidP="001502B7">
            <w:pPr>
              <w:snapToGrid w:val="0"/>
              <w:jc w:val="center"/>
              <w:rPr>
                <w:rFonts w:eastAsia="標楷體"/>
                <w:szCs w:val="24"/>
              </w:rPr>
            </w:pPr>
            <w:r w:rsidRPr="009A617C">
              <w:rPr>
                <w:rFonts w:eastAsia="標楷體"/>
                <w:szCs w:val="24"/>
              </w:rPr>
              <w:t>3-01-09-08-0006-0000001</w:t>
            </w:r>
          </w:p>
        </w:tc>
        <w:tc>
          <w:tcPr>
            <w:tcW w:w="3261" w:type="dxa"/>
            <w:tcMar>
              <w:left w:w="28" w:type="dxa"/>
              <w:right w:w="28" w:type="dxa"/>
            </w:tcMar>
            <w:vAlign w:val="center"/>
          </w:tcPr>
          <w:p w14:paraId="7033DE5C" w14:textId="77777777" w:rsidR="00B45A09" w:rsidRPr="009A617C" w:rsidRDefault="00B45A09" w:rsidP="001502B7">
            <w:pPr>
              <w:widowControl/>
              <w:rPr>
                <w:rFonts w:eastAsia="標楷體"/>
              </w:rPr>
            </w:pPr>
            <w:r w:rsidRPr="009A617C">
              <w:rPr>
                <w:rFonts w:eastAsia="標楷體" w:hint="eastAsia"/>
              </w:rPr>
              <w:t>水槽</w:t>
            </w:r>
          </w:p>
          <w:p w14:paraId="10E65D1F" w14:textId="77777777" w:rsidR="00B45A09" w:rsidRPr="009A617C" w:rsidRDefault="00B45A09" w:rsidP="001502B7">
            <w:pPr>
              <w:widowControl/>
              <w:rPr>
                <w:rFonts w:eastAsia="標楷體"/>
                <w:szCs w:val="24"/>
              </w:rPr>
            </w:pPr>
            <w:r w:rsidRPr="009A617C">
              <w:rPr>
                <w:rFonts w:eastAsia="標楷體" w:hint="eastAsia"/>
              </w:rPr>
              <w:t>浸置放電及廢棄樣品暫存設備</w:t>
            </w:r>
          </w:p>
        </w:tc>
        <w:tc>
          <w:tcPr>
            <w:tcW w:w="1559" w:type="dxa"/>
            <w:tcMar>
              <w:left w:w="28" w:type="dxa"/>
              <w:right w:w="28" w:type="dxa"/>
            </w:tcMar>
            <w:vAlign w:val="center"/>
          </w:tcPr>
          <w:p w14:paraId="708F1EBD" w14:textId="77777777" w:rsidR="00B45A09" w:rsidRPr="009A617C" w:rsidRDefault="00B45A09" w:rsidP="001502B7">
            <w:pPr>
              <w:snapToGrid w:val="0"/>
              <w:jc w:val="center"/>
              <w:rPr>
                <w:rFonts w:eastAsia="標楷體"/>
                <w:szCs w:val="24"/>
              </w:rPr>
            </w:pPr>
            <w:r w:rsidRPr="009A617C">
              <w:rPr>
                <w:rFonts w:eastAsia="標楷體"/>
                <w:szCs w:val="24"/>
              </w:rPr>
              <w:t>9</w:t>
            </w:r>
            <w:r w:rsidR="00553362" w:rsidRPr="009A617C">
              <w:rPr>
                <w:rFonts w:eastAsia="標楷體"/>
                <w:szCs w:val="24"/>
              </w:rPr>
              <w:t>7</w:t>
            </w:r>
          </w:p>
        </w:tc>
        <w:tc>
          <w:tcPr>
            <w:tcW w:w="3064" w:type="dxa"/>
            <w:tcMar>
              <w:left w:w="28" w:type="dxa"/>
              <w:right w:w="28" w:type="dxa"/>
            </w:tcMar>
            <w:vAlign w:val="center"/>
          </w:tcPr>
          <w:p w14:paraId="3D9B2681" w14:textId="77777777" w:rsidR="00B45A09" w:rsidRPr="009A617C" w:rsidRDefault="00B45A09" w:rsidP="001502B7">
            <w:pPr>
              <w:snapToGrid w:val="0"/>
              <w:rPr>
                <w:rFonts w:eastAsia="標楷體"/>
                <w:szCs w:val="24"/>
              </w:rPr>
            </w:pPr>
            <w:r w:rsidRPr="009A617C">
              <w:rPr>
                <w:rFonts w:eastAsia="標楷體" w:hint="eastAsia"/>
              </w:rPr>
              <w:t>存置地點：防火試驗室</w:t>
            </w:r>
          </w:p>
        </w:tc>
      </w:tr>
      <w:tr w:rsidR="009A617C" w:rsidRPr="009A617C" w14:paraId="511142B9" w14:textId="77777777" w:rsidTr="00DE3FE3">
        <w:trPr>
          <w:cantSplit/>
          <w:trHeight w:val="20"/>
        </w:trPr>
        <w:tc>
          <w:tcPr>
            <w:tcW w:w="567" w:type="dxa"/>
            <w:tcMar>
              <w:left w:w="28" w:type="dxa"/>
              <w:right w:w="28" w:type="dxa"/>
            </w:tcMar>
            <w:vAlign w:val="center"/>
          </w:tcPr>
          <w:p w14:paraId="0234C3ED"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20</w:t>
            </w:r>
          </w:p>
        </w:tc>
        <w:tc>
          <w:tcPr>
            <w:tcW w:w="1696" w:type="dxa"/>
            <w:tcMar>
              <w:left w:w="28" w:type="dxa"/>
              <w:right w:w="28" w:type="dxa"/>
            </w:tcMar>
            <w:vAlign w:val="center"/>
          </w:tcPr>
          <w:p w14:paraId="3D4D1205" w14:textId="77777777" w:rsidR="00B45A09" w:rsidRPr="009A617C" w:rsidRDefault="00B45A09" w:rsidP="001502B7">
            <w:pPr>
              <w:snapToGrid w:val="0"/>
              <w:jc w:val="center"/>
              <w:rPr>
                <w:rFonts w:eastAsia="標楷體"/>
                <w:szCs w:val="24"/>
              </w:rPr>
            </w:pPr>
            <w:r w:rsidRPr="009A617C">
              <w:rPr>
                <w:rFonts w:eastAsia="標楷體"/>
                <w:szCs w:val="24"/>
              </w:rPr>
              <w:t>5-02-01-02-0010-0000001</w:t>
            </w:r>
          </w:p>
        </w:tc>
        <w:tc>
          <w:tcPr>
            <w:tcW w:w="3261" w:type="dxa"/>
            <w:tcMar>
              <w:left w:w="28" w:type="dxa"/>
              <w:right w:w="28" w:type="dxa"/>
            </w:tcMar>
            <w:vAlign w:val="center"/>
          </w:tcPr>
          <w:p w14:paraId="50B92920" w14:textId="77777777" w:rsidR="00B45A09" w:rsidRPr="009A617C" w:rsidRDefault="00B45A09" w:rsidP="001502B7">
            <w:pPr>
              <w:widowControl/>
              <w:rPr>
                <w:rFonts w:eastAsia="標楷體"/>
              </w:rPr>
            </w:pPr>
            <w:r w:rsidRPr="009A617C">
              <w:rPr>
                <w:rFonts w:eastAsia="標楷體" w:hint="eastAsia"/>
              </w:rPr>
              <w:t>救災防煙面罩</w:t>
            </w:r>
          </w:p>
          <w:p w14:paraId="6A6BA343" w14:textId="77777777" w:rsidR="00B45A09" w:rsidRPr="009A617C" w:rsidRDefault="00B45A09" w:rsidP="001502B7">
            <w:pPr>
              <w:widowControl/>
              <w:rPr>
                <w:rFonts w:eastAsia="標楷體"/>
                <w:szCs w:val="24"/>
              </w:rPr>
            </w:pPr>
            <w:r w:rsidRPr="009A617C">
              <w:rPr>
                <w:rFonts w:eastAsia="標楷體" w:hint="eastAsia"/>
              </w:rPr>
              <w:t>人員及空間安全防護設備</w:t>
            </w:r>
          </w:p>
        </w:tc>
        <w:tc>
          <w:tcPr>
            <w:tcW w:w="1559" w:type="dxa"/>
            <w:tcMar>
              <w:left w:w="28" w:type="dxa"/>
              <w:right w:w="28" w:type="dxa"/>
            </w:tcMar>
            <w:vAlign w:val="center"/>
          </w:tcPr>
          <w:p w14:paraId="3E633E19" w14:textId="77777777" w:rsidR="00B45A09" w:rsidRPr="009A617C" w:rsidRDefault="00B45A09" w:rsidP="001502B7">
            <w:pPr>
              <w:snapToGrid w:val="0"/>
              <w:jc w:val="center"/>
              <w:rPr>
                <w:rFonts w:eastAsia="標楷體"/>
                <w:szCs w:val="24"/>
              </w:rPr>
            </w:pPr>
            <w:r w:rsidRPr="009A617C">
              <w:rPr>
                <w:rFonts w:eastAsia="標楷體"/>
                <w:szCs w:val="24"/>
              </w:rPr>
              <w:t>2</w:t>
            </w:r>
            <w:r w:rsidR="00553362" w:rsidRPr="009A617C">
              <w:rPr>
                <w:rFonts w:eastAsia="標楷體"/>
                <w:szCs w:val="24"/>
              </w:rPr>
              <w:t>48</w:t>
            </w:r>
          </w:p>
        </w:tc>
        <w:tc>
          <w:tcPr>
            <w:tcW w:w="3064" w:type="dxa"/>
            <w:tcMar>
              <w:left w:w="28" w:type="dxa"/>
              <w:right w:w="28" w:type="dxa"/>
            </w:tcMar>
            <w:vAlign w:val="center"/>
          </w:tcPr>
          <w:p w14:paraId="0052091F" w14:textId="77777777" w:rsidR="00B45A09" w:rsidRPr="009A617C" w:rsidRDefault="00B45A09" w:rsidP="00B45A09">
            <w:pPr>
              <w:numPr>
                <w:ilvl w:val="0"/>
                <w:numId w:val="147"/>
              </w:numPr>
              <w:suppressAutoHyphens w:val="0"/>
              <w:autoSpaceDN/>
              <w:snapToGrid w:val="0"/>
              <w:textAlignment w:val="auto"/>
              <w:rPr>
                <w:rFonts w:eastAsia="標楷體"/>
                <w:szCs w:val="24"/>
              </w:rPr>
            </w:pPr>
            <w:r w:rsidRPr="009A617C">
              <w:rPr>
                <w:rFonts w:eastAsia="標楷體" w:hint="eastAsia"/>
                <w:szCs w:val="24"/>
              </w:rPr>
              <w:t>呼吸器</w:t>
            </w:r>
          </w:p>
          <w:p w14:paraId="66349B0A" w14:textId="77777777" w:rsidR="00B45A09" w:rsidRPr="009A617C" w:rsidRDefault="00B45A09" w:rsidP="00B45A09">
            <w:pPr>
              <w:numPr>
                <w:ilvl w:val="0"/>
                <w:numId w:val="147"/>
              </w:numPr>
              <w:suppressAutoHyphens w:val="0"/>
              <w:autoSpaceDN/>
              <w:snapToGrid w:val="0"/>
              <w:textAlignment w:val="auto"/>
              <w:rPr>
                <w:rFonts w:eastAsia="標楷體"/>
                <w:szCs w:val="24"/>
              </w:rPr>
            </w:pPr>
            <w:r w:rsidRPr="009A617C">
              <w:rPr>
                <w:rFonts w:eastAsia="標楷體" w:hint="eastAsia"/>
                <w:szCs w:val="24"/>
              </w:rPr>
              <w:t>防火衣</w:t>
            </w:r>
          </w:p>
          <w:p w14:paraId="0B2CB1FE" w14:textId="77777777" w:rsidR="00B45A09" w:rsidRPr="009A617C" w:rsidRDefault="00B45A09" w:rsidP="00B45A09">
            <w:pPr>
              <w:numPr>
                <w:ilvl w:val="0"/>
                <w:numId w:val="147"/>
              </w:numPr>
              <w:suppressAutoHyphens w:val="0"/>
              <w:autoSpaceDN/>
              <w:snapToGrid w:val="0"/>
              <w:textAlignment w:val="auto"/>
              <w:rPr>
                <w:rFonts w:eastAsia="標楷體"/>
                <w:szCs w:val="24"/>
              </w:rPr>
            </w:pPr>
            <w:r w:rsidRPr="009A617C">
              <w:rPr>
                <w:rFonts w:eastAsia="標楷體" w:hint="eastAsia"/>
                <w:szCs w:val="24"/>
              </w:rPr>
              <w:t>防護圍籬</w:t>
            </w:r>
            <w:r w:rsidRPr="009A617C">
              <w:rPr>
                <w:rFonts w:eastAsia="標楷體"/>
                <w:szCs w:val="24"/>
              </w:rPr>
              <w:t>+</w:t>
            </w:r>
            <w:r w:rsidRPr="009A617C">
              <w:rPr>
                <w:rFonts w:eastAsia="標楷體" w:hint="eastAsia"/>
                <w:szCs w:val="24"/>
              </w:rPr>
              <w:t>隔熱棉</w:t>
            </w:r>
          </w:p>
          <w:p w14:paraId="4CB51997" w14:textId="77777777" w:rsidR="00B45A09" w:rsidRPr="009A617C" w:rsidRDefault="00B45A09" w:rsidP="00B45A09">
            <w:pPr>
              <w:numPr>
                <w:ilvl w:val="0"/>
                <w:numId w:val="147"/>
              </w:numPr>
              <w:suppressAutoHyphens w:val="0"/>
              <w:autoSpaceDN/>
              <w:snapToGrid w:val="0"/>
              <w:textAlignment w:val="auto"/>
              <w:rPr>
                <w:rFonts w:eastAsia="標楷體"/>
                <w:szCs w:val="24"/>
              </w:rPr>
            </w:pPr>
            <w:r w:rsidRPr="009A617C">
              <w:rPr>
                <w:rFonts w:eastAsia="標楷體" w:hint="eastAsia"/>
                <w:szCs w:val="24"/>
              </w:rPr>
              <w:t>耐火磚</w:t>
            </w:r>
          </w:p>
          <w:p w14:paraId="5AA39829" w14:textId="77777777" w:rsidR="00B45A09" w:rsidRPr="009A617C" w:rsidRDefault="00B45A09" w:rsidP="001502B7">
            <w:pPr>
              <w:snapToGrid w:val="0"/>
              <w:rPr>
                <w:rFonts w:eastAsia="標楷體"/>
                <w:szCs w:val="24"/>
              </w:rPr>
            </w:pPr>
            <w:r w:rsidRPr="009A617C">
              <w:rPr>
                <w:rFonts w:eastAsia="標楷體" w:hint="eastAsia"/>
              </w:rPr>
              <w:t>存置地點：備用試驗室</w:t>
            </w:r>
          </w:p>
        </w:tc>
      </w:tr>
      <w:tr w:rsidR="009A617C" w:rsidRPr="009A617C" w14:paraId="3409C286" w14:textId="77777777" w:rsidTr="00DE3FE3">
        <w:trPr>
          <w:cantSplit/>
          <w:trHeight w:val="20"/>
        </w:trPr>
        <w:tc>
          <w:tcPr>
            <w:tcW w:w="567" w:type="dxa"/>
            <w:tcMar>
              <w:left w:w="28" w:type="dxa"/>
              <w:right w:w="28" w:type="dxa"/>
            </w:tcMar>
            <w:vAlign w:val="center"/>
          </w:tcPr>
          <w:p w14:paraId="1E398747"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21</w:t>
            </w:r>
          </w:p>
        </w:tc>
        <w:tc>
          <w:tcPr>
            <w:tcW w:w="1696" w:type="dxa"/>
            <w:tcMar>
              <w:left w:w="28" w:type="dxa"/>
              <w:right w:w="28" w:type="dxa"/>
            </w:tcMar>
            <w:vAlign w:val="center"/>
          </w:tcPr>
          <w:p w14:paraId="200780FE" w14:textId="77777777" w:rsidR="00B45A09" w:rsidRPr="009A617C" w:rsidRDefault="00B45A09" w:rsidP="001502B7">
            <w:pPr>
              <w:snapToGrid w:val="0"/>
              <w:jc w:val="center"/>
              <w:rPr>
                <w:rFonts w:eastAsia="標楷體"/>
                <w:szCs w:val="24"/>
              </w:rPr>
            </w:pPr>
            <w:r w:rsidRPr="009A617C">
              <w:rPr>
                <w:rFonts w:eastAsia="標楷體"/>
                <w:szCs w:val="24"/>
              </w:rPr>
              <w:t>3-08-01-03-0006-0000005</w:t>
            </w:r>
          </w:p>
        </w:tc>
        <w:tc>
          <w:tcPr>
            <w:tcW w:w="3261" w:type="dxa"/>
            <w:tcMar>
              <w:left w:w="28" w:type="dxa"/>
              <w:right w:w="28" w:type="dxa"/>
            </w:tcMar>
            <w:vAlign w:val="center"/>
          </w:tcPr>
          <w:p w14:paraId="5AEC4DB7" w14:textId="77777777" w:rsidR="00B45A09" w:rsidRPr="009A617C" w:rsidRDefault="00B45A09" w:rsidP="001502B7">
            <w:pPr>
              <w:widowControl/>
              <w:rPr>
                <w:rFonts w:eastAsia="標楷體"/>
              </w:rPr>
            </w:pPr>
            <w:r w:rsidRPr="009A617C">
              <w:rPr>
                <w:rFonts w:eastAsia="標楷體" w:hint="eastAsia"/>
              </w:rPr>
              <w:t>載客升降機</w:t>
            </w:r>
          </w:p>
          <w:p w14:paraId="366E3D39" w14:textId="77777777" w:rsidR="00B45A09" w:rsidRPr="009A617C" w:rsidRDefault="00B45A09" w:rsidP="001502B7">
            <w:pPr>
              <w:widowControl/>
              <w:rPr>
                <w:rFonts w:eastAsia="標楷體"/>
                <w:szCs w:val="24"/>
              </w:rPr>
            </w:pPr>
            <w:r w:rsidRPr="009A617C">
              <w:rPr>
                <w:rFonts w:eastAsia="標楷體" w:hint="eastAsia"/>
              </w:rPr>
              <w:t>高空作業車</w:t>
            </w:r>
          </w:p>
        </w:tc>
        <w:tc>
          <w:tcPr>
            <w:tcW w:w="1559" w:type="dxa"/>
            <w:tcMar>
              <w:left w:w="28" w:type="dxa"/>
              <w:right w:w="28" w:type="dxa"/>
            </w:tcMar>
            <w:vAlign w:val="center"/>
          </w:tcPr>
          <w:p w14:paraId="3E2F8215" w14:textId="77777777" w:rsidR="00B45A09" w:rsidRPr="009A617C" w:rsidRDefault="00B45A09" w:rsidP="001502B7">
            <w:pPr>
              <w:snapToGrid w:val="0"/>
              <w:jc w:val="center"/>
              <w:rPr>
                <w:rFonts w:eastAsia="標楷體"/>
                <w:szCs w:val="24"/>
              </w:rPr>
            </w:pPr>
            <w:r w:rsidRPr="009A617C">
              <w:rPr>
                <w:rFonts w:eastAsia="標楷體"/>
                <w:szCs w:val="24"/>
              </w:rPr>
              <w:t>6</w:t>
            </w:r>
            <w:r w:rsidR="00553362" w:rsidRPr="009A617C">
              <w:rPr>
                <w:rFonts w:eastAsia="標楷體"/>
                <w:szCs w:val="24"/>
              </w:rPr>
              <w:t>6</w:t>
            </w:r>
          </w:p>
        </w:tc>
        <w:tc>
          <w:tcPr>
            <w:tcW w:w="3064" w:type="dxa"/>
            <w:tcMar>
              <w:left w:w="28" w:type="dxa"/>
              <w:right w:w="28" w:type="dxa"/>
            </w:tcMar>
            <w:vAlign w:val="center"/>
          </w:tcPr>
          <w:p w14:paraId="3F9E3952" w14:textId="60D27AF5" w:rsidR="00B45A09" w:rsidRPr="009A617C" w:rsidRDefault="00B45A09" w:rsidP="001502B7">
            <w:pPr>
              <w:snapToGrid w:val="0"/>
              <w:rPr>
                <w:rFonts w:eastAsia="標楷體"/>
                <w:szCs w:val="24"/>
              </w:rPr>
            </w:pPr>
            <w:r w:rsidRPr="009A617C">
              <w:rPr>
                <w:rFonts w:eastAsia="標楷體" w:hint="eastAsia"/>
              </w:rPr>
              <w:t>存置地點：</w:t>
            </w:r>
            <w:r w:rsidR="00F40BEB" w:rsidRPr="009A617C">
              <w:rPr>
                <w:rFonts w:eastAsia="標楷體"/>
              </w:rPr>
              <w:t>1</w:t>
            </w:r>
            <w:r w:rsidR="00F40BEB" w:rsidRPr="009A617C">
              <w:rPr>
                <w:rFonts w:eastAsia="標楷體" w:hint="eastAsia"/>
              </w:rPr>
              <w:t>樓</w:t>
            </w:r>
            <w:r w:rsidRPr="009A617C">
              <w:rPr>
                <w:rFonts w:eastAsia="標楷體" w:hint="eastAsia"/>
              </w:rPr>
              <w:t>走廊</w:t>
            </w:r>
          </w:p>
        </w:tc>
      </w:tr>
      <w:tr w:rsidR="009A617C" w:rsidRPr="009A617C" w14:paraId="504CEBE8" w14:textId="77777777" w:rsidTr="00DE3FE3">
        <w:trPr>
          <w:cantSplit/>
          <w:trHeight w:val="20"/>
        </w:trPr>
        <w:tc>
          <w:tcPr>
            <w:tcW w:w="567" w:type="dxa"/>
            <w:tcMar>
              <w:left w:w="28" w:type="dxa"/>
              <w:right w:w="28" w:type="dxa"/>
            </w:tcMar>
            <w:vAlign w:val="center"/>
          </w:tcPr>
          <w:p w14:paraId="7578704F"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22</w:t>
            </w:r>
          </w:p>
        </w:tc>
        <w:tc>
          <w:tcPr>
            <w:tcW w:w="1696" w:type="dxa"/>
            <w:tcMar>
              <w:left w:w="28" w:type="dxa"/>
              <w:right w:w="28" w:type="dxa"/>
            </w:tcMar>
            <w:vAlign w:val="center"/>
          </w:tcPr>
          <w:p w14:paraId="28797A8A" w14:textId="77777777" w:rsidR="00B45A09" w:rsidRPr="009A617C" w:rsidRDefault="00B45A09" w:rsidP="001502B7">
            <w:pPr>
              <w:snapToGrid w:val="0"/>
              <w:jc w:val="center"/>
              <w:rPr>
                <w:rFonts w:eastAsia="標楷體"/>
                <w:szCs w:val="24"/>
              </w:rPr>
            </w:pPr>
            <w:r w:rsidRPr="009A617C">
              <w:rPr>
                <w:rFonts w:eastAsia="標楷體"/>
                <w:szCs w:val="24"/>
              </w:rPr>
              <w:t>3-10-02-02-0054-0000075</w:t>
            </w:r>
          </w:p>
        </w:tc>
        <w:tc>
          <w:tcPr>
            <w:tcW w:w="3261" w:type="dxa"/>
            <w:tcMar>
              <w:left w:w="28" w:type="dxa"/>
              <w:right w:w="28" w:type="dxa"/>
            </w:tcMar>
            <w:vAlign w:val="center"/>
          </w:tcPr>
          <w:p w14:paraId="575ED314" w14:textId="77777777" w:rsidR="00B45A09" w:rsidRPr="009A617C" w:rsidRDefault="00B45A09" w:rsidP="001502B7">
            <w:pPr>
              <w:widowControl/>
              <w:rPr>
                <w:rFonts w:eastAsia="標楷體"/>
              </w:rPr>
            </w:pPr>
            <w:r w:rsidRPr="009A617C">
              <w:rPr>
                <w:rFonts w:eastAsia="標楷體" w:hint="eastAsia"/>
              </w:rPr>
              <w:t>電源供應器</w:t>
            </w:r>
          </w:p>
          <w:p w14:paraId="6BD48306" w14:textId="77777777" w:rsidR="00B45A09" w:rsidRPr="009A617C" w:rsidRDefault="00B45A09" w:rsidP="001502B7">
            <w:pPr>
              <w:widowControl/>
              <w:rPr>
                <w:rFonts w:eastAsia="標楷體"/>
              </w:rPr>
            </w:pPr>
            <w:r w:rsidRPr="009A617C">
              <w:rPr>
                <w:rFonts w:eastAsia="標楷體" w:hint="eastAsia"/>
              </w:rPr>
              <w:t>高壓電池充放電測試系統</w:t>
            </w:r>
          </w:p>
        </w:tc>
        <w:tc>
          <w:tcPr>
            <w:tcW w:w="1559" w:type="dxa"/>
            <w:tcMar>
              <w:left w:w="28" w:type="dxa"/>
              <w:right w:w="28" w:type="dxa"/>
            </w:tcMar>
            <w:vAlign w:val="center"/>
          </w:tcPr>
          <w:p w14:paraId="52B37870" w14:textId="77777777" w:rsidR="00B45A09" w:rsidRPr="009A617C" w:rsidRDefault="00553362" w:rsidP="001502B7">
            <w:pPr>
              <w:snapToGrid w:val="0"/>
              <w:jc w:val="center"/>
              <w:rPr>
                <w:rFonts w:eastAsia="標楷體"/>
                <w:szCs w:val="24"/>
              </w:rPr>
            </w:pPr>
            <w:r w:rsidRPr="009A617C">
              <w:rPr>
                <w:rFonts w:eastAsia="標楷體"/>
                <w:szCs w:val="24"/>
              </w:rPr>
              <w:t>986</w:t>
            </w:r>
          </w:p>
        </w:tc>
        <w:tc>
          <w:tcPr>
            <w:tcW w:w="3064" w:type="dxa"/>
            <w:tcMar>
              <w:left w:w="28" w:type="dxa"/>
              <w:right w:w="28" w:type="dxa"/>
            </w:tcMar>
            <w:vAlign w:val="center"/>
          </w:tcPr>
          <w:p w14:paraId="4A2032E2" w14:textId="77777777" w:rsidR="00B45A09" w:rsidRPr="009A617C" w:rsidRDefault="00B45A09" w:rsidP="001502B7">
            <w:pPr>
              <w:snapToGrid w:val="0"/>
              <w:rPr>
                <w:rFonts w:eastAsia="標楷體"/>
                <w:szCs w:val="24"/>
              </w:rPr>
            </w:pPr>
            <w:r w:rsidRPr="009A617C">
              <w:rPr>
                <w:rFonts w:eastAsia="標楷體" w:hint="eastAsia"/>
              </w:rPr>
              <w:t>存置地點：充放電設備室</w:t>
            </w:r>
          </w:p>
        </w:tc>
      </w:tr>
      <w:tr w:rsidR="009A617C" w:rsidRPr="009A617C" w14:paraId="3114981A" w14:textId="77777777" w:rsidTr="00DE3FE3">
        <w:trPr>
          <w:cantSplit/>
          <w:trHeight w:val="20"/>
        </w:trPr>
        <w:tc>
          <w:tcPr>
            <w:tcW w:w="567" w:type="dxa"/>
            <w:tcMar>
              <w:left w:w="28" w:type="dxa"/>
              <w:right w:w="28" w:type="dxa"/>
            </w:tcMar>
            <w:vAlign w:val="center"/>
          </w:tcPr>
          <w:p w14:paraId="3202FB06"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23</w:t>
            </w:r>
          </w:p>
        </w:tc>
        <w:tc>
          <w:tcPr>
            <w:tcW w:w="1696" w:type="dxa"/>
            <w:tcMar>
              <w:left w:w="28" w:type="dxa"/>
              <w:right w:w="28" w:type="dxa"/>
            </w:tcMar>
            <w:vAlign w:val="center"/>
          </w:tcPr>
          <w:p w14:paraId="3764E38E" w14:textId="77777777" w:rsidR="00B45A09" w:rsidRPr="009A617C" w:rsidRDefault="00B45A09" w:rsidP="001502B7">
            <w:pPr>
              <w:snapToGrid w:val="0"/>
              <w:jc w:val="center"/>
              <w:rPr>
                <w:rFonts w:eastAsia="標楷體"/>
                <w:szCs w:val="24"/>
              </w:rPr>
            </w:pPr>
            <w:r w:rsidRPr="009A617C">
              <w:rPr>
                <w:rFonts w:eastAsia="標楷體"/>
                <w:szCs w:val="24"/>
              </w:rPr>
              <w:t>3-10-11-03-0271-0000005</w:t>
            </w:r>
          </w:p>
        </w:tc>
        <w:tc>
          <w:tcPr>
            <w:tcW w:w="3261" w:type="dxa"/>
            <w:tcMar>
              <w:left w:w="28" w:type="dxa"/>
              <w:right w:w="28" w:type="dxa"/>
            </w:tcMar>
            <w:vAlign w:val="center"/>
          </w:tcPr>
          <w:p w14:paraId="347A9847" w14:textId="77777777" w:rsidR="00B45A09" w:rsidRPr="009A617C" w:rsidRDefault="00B45A09" w:rsidP="001502B7">
            <w:pPr>
              <w:widowControl/>
              <w:rPr>
                <w:rFonts w:eastAsia="標楷體"/>
              </w:rPr>
            </w:pPr>
            <w:r w:rsidRPr="009A617C">
              <w:rPr>
                <w:rFonts w:eastAsia="標楷體" w:hint="eastAsia"/>
              </w:rPr>
              <w:t>環境測定儀器資料蒐集處理</w:t>
            </w:r>
          </w:p>
          <w:p w14:paraId="5E309F87" w14:textId="77777777" w:rsidR="00B45A09" w:rsidRPr="009A617C" w:rsidRDefault="00B45A09" w:rsidP="001502B7">
            <w:pPr>
              <w:widowControl/>
              <w:rPr>
                <w:rFonts w:eastAsia="標楷體"/>
              </w:rPr>
            </w:pPr>
            <w:r w:rsidRPr="009A617C">
              <w:rPr>
                <w:rFonts w:eastAsia="標楷體" w:hint="eastAsia"/>
              </w:rPr>
              <w:t>系統</w:t>
            </w:r>
          </w:p>
          <w:p w14:paraId="0A64DFAE" w14:textId="77777777" w:rsidR="00B45A09" w:rsidRPr="009A617C" w:rsidRDefault="00B45A09" w:rsidP="001502B7">
            <w:pPr>
              <w:widowControl/>
              <w:rPr>
                <w:rFonts w:eastAsia="標楷體"/>
              </w:rPr>
            </w:pPr>
            <w:r w:rsidRPr="009A617C">
              <w:rPr>
                <w:rFonts w:eastAsia="標楷體" w:hint="eastAsia"/>
              </w:rPr>
              <w:t>環境試驗測試系統</w:t>
            </w:r>
            <w:r w:rsidRPr="009A617C">
              <w:rPr>
                <w:rFonts w:eastAsia="標楷體"/>
              </w:rPr>
              <w:t>(</w:t>
            </w:r>
            <w:r w:rsidRPr="009A617C">
              <w:rPr>
                <w:rFonts w:eastAsia="標楷體" w:hint="eastAsia"/>
              </w:rPr>
              <w:t>中環</w:t>
            </w:r>
            <w:r w:rsidRPr="009A617C">
              <w:rPr>
                <w:rFonts w:eastAsia="標楷體"/>
              </w:rPr>
              <w:t>)</w:t>
            </w:r>
          </w:p>
        </w:tc>
        <w:tc>
          <w:tcPr>
            <w:tcW w:w="1559" w:type="dxa"/>
            <w:tcMar>
              <w:left w:w="28" w:type="dxa"/>
              <w:right w:w="28" w:type="dxa"/>
            </w:tcMar>
            <w:vAlign w:val="center"/>
          </w:tcPr>
          <w:p w14:paraId="5AE5BD52" w14:textId="77777777" w:rsidR="00B45A09" w:rsidRPr="009A617C" w:rsidRDefault="00553362" w:rsidP="001502B7">
            <w:pPr>
              <w:snapToGrid w:val="0"/>
              <w:jc w:val="center"/>
              <w:rPr>
                <w:rFonts w:eastAsia="標楷體"/>
                <w:szCs w:val="24"/>
              </w:rPr>
            </w:pPr>
            <w:r w:rsidRPr="009A617C">
              <w:rPr>
                <w:rFonts w:eastAsia="標楷體"/>
                <w:szCs w:val="24"/>
              </w:rPr>
              <w:t>381</w:t>
            </w:r>
          </w:p>
        </w:tc>
        <w:tc>
          <w:tcPr>
            <w:tcW w:w="3064" w:type="dxa"/>
            <w:tcMar>
              <w:left w:w="28" w:type="dxa"/>
              <w:right w:w="28" w:type="dxa"/>
            </w:tcMar>
            <w:vAlign w:val="center"/>
          </w:tcPr>
          <w:p w14:paraId="3A9CEBF3" w14:textId="77777777" w:rsidR="00B45A09" w:rsidRPr="009A617C" w:rsidRDefault="00B45A09" w:rsidP="001502B7">
            <w:pPr>
              <w:snapToGrid w:val="0"/>
              <w:rPr>
                <w:rFonts w:eastAsia="標楷體"/>
                <w:szCs w:val="24"/>
              </w:rPr>
            </w:pPr>
            <w:r w:rsidRPr="009A617C">
              <w:rPr>
                <w:rFonts w:eastAsia="標楷體" w:hint="eastAsia"/>
              </w:rPr>
              <w:t>存置地點：環境試驗室</w:t>
            </w:r>
          </w:p>
        </w:tc>
      </w:tr>
      <w:tr w:rsidR="009A617C" w:rsidRPr="009A617C" w14:paraId="598E4220" w14:textId="77777777" w:rsidTr="00DE3FE3">
        <w:trPr>
          <w:cantSplit/>
          <w:trHeight w:val="20"/>
        </w:trPr>
        <w:tc>
          <w:tcPr>
            <w:tcW w:w="567" w:type="dxa"/>
            <w:tcMar>
              <w:left w:w="28" w:type="dxa"/>
              <w:right w:w="28" w:type="dxa"/>
            </w:tcMar>
            <w:vAlign w:val="center"/>
          </w:tcPr>
          <w:p w14:paraId="7E1BFA94"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lastRenderedPageBreak/>
              <w:t>24</w:t>
            </w:r>
          </w:p>
        </w:tc>
        <w:tc>
          <w:tcPr>
            <w:tcW w:w="1696" w:type="dxa"/>
            <w:tcMar>
              <w:left w:w="28" w:type="dxa"/>
              <w:right w:w="28" w:type="dxa"/>
            </w:tcMar>
            <w:vAlign w:val="center"/>
          </w:tcPr>
          <w:p w14:paraId="1268F781" w14:textId="77777777" w:rsidR="00B45A09" w:rsidRPr="009A617C" w:rsidRDefault="00B45A09" w:rsidP="001502B7">
            <w:pPr>
              <w:snapToGrid w:val="0"/>
              <w:jc w:val="center"/>
              <w:rPr>
                <w:rFonts w:eastAsia="標楷體"/>
                <w:szCs w:val="24"/>
              </w:rPr>
            </w:pPr>
            <w:r w:rsidRPr="009A617C">
              <w:rPr>
                <w:rFonts w:eastAsia="標楷體"/>
                <w:szCs w:val="24"/>
              </w:rPr>
              <w:t>3-10-11-03-0505-0000001</w:t>
            </w:r>
          </w:p>
        </w:tc>
        <w:tc>
          <w:tcPr>
            <w:tcW w:w="3261" w:type="dxa"/>
            <w:tcMar>
              <w:left w:w="28" w:type="dxa"/>
              <w:right w:w="28" w:type="dxa"/>
            </w:tcMar>
            <w:vAlign w:val="center"/>
          </w:tcPr>
          <w:p w14:paraId="5FEBCD87" w14:textId="77777777" w:rsidR="00B45A09" w:rsidRPr="009A617C" w:rsidRDefault="00B45A09" w:rsidP="001502B7">
            <w:pPr>
              <w:widowControl/>
              <w:rPr>
                <w:rFonts w:eastAsia="標楷體"/>
              </w:rPr>
            </w:pPr>
            <w:r w:rsidRPr="009A617C">
              <w:rPr>
                <w:rFonts w:eastAsia="標楷體" w:hint="eastAsia"/>
              </w:rPr>
              <w:t>氣體吸收塔</w:t>
            </w:r>
          </w:p>
          <w:p w14:paraId="7438A0B0" w14:textId="77777777" w:rsidR="00B45A09" w:rsidRPr="009A617C" w:rsidRDefault="00B45A09" w:rsidP="001502B7">
            <w:pPr>
              <w:widowControl/>
              <w:rPr>
                <w:rFonts w:eastAsia="標楷體"/>
              </w:rPr>
            </w:pPr>
            <w:r w:rsidRPr="009A617C">
              <w:rPr>
                <w:rFonts w:eastAsia="標楷體" w:hint="eastAsia"/>
              </w:rPr>
              <w:t>消防與試驗汙染防制基礎設備</w:t>
            </w:r>
          </w:p>
        </w:tc>
        <w:tc>
          <w:tcPr>
            <w:tcW w:w="1559" w:type="dxa"/>
            <w:tcMar>
              <w:left w:w="28" w:type="dxa"/>
              <w:right w:w="28" w:type="dxa"/>
            </w:tcMar>
            <w:vAlign w:val="center"/>
          </w:tcPr>
          <w:p w14:paraId="3B796850" w14:textId="77777777" w:rsidR="00B45A09" w:rsidRPr="009A617C" w:rsidRDefault="00B45A09" w:rsidP="001502B7">
            <w:pPr>
              <w:snapToGrid w:val="0"/>
              <w:jc w:val="center"/>
              <w:rPr>
                <w:rFonts w:eastAsia="標楷體"/>
                <w:szCs w:val="24"/>
              </w:rPr>
            </w:pPr>
            <w:r w:rsidRPr="009A617C">
              <w:rPr>
                <w:rFonts w:eastAsia="標楷體"/>
                <w:szCs w:val="24"/>
              </w:rPr>
              <w:t>2</w:t>
            </w:r>
            <w:r w:rsidR="00553362" w:rsidRPr="009A617C">
              <w:rPr>
                <w:rFonts w:eastAsia="標楷體"/>
                <w:szCs w:val="24"/>
              </w:rPr>
              <w:t>673</w:t>
            </w:r>
          </w:p>
        </w:tc>
        <w:tc>
          <w:tcPr>
            <w:tcW w:w="3064" w:type="dxa"/>
            <w:tcMar>
              <w:left w:w="28" w:type="dxa"/>
              <w:right w:w="28" w:type="dxa"/>
            </w:tcMar>
            <w:vAlign w:val="center"/>
          </w:tcPr>
          <w:p w14:paraId="3BA39FF3" w14:textId="77777777" w:rsidR="00B45A09" w:rsidRPr="009A617C" w:rsidRDefault="00B45A09" w:rsidP="00B45A09">
            <w:pPr>
              <w:numPr>
                <w:ilvl w:val="0"/>
                <w:numId w:val="154"/>
              </w:numPr>
              <w:suppressAutoHyphens w:val="0"/>
              <w:autoSpaceDN/>
              <w:snapToGrid w:val="0"/>
              <w:textAlignment w:val="auto"/>
              <w:rPr>
                <w:rFonts w:eastAsia="標楷體"/>
                <w:szCs w:val="24"/>
              </w:rPr>
            </w:pPr>
            <w:r w:rsidRPr="009A617C">
              <w:rPr>
                <w:rFonts w:eastAsia="標楷體" w:hint="eastAsia"/>
                <w:szCs w:val="24"/>
              </w:rPr>
              <w:t>防音型緊急發電機</w:t>
            </w:r>
          </w:p>
          <w:p w14:paraId="0F3C13C8" w14:textId="77777777" w:rsidR="00B45A09" w:rsidRPr="009A617C" w:rsidRDefault="00B45A09" w:rsidP="00B45A09">
            <w:pPr>
              <w:numPr>
                <w:ilvl w:val="0"/>
                <w:numId w:val="154"/>
              </w:numPr>
              <w:suppressAutoHyphens w:val="0"/>
              <w:autoSpaceDN/>
              <w:snapToGrid w:val="0"/>
              <w:textAlignment w:val="auto"/>
              <w:rPr>
                <w:rFonts w:eastAsia="標楷體"/>
                <w:szCs w:val="24"/>
              </w:rPr>
            </w:pPr>
            <w:r w:rsidRPr="009A617C">
              <w:rPr>
                <w:rFonts w:eastAsia="標楷體" w:hint="eastAsia"/>
                <w:szCs w:val="24"/>
              </w:rPr>
              <w:t>消防泵浦</w:t>
            </w:r>
          </w:p>
          <w:p w14:paraId="0ECFA5B8" w14:textId="77777777" w:rsidR="00B45A09" w:rsidRPr="009A617C" w:rsidRDefault="00B45A09" w:rsidP="00B45A09">
            <w:pPr>
              <w:numPr>
                <w:ilvl w:val="0"/>
                <w:numId w:val="154"/>
              </w:numPr>
              <w:suppressAutoHyphens w:val="0"/>
              <w:autoSpaceDN/>
              <w:snapToGrid w:val="0"/>
              <w:textAlignment w:val="auto"/>
              <w:rPr>
                <w:rFonts w:eastAsia="標楷體"/>
                <w:szCs w:val="24"/>
              </w:rPr>
            </w:pPr>
            <w:r w:rsidRPr="009A617C">
              <w:rPr>
                <w:rFonts w:eastAsia="標楷體" w:hint="eastAsia"/>
                <w:szCs w:val="24"/>
              </w:rPr>
              <w:t>撒水泵浦</w:t>
            </w:r>
          </w:p>
          <w:p w14:paraId="4F1530F3" w14:textId="77777777" w:rsidR="00B45A09" w:rsidRPr="009A617C" w:rsidRDefault="00B45A09" w:rsidP="00B45A09">
            <w:pPr>
              <w:numPr>
                <w:ilvl w:val="0"/>
                <w:numId w:val="154"/>
              </w:numPr>
              <w:suppressAutoHyphens w:val="0"/>
              <w:autoSpaceDN/>
              <w:snapToGrid w:val="0"/>
              <w:textAlignment w:val="auto"/>
              <w:rPr>
                <w:rFonts w:eastAsia="標楷體"/>
                <w:szCs w:val="24"/>
              </w:rPr>
            </w:pPr>
            <w:r w:rsidRPr="009A617C">
              <w:rPr>
                <w:rFonts w:eastAsia="標楷體" w:hint="eastAsia"/>
                <w:szCs w:val="24"/>
              </w:rPr>
              <w:t>直立逆洗雙道式洗滌塔</w:t>
            </w:r>
          </w:p>
          <w:p w14:paraId="7B03C173" w14:textId="77777777" w:rsidR="00B45A09" w:rsidRPr="009A617C" w:rsidRDefault="00B45A09" w:rsidP="00B45A09">
            <w:pPr>
              <w:numPr>
                <w:ilvl w:val="0"/>
                <w:numId w:val="154"/>
              </w:numPr>
              <w:suppressAutoHyphens w:val="0"/>
              <w:autoSpaceDN/>
              <w:snapToGrid w:val="0"/>
              <w:textAlignment w:val="auto"/>
              <w:rPr>
                <w:rFonts w:eastAsia="標楷體"/>
                <w:szCs w:val="24"/>
              </w:rPr>
            </w:pPr>
            <w:r w:rsidRPr="009A617C">
              <w:rPr>
                <w:rFonts w:eastAsia="標楷體" w:hint="eastAsia"/>
                <w:szCs w:val="24"/>
              </w:rPr>
              <w:t>水</w:t>
            </w:r>
            <w:r w:rsidRPr="009A617C">
              <w:rPr>
                <w:rFonts w:eastAsia="標楷體"/>
                <w:szCs w:val="24"/>
              </w:rPr>
              <w:t>(</w:t>
            </w:r>
            <w:r w:rsidRPr="009A617C">
              <w:rPr>
                <w:rFonts w:eastAsia="標楷體" w:hint="eastAsia"/>
                <w:szCs w:val="24"/>
              </w:rPr>
              <w:t>珠</w:t>
            </w:r>
            <w:r w:rsidRPr="009A617C">
              <w:rPr>
                <w:rFonts w:eastAsia="標楷體"/>
                <w:szCs w:val="24"/>
              </w:rPr>
              <w:t>)</w:t>
            </w:r>
            <w:r w:rsidRPr="009A617C">
              <w:rPr>
                <w:rFonts w:eastAsia="標楷體" w:hint="eastAsia"/>
                <w:szCs w:val="24"/>
              </w:rPr>
              <w:t>氣去除塔</w:t>
            </w:r>
          </w:p>
          <w:p w14:paraId="5A215D8D" w14:textId="77777777" w:rsidR="00B45A09" w:rsidRPr="009A617C" w:rsidRDefault="00B45A09" w:rsidP="00B45A09">
            <w:pPr>
              <w:numPr>
                <w:ilvl w:val="0"/>
                <w:numId w:val="154"/>
              </w:numPr>
              <w:suppressAutoHyphens w:val="0"/>
              <w:autoSpaceDN/>
              <w:snapToGrid w:val="0"/>
              <w:textAlignment w:val="auto"/>
              <w:rPr>
                <w:rFonts w:eastAsia="標楷體"/>
                <w:szCs w:val="24"/>
              </w:rPr>
            </w:pPr>
            <w:r w:rsidRPr="009A617C">
              <w:rPr>
                <w:rFonts w:eastAsia="標楷體" w:hint="eastAsia"/>
                <w:szCs w:val="24"/>
              </w:rPr>
              <w:t>脈衝袋慮集塵塔</w:t>
            </w:r>
          </w:p>
          <w:p w14:paraId="4D0EBEF7" w14:textId="77777777" w:rsidR="00B45A09" w:rsidRPr="009A617C" w:rsidRDefault="00B45A09" w:rsidP="00B45A09">
            <w:pPr>
              <w:numPr>
                <w:ilvl w:val="0"/>
                <w:numId w:val="154"/>
              </w:numPr>
              <w:suppressAutoHyphens w:val="0"/>
              <w:autoSpaceDN/>
              <w:snapToGrid w:val="0"/>
              <w:textAlignment w:val="auto"/>
              <w:rPr>
                <w:rFonts w:eastAsia="標楷體"/>
                <w:szCs w:val="24"/>
              </w:rPr>
            </w:pPr>
            <w:r w:rsidRPr="009A617C">
              <w:rPr>
                <w:rFonts w:eastAsia="標楷體" w:hint="eastAsia"/>
                <w:szCs w:val="24"/>
              </w:rPr>
              <w:t>系統主排風機</w:t>
            </w:r>
          </w:p>
          <w:p w14:paraId="49C0F447" w14:textId="77777777" w:rsidR="00B45A09" w:rsidRPr="009A617C" w:rsidRDefault="00B45A09" w:rsidP="00B45A09">
            <w:pPr>
              <w:numPr>
                <w:ilvl w:val="0"/>
                <w:numId w:val="154"/>
              </w:numPr>
              <w:suppressAutoHyphens w:val="0"/>
              <w:autoSpaceDN/>
              <w:snapToGrid w:val="0"/>
              <w:textAlignment w:val="auto"/>
              <w:rPr>
                <w:rFonts w:eastAsia="標楷體"/>
                <w:szCs w:val="24"/>
              </w:rPr>
            </w:pPr>
            <w:r w:rsidRPr="009A617C">
              <w:rPr>
                <w:rFonts w:eastAsia="標楷體" w:hint="eastAsia"/>
                <w:szCs w:val="24"/>
              </w:rPr>
              <w:t>設備供電系統</w:t>
            </w:r>
          </w:p>
          <w:p w14:paraId="0A682CE0" w14:textId="77777777" w:rsidR="00B45A09" w:rsidRPr="009A617C" w:rsidRDefault="00B45A09" w:rsidP="001502B7">
            <w:pPr>
              <w:snapToGrid w:val="0"/>
              <w:rPr>
                <w:rFonts w:eastAsia="標楷體"/>
                <w:szCs w:val="24"/>
              </w:rPr>
            </w:pPr>
            <w:r w:rsidRPr="009A617C">
              <w:rPr>
                <w:rFonts w:eastAsia="標楷體" w:hint="eastAsia"/>
              </w:rPr>
              <w:t>存置地點：戶外</w:t>
            </w:r>
          </w:p>
        </w:tc>
      </w:tr>
      <w:tr w:rsidR="009A617C" w:rsidRPr="009A617C" w14:paraId="6BA94121" w14:textId="77777777" w:rsidTr="00DE3FE3">
        <w:trPr>
          <w:cantSplit/>
          <w:trHeight w:val="20"/>
        </w:trPr>
        <w:tc>
          <w:tcPr>
            <w:tcW w:w="567" w:type="dxa"/>
            <w:tcMar>
              <w:left w:w="28" w:type="dxa"/>
              <w:right w:w="28" w:type="dxa"/>
            </w:tcMar>
            <w:vAlign w:val="center"/>
          </w:tcPr>
          <w:p w14:paraId="418B9AAB"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25</w:t>
            </w:r>
          </w:p>
        </w:tc>
        <w:tc>
          <w:tcPr>
            <w:tcW w:w="1696" w:type="dxa"/>
            <w:tcMar>
              <w:left w:w="28" w:type="dxa"/>
              <w:right w:w="28" w:type="dxa"/>
            </w:tcMar>
            <w:vAlign w:val="center"/>
          </w:tcPr>
          <w:p w14:paraId="23B9722E" w14:textId="77777777" w:rsidR="00B45A09" w:rsidRPr="009A617C" w:rsidRDefault="00B45A09" w:rsidP="001502B7">
            <w:pPr>
              <w:snapToGrid w:val="0"/>
              <w:jc w:val="center"/>
              <w:rPr>
                <w:rFonts w:eastAsia="標楷體"/>
                <w:szCs w:val="24"/>
              </w:rPr>
            </w:pPr>
            <w:r w:rsidRPr="009A617C">
              <w:rPr>
                <w:rFonts w:eastAsia="標楷體"/>
                <w:szCs w:val="24"/>
              </w:rPr>
              <w:t>3-01-01-112-0004-0000005</w:t>
            </w:r>
          </w:p>
        </w:tc>
        <w:tc>
          <w:tcPr>
            <w:tcW w:w="3261" w:type="dxa"/>
            <w:tcMar>
              <w:left w:w="28" w:type="dxa"/>
              <w:right w:w="28" w:type="dxa"/>
            </w:tcMar>
            <w:vAlign w:val="center"/>
          </w:tcPr>
          <w:p w14:paraId="1C5E234F" w14:textId="77777777" w:rsidR="00B45A09" w:rsidRPr="009A617C" w:rsidRDefault="00B45A09" w:rsidP="001502B7">
            <w:pPr>
              <w:widowControl/>
              <w:rPr>
                <w:rFonts w:eastAsia="標楷體"/>
              </w:rPr>
            </w:pPr>
            <w:r w:rsidRPr="009A617C">
              <w:rPr>
                <w:rFonts w:eastAsia="標楷體" w:hint="eastAsia"/>
              </w:rPr>
              <w:t>溫度控制設備</w:t>
            </w:r>
          </w:p>
          <w:p w14:paraId="627D43F2" w14:textId="77777777" w:rsidR="00B45A09" w:rsidRPr="009A617C" w:rsidRDefault="00B45A09" w:rsidP="001502B7">
            <w:pPr>
              <w:widowControl/>
              <w:rPr>
                <w:rFonts w:eastAsia="標楷體"/>
              </w:rPr>
            </w:pPr>
            <w:r w:rsidRPr="009A617C">
              <w:rPr>
                <w:rFonts w:eastAsia="標楷體" w:hint="eastAsia"/>
              </w:rPr>
              <w:t>外部短路試驗環控箱</w:t>
            </w:r>
          </w:p>
        </w:tc>
        <w:tc>
          <w:tcPr>
            <w:tcW w:w="1559" w:type="dxa"/>
            <w:tcMar>
              <w:left w:w="28" w:type="dxa"/>
              <w:right w:w="28" w:type="dxa"/>
            </w:tcMar>
            <w:vAlign w:val="center"/>
          </w:tcPr>
          <w:p w14:paraId="7AA4883B" w14:textId="77777777" w:rsidR="00B45A09" w:rsidRPr="009A617C" w:rsidRDefault="00553362" w:rsidP="001502B7">
            <w:pPr>
              <w:snapToGrid w:val="0"/>
              <w:jc w:val="center"/>
              <w:rPr>
                <w:rFonts w:eastAsia="標楷體"/>
                <w:szCs w:val="24"/>
              </w:rPr>
            </w:pPr>
            <w:r w:rsidRPr="009A617C">
              <w:rPr>
                <w:rFonts w:eastAsia="標楷體"/>
                <w:szCs w:val="24"/>
              </w:rPr>
              <w:t>78</w:t>
            </w:r>
          </w:p>
        </w:tc>
        <w:tc>
          <w:tcPr>
            <w:tcW w:w="3064" w:type="dxa"/>
            <w:tcMar>
              <w:left w:w="28" w:type="dxa"/>
              <w:right w:w="28" w:type="dxa"/>
            </w:tcMar>
            <w:vAlign w:val="center"/>
          </w:tcPr>
          <w:p w14:paraId="150B402A" w14:textId="77777777" w:rsidR="00B45A09" w:rsidRPr="009A617C" w:rsidRDefault="00B45A09" w:rsidP="001502B7">
            <w:pPr>
              <w:snapToGrid w:val="0"/>
              <w:rPr>
                <w:rFonts w:eastAsia="標楷體"/>
                <w:szCs w:val="24"/>
              </w:rPr>
            </w:pPr>
            <w:r w:rsidRPr="009A617C">
              <w:rPr>
                <w:rFonts w:eastAsia="標楷體" w:hint="eastAsia"/>
              </w:rPr>
              <w:t>存置地點：綜合試驗室</w:t>
            </w:r>
          </w:p>
        </w:tc>
      </w:tr>
      <w:tr w:rsidR="009A617C" w:rsidRPr="009A617C" w14:paraId="55F07A2E" w14:textId="77777777" w:rsidTr="00DE3FE3">
        <w:trPr>
          <w:cantSplit/>
          <w:trHeight w:val="20"/>
        </w:trPr>
        <w:tc>
          <w:tcPr>
            <w:tcW w:w="567" w:type="dxa"/>
            <w:tcMar>
              <w:left w:w="28" w:type="dxa"/>
              <w:right w:w="28" w:type="dxa"/>
            </w:tcMar>
            <w:vAlign w:val="center"/>
          </w:tcPr>
          <w:p w14:paraId="57347FD4"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26</w:t>
            </w:r>
          </w:p>
        </w:tc>
        <w:tc>
          <w:tcPr>
            <w:tcW w:w="1696" w:type="dxa"/>
            <w:tcMar>
              <w:left w:w="28" w:type="dxa"/>
              <w:right w:w="28" w:type="dxa"/>
            </w:tcMar>
            <w:vAlign w:val="center"/>
          </w:tcPr>
          <w:p w14:paraId="1418D723" w14:textId="77777777" w:rsidR="00B45A09" w:rsidRPr="009A617C" w:rsidRDefault="00B45A09" w:rsidP="001502B7">
            <w:pPr>
              <w:snapToGrid w:val="0"/>
              <w:jc w:val="center"/>
              <w:rPr>
                <w:rFonts w:eastAsia="標楷體"/>
                <w:szCs w:val="24"/>
              </w:rPr>
            </w:pPr>
            <w:r w:rsidRPr="009A617C">
              <w:rPr>
                <w:rFonts w:eastAsia="標楷體"/>
                <w:szCs w:val="24"/>
              </w:rPr>
              <w:t>3-06-01-01-0004-0000001</w:t>
            </w:r>
          </w:p>
        </w:tc>
        <w:tc>
          <w:tcPr>
            <w:tcW w:w="3261" w:type="dxa"/>
            <w:tcMar>
              <w:left w:w="28" w:type="dxa"/>
              <w:right w:w="28" w:type="dxa"/>
            </w:tcMar>
            <w:vAlign w:val="center"/>
          </w:tcPr>
          <w:p w14:paraId="18021B81" w14:textId="77777777" w:rsidR="00B45A09" w:rsidRPr="009A617C" w:rsidRDefault="00B45A09" w:rsidP="001502B7">
            <w:pPr>
              <w:widowControl/>
              <w:rPr>
                <w:rFonts w:eastAsia="標楷體"/>
              </w:rPr>
            </w:pPr>
            <w:r w:rsidRPr="009A617C">
              <w:rPr>
                <w:rFonts w:eastAsia="標楷體" w:hint="eastAsia"/>
              </w:rPr>
              <w:t>柴油發電機</w:t>
            </w:r>
          </w:p>
          <w:p w14:paraId="23E5E9C6" w14:textId="77777777" w:rsidR="00B45A09" w:rsidRPr="009A617C" w:rsidRDefault="00B45A09" w:rsidP="001502B7">
            <w:pPr>
              <w:widowControl/>
              <w:rPr>
                <w:rFonts w:eastAsia="標楷體"/>
              </w:rPr>
            </w:pPr>
            <w:r w:rsidRPr="009A617C">
              <w:rPr>
                <w:rFonts w:eastAsia="標楷體" w:hint="eastAsia"/>
              </w:rPr>
              <w:t>試驗運行備援電力系統</w:t>
            </w:r>
          </w:p>
        </w:tc>
        <w:tc>
          <w:tcPr>
            <w:tcW w:w="1559" w:type="dxa"/>
            <w:tcMar>
              <w:left w:w="28" w:type="dxa"/>
              <w:right w:w="28" w:type="dxa"/>
            </w:tcMar>
            <w:vAlign w:val="center"/>
          </w:tcPr>
          <w:p w14:paraId="46461677" w14:textId="77777777" w:rsidR="00B45A09" w:rsidRPr="009A617C" w:rsidRDefault="00B45A09" w:rsidP="001502B7">
            <w:pPr>
              <w:snapToGrid w:val="0"/>
              <w:jc w:val="center"/>
              <w:rPr>
                <w:rFonts w:eastAsia="標楷體"/>
                <w:szCs w:val="24"/>
              </w:rPr>
            </w:pPr>
            <w:r w:rsidRPr="009A617C">
              <w:rPr>
                <w:rFonts w:eastAsia="標楷體"/>
                <w:szCs w:val="24"/>
              </w:rPr>
              <w:t>4</w:t>
            </w:r>
            <w:r w:rsidR="00553362" w:rsidRPr="009A617C">
              <w:rPr>
                <w:rFonts w:eastAsia="標楷體"/>
                <w:szCs w:val="24"/>
              </w:rPr>
              <w:t>31</w:t>
            </w:r>
          </w:p>
        </w:tc>
        <w:tc>
          <w:tcPr>
            <w:tcW w:w="3064" w:type="dxa"/>
            <w:tcMar>
              <w:left w:w="28" w:type="dxa"/>
              <w:right w:w="28" w:type="dxa"/>
            </w:tcMar>
            <w:vAlign w:val="center"/>
          </w:tcPr>
          <w:p w14:paraId="09D89C4A" w14:textId="77777777" w:rsidR="00B45A09" w:rsidRPr="009A617C" w:rsidRDefault="00B45A09" w:rsidP="001502B7">
            <w:pPr>
              <w:snapToGrid w:val="0"/>
              <w:rPr>
                <w:rFonts w:eastAsia="標楷體"/>
                <w:szCs w:val="24"/>
              </w:rPr>
            </w:pPr>
            <w:r w:rsidRPr="009A617C">
              <w:rPr>
                <w:rFonts w:eastAsia="標楷體" w:hint="eastAsia"/>
              </w:rPr>
              <w:t>存置地點：戶外</w:t>
            </w:r>
          </w:p>
        </w:tc>
      </w:tr>
      <w:tr w:rsidR="009A617C" w:rsidRPr="009A617C" w14:paraId="795299E6" w14:textId="77777777" w:rsidTr="00DE3FE3">
        <w:trPr>
          <w:cantSplit/>
          <w:trHeight w:val="20"/>
        </w:trPr>
        <w:tc>
          <w:tcPr>
            <w:tcW w:w="567" w:type="dxa"/>
            <w:tcMar>
              <w:left w:w="28" w:type="dxa"/>
              <w:right w:w="28" w:type="dxa"/>
            </w:tcMar>
            <w:vAlign w:val="center"/>
          </w:tcPr>
          <w:p w14:paraId="058C1281"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27</w:t>
            </w:r>
          </w:p>
        </w:tc>
        <w:tc>
          <w:tcPr>
            <w:tcW w:w="1696" w:type="dxa"/>
            <w:tcMar>
              <w:left w:w="28" w:type="dxa"/>
              <w:right w:w="28" w:type="dxa"/>
            </w:tcMar>
            <w:vAlign w:val="center"/>
          </w:tcPr>
          <w:p w14:paraId="69AE7F88" w14:textId="77777777" w:rsidR="00B45A09" w:rsidRPr="009A617C" w:rsidRDefault="00B45A09" w:rsidP="001502B7">
            <w:pPr>
              <w:snapToGrid w:val="0"/>
              <w:jc w:val="center"/>
              <w:rPr>
                <w:rFonts w:eastAsia="標楷體"/>
                <w:szCs w:val="24"/>
              </w:rPr>
            </w:pPr>
            <w:r w:rsidRPr="009A617C">
              <w:rPr>
                <w:rFonts w:eastAsia="標楷體"/>
                <w:szCs w:val="24"/>
              </w:rPr>
              <w:t>3-10-09-01-0149-0000004</w:t>
            </w:r>
          </w:p>
        </w:tc>
        <w:tc>
          <w:tcPr>
            <w:tcW w:w="3261" w:type="dxa"/>
            <w:tcMar>
              <w:left w:w="28" w:type="dxa"/>
              <w:right w:w="28" w:type="dxa"/>
            </w:tcMar>
            <w:vAlign w:val="center"/>
          </w:tcPr>
          <w:p w14:paraId="665F65BC" w14:textId="77777777" w:rsidR="00B45A09" w:rsidRPr="009A617C" w:rsidRDefault="00B45A09" w:rsidP="001502B7">
            <w:pPr>
              <w:widowControl/>
              <w:rPr>
                <w:rFonts w:eastAsia="標楷體"/>
              </w:rPr>
            </w:pPr>
            <w:r w:rsidRPr="009A617C">
              <w:rPr>
                <w:rFonts w:eastAsia="標楷體" w:hint="eastAsia"/>
              </w:rPr>
              <w:t>水噴霧試驗機</w:t>
            </w:r>
          </w:p>
          <w:p w14:paraId="74CEDBA0" w14:textId="77777777" w:rsidR="00B45A09" w:rsidRPr="009A617C" w:rsidRDefault="00B45A09" w:rsidP="001502B7">
            <w:pPr>
              <w:widowControl/>
              <w:rPr>
                <w:rFonts w:eastAsia="標楷體"/>
              </w:rPr>
            </w:pPr>
            <w:r w:rsidRPr="009A617C">
              <w:rPr>
                <w:rFonts w:eastAsia="標楷體" w:hint="eastAsia"/>
              </w:rPr>
              <w:t>鹽霧試驗設備</w:t>
            </w:r>
          </w:p>
        </w:tc>
        <w:tc>
          <w:tcPr>
            <w:tcW w:w="1559" w:type="dxa"/>
            <w:tcMar>
              <w:left w:w="28" w:type="dxa"/>
              <w:right w:w="28" w:type="dxa"/>
            </w:tcMar>
            <w:vAlign w:val="center"/>
          </w:tcPr>
          <w:p w14:paraId="3ECC6C68" w14:textId="77777777" w:rsidR="00B45A09" w:rsidRPr="009A617C" w:rsidRDefault="00B45A09" w:rsidP="001502B7">
            <w:pPr>
              <w:snapToGrid w:val="0"/>
              <w:jc w:val="center"/>
              <w:rPr>
                <w:rFonts w:eastAsia="標楷體"/>
                <w:szCs w:val="24"/>
              </w:rPr>
            </w:pPr>
            <w:r w:rsidRPr="009A617C">
              <w:rPr>
                <w:rFonts w:eastAsia="標楷體"/>
                <w:szCs w:val="24"/>
              </w:rPr>
              <w:t>2</w:t>
            </w:r>
            <w:r w:rsidR="00553362" w:rsidRPr="009A617C">
              <w:rPr>
                <w:rFonts w:eastAsia="標楷體"/>
                <w:szCs w:val="24"/>
              </w:rPr>
              <w:t>70</w:t>
            </w:r>
          </w:p>
        </w:tc>
        <w:tc>
          <w:tcPr>
            <w:tcW w:w="3064" w:type="dxa"/>
            <w:tcMar>
              <w:left w:w="28" w:type="dxa"/>
              <w:right w:w="28" w:type="dxa"/>
            </w:tcMar>
            <w:vAlign w:val="center"/>
          </w:tcPr>
          <w:p w14:paraId="43679F2F" w14:textId="77777777" w:rsidR="00B45A09" w:rsidRPr="009A617C" w:rsidRDefault="00B45A09" w:rsidP="001502B7">
            <w:pPr>
              <w:snapToGrid w:val="0"/>
              <w:rPr>
                <w:rFonts w:eastAsia="標楷體"/>
                <w:szCs w:val="24"/>
              </w:rPr>
            </w:pPr>
            <w:r w:rsidRPr="009A617C">
              <w:rPr>
                <w:rFonts w:eastAsia="標楷體" w:hint="eastAsia"/>
              </w:rPr>
              <w:t>存置地點：環境試驗室</w:t>
            </w:r>
          </w:p>
        </w:tc>
      </w:tr>
      <w:tr w:rsidR="009A617C" w:rsidRPr="009A617C" w14:paraId="391CF342" w14:textId="77777777" w:rsidTr="00DE3FE3">
        <w:trPr>
          <w:cantSplit/>
          <w:trHeight w:val="20"/>
        </w:trPr>
        <w:tc>
          <w:tcPr>
            <w:tcW w:w="567" w:type="dxa"/>
            <w:tcMar>
              <w:left w:w="28" w:type="dxa"/>
              <w:right w:w="28" w:type="dxa"/>
            </w:tcMar>
            <w:vAlign w:val="center"/>
          </w:tcPr>
          <w:p w14:paraId="70E705DC"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28</w:t>
            </w:r>
          </w:p>
        </w:tc>
        <w:tc>
          <w:tcPr>
            <w:tcW w:w="1696" w:type="dxa"/>
            <w:tcMar>
              <w:left w:w="28" w:type="dxa"/>
              <w:right w:w="28" w:type="dxa"/>
            </w:tcMar>
            <w:vAlign w:val="center"/>
          </w:tcPr>
          <w:p w14:paraId="69D8CC1E" w14:textId="77777777" w:rsidR="00B45A09" w:rsidRPr="009A617C" w:rsidRDefault="00B45A09" w:rsidP="001502B7">
            <w:pPr>
              <w:snapToGrid w:val="0"/>
              <w:jc w:val="center"/>
              <w:rPr>
                <w:rFonts w:eastAsia="標楷體"/>
                <w:szCs w:val="24"/>
              </w:rPr>
            </w:pPr>
            <w:r w:rsidRPr="009A617C">
              <w:rPr>
                <w:rFonts w:eastAsia="標楷體"/>
                <w:szCs w:val="24"/>
              </w:rPr>
              <w:t>3-03-05-01-0043-0000001~16</w:t>
            </w:r>
          </w:p>
        </w:tc>
        <w:tc>
          <w:tcPr>
            <w:tcW w:w="3261" w:type="dxa"/>
            <w:tcMar>
              <w:left w:w="28" w:type="dxa"/>
              <w:right w:w="28" w:type="dxa"/>
            </w:tcMar>
            <w:vAlign w:val="center"/>
          </w:tcPr>
          <w:p w14:paraId="3D1B9D33" w14:textId="77777777" w:rsidR="00B45A09" w:rsidRPr="009A617C" w:rsidRDefault="00B45A09" w:rsidP="001502B7">
            <w:pPr>
              <w:widowControl/>
              <w:rPr>
                <w:rFonts w:eastAsia="標楷體"/>
              </w:rPr>
            </w:pPr>
            <w:r w:rsidRPr="009A617C">
              <w:rPr>
                <w:rFonts w:eastAsia="標楷體" w:hint="eastAsia"/>
              </w:rPr>
              <w:t>蓄電池</w:t>
            </w:r>
          </w:p>
          <w:p w14:paraId="676A827E" w14:textId="77777777" w:rsidR="00B45A09" w:rsidRPr="009A617C" w:rsidRDefault="00B45A09" w:rsidP="001502B7">
            <w:pPr>
              <w:widowControl/>
              <w:rPr>
                <w:rFonts w:eastAsia="標楷體"/>
              </w:rPr>
            </w:pPr>
            <w:r w:rsidRPr="009A617C">
              <w:rPr>
                <w:rFonts w:eastAsia="標楷體" w:hint="eastAsia"/>
              </w:rPr>
              <w:t>電池管理系統</w:t>
            </w:r>
            <w:r w:rsidRPr="009A617C">
              <w:rPr>
                <w:rFonts w:eastAsia="標楷體"/>
              </w:rPr>
              <w:t>(BMS)</w:t>
            </w:r>
          </w:p>
        </w:tc>
        <w:tc>
          <w:tcPr>
            <w:tcW w:w="1559" w:type="dxa"/>
            <w:tcMar>
              <w:left w:w="28" w:type="dxa"/>
              <w:right w:w="28" w:type="dxa"/>
            </w:tcMar>
            <w:vAlign w:val="center"/>
          </w:tcPr>
          <w:p w14:paraId="7C1D1B39" w14:textId="77777777" w:rsidR="00B45A09" w:rsidRPr="009A617C" w:rsidRDefault="00553362" w:rsidP="001502B7">
            <w:pPr>
              <w:snapToGrid w:val="0"/>
              <w:jc w:val="center"/>
              <w:rPr>
                <w:rFonts w:eastAsia="標楷體"/>
                <w:szCs w:val="24"/>
              </w:rPr>
            </w:pPr>
            <w:r w:rsidRPr="009A617C">
              <w:rPr>
                <w:rFonts w:eastAsia="標楷體"/>
                <w:szCs w:val="24"/>
              </w:rPr>
              <w:t>2370</w:t>
            </w:r>
          </w:p>
        </w:tc>
        <w:tc>
          <w:tcPr>
            <w:tcW w:w="3064" w:type="dxa"/>
            <w:tcMar>
              <w:left w:w="28" w:type="dxa"/>
              <w:right w:w="28" w:type="dxa"/>
            </w:tcMar>
            <w:vAlign w:val="center"/>
          </w:tcPr>
          <w:p w14:paraId="03AA58CA" w14:textId="77777777" w:rsidR="00B45A09" w:rsidRPr="009A617C" w:rsidRDefault="00B45A09" w:rsidP="001502B7">
            <w:pPr>
              <w:snapToGrid w:val="0"/>
              <w:rPr>
                <w:rFonts w:eastAsia="標楷體"/>
                <w:szCs w:val="24"/>
              </w:rPr>
            </w:pPr>
            <w:r w:rsidRPr="009A617C">
              <w:rPr>
                <w:rFonts w:eastAsia="標楷體" w:hint="eastAsia"/>
              </w:rPr>
              <w:t>存置地點：戶外</w:t>
            </w:r>
          </w:p>
        </w:tc>
      </w:tr>
      <w:tr w:rsidR="009A617C" w:rsidRPr="009A617C" w14:paraId="039970FF" w14:textId="77777777" w:rsidTr="00DE3FE3">
        <w:trPr>
          <w:cantSplit/>
          <w:trHeight w:val="20"/>
        </w:trPr>
        <w:tc>
          <w:tcPr>
            <w:tcW w:w="567" w:type="dxa"/>
            <w:tcMar>
              <w:left w:w="28" w:type="dxa"/>
              <w:right w:w="28" w:type="dxa"/>
            </w:tcMar>
            <w:vAlign w:val="center"/>
          </w:tcPr>
          <w:p w14:paraId="26ACF575"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29</w:t>
            </w:r>
          </w:p>
        </w:tc>
        <w:tc>
          <w:tcPr>
            <w:tcW w:w="1696" w:type="dxa"/>
            <w:tcMar>
              <w:left w:w="28" w:type="dxa"/>
              <w:right w:w="28" w:type="dxa"/>
            </w:tcMar>
            <w:vAlign w:val="center"/>
          </w:tcPr>
          <w:p w14:paraId="5451521C" w14:textId="77777777" w:rsidR="00B45A09" w:rsidRPr="009A617C" w:rsidRDefault="00B45A09" w:rsidP="001502B7">
            <w:pPr>
              <w:snapToGrid w:val="0"/>
              <w:jc w:val="center"/>
              <w:rPr>
                <w:rFonts w:eastAsia="標楷體"/>
                <w:szCs w:val="24"/>
              </w:rPr>
            </w:pPr>
            <w:r w:rsidRPr="009A617C">
              <w:rPr>
                <w:rFonts w:eastAsia="標楷體"/>
                <w:szCs w:val="24"/>
              </w:rPr>
              <w:t>3-03-05-01-0051-0000004~8</w:t>
            </w:r>
          </w:p>
        </w:tc>
        <w:tc>
          <w:tcPr>
            <w:tcW w:w="3261" w:type="dxa"/>
            <w:tcMar>
              <w:left w:w="28" w:type="dxa"/>
              <w:right w:w="28" w:type="dxa"/>
            </w:tcMar>
            <w:vAlign w:val="center"/>
          </w:tcPr>
          <w:p w14:paraId="4EC7D663" w14:textId="77777777" w:rsidR="00B45A09" w:rsidRPr="009A617C" w:rsidRDefault="00B45A09" w:rsidP="001502B7">
            <w:pPr>
              <w:widowControl/>
              <w:rPr>
                <w:rFonts w:eastAsia="標楷體"/>
              </w:rPr>
            </w:pPr>
            <w:r w:rsidRPr="009A617C">
              <w:rPr>
                <w:rFonts w:eastAsia="標楷體" w:hint="eastAsia"/>
              </w:rPr>
              <w:t>電力設備</w:t>
            </w:r>
          </w:p>
          <w:p w14:paraId="6378621D" w14:textId="77777777" w:rsidR="00B45A09" w:rsidRPr="009A617C" w:rsidRDefault="00B45A09" w:rsidP="001502B7">
            <w:pPr>
              <w:widowControl/>
              <w:rPr>
                <w:rFonts w:eastAsia="標楷體"/>
              </w:rPr>
            </w:pPr>
            <w:r w:rsidRPr="009A617C">
              <w:rPr>
                <w:rFonts w:eastAsia="標楷體" w:hint="eastAsia"/>
              </w:rPr>
              <w:t>電能轉換器</w:t>
            </w:r>
            <w:r w:rsidRPr="009A617C">
              <w:rPr>
                <w:rFonts w:eastAsia="標楷體"/>
              </w:rPr>
              <w:t>(PCS)</w:t>
            </w:r>
          </w:p>
        </w:tc>
        <w:tc>
          <w:tcPr>
            <w:tcW w:w="1559" w:type="dxa"/>
            <w:tcMar>
              <w:left w:w="28" w:type="dxa"/>
              <w:right w:w="28" w:type="dxa"/>
            </w:tcMar>
            <w:vAlign w:val="center"/>
          </w:tcPr>
          <w:p w14:paraId="1C58DDAF" w14:textId="77777777" w:rsidR="00B45A09" w:rsidRPr="009A617C" w:rsidRDefault="00553362" w:rsidP="001502B7">
            <w:pPr>
              <w:snapToGrid w:val="0"/>
              <w:jc w:val="center"/>
              <w:rPr>
                <w:rFonts w:eastAsia="標楷體"/>
                <w:szCs w:val="24"/>
              </w:rPr>
            </w:pPr>
            <w:r w:rsidRPr="009A617C">
              <w:rPr>
                <w:rFonts w:eastAsia="標楷體"/>
                <w:szCs w:val="24"/>
              </w:rPr>
              <w:t>744</w:t>
            </w:r>
          </w:p>
        </w:tc>
        <w:tc>
          <w:tcPr>
            <w:tcW w:w="3064" w:type="dxa"/>
            <w:tcMar>
              <w:left w:w="28" w:type="dxa"/>
              <w:right w:w="28" w:type="dxa"/>
            </w:tcMar>
            <w:vAlign w:val="center"/>
          </w:tcPr>
          <w:p w14:paraId="183D52AD" w14:textId="77777777" w:rsidR="00B45A09" w:rsidRPr="009A617C" w:rsidRDefault="00B45A09" w:rsidP="001502B7">
            <w:pPr>
              <w:snapToGrid w:val="0"/>
              <w:rPr>
                <w:rFonts w:eastAsia="標楷體"/>
                <w:szCs w:val="24"/>
              </w:rPr>
            </w:pPr>
            <w:r w:rsidRPr="009A617C">
              <w:rPr>
                <w:rFonts w:eastAsia="標楷體" w:hint="eastAsia"/>
              </w:rPr>
              <w:t>存置地點：戶外</w:t>
            </w:r>
          </w:p>
        </w:tc>
      </w:tr>
      <w:tr w:rsidR="009A617C" w:rsidRPr="009A617C" w14:paraId="0A48A160" w14:textId="77777777" w:rsidTr="00DE3FE3">
        <w:trPr>
          <w:cantSplit/>
          <w:trHeight w:val="677"/>
        </w:trPr>
        <w:tc>
          <w:tcPr>
            <w:tcW w:w="567" w:type="dxa"/>
            <w:tcMar>
              <w:left w:w="28" w:type="dxa"/>
              <w:right w:w="28" w:type="dxa"/>
            </w:tcMar>
            <w:vAlign w:val="center"/>
          </w:tcPr>
          <w:p w14:paraId="30909851"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30</w:t>
            </w:r>
          </w:p>
        </w:tc>
        <w:tc>
          <w:tcPr>
            <w:tcW w:w="1696" w:type="dxa"/>
            <w:tcMar>
              <w:left w:w="28" w:type="dxa"/>
              <w:right w:w="28" w:type="dxa"/>
            </w:tcMar>
            <w:vAlign w:val="center"/>
          </w:tcPr>
          <w:p w14:paraId="36301F50" w14:textId="77777777" w:rsidR="00B45A09" w:rsidRPr="009A617C" w:rsidRDefault="00B45A09" w:rsidP="001502B7">
            <w:pPr>
              <w:snapToGrid w:val="0"/>
              <w:jc w:val="center"/>
              <w:rPr>
                <w:rFonts w:eastAsia="標楷體"/>
                <w:szCs w:val="24"/>
              </w:rPr>
            </w:pPr>
            <w:r w:rsidRPr="009A617C">
              <w:rPr>
                <w:rFonts w:eastAsia="標楷體"/>
                <w:szCs w:val="24"/>
              </w:rPr>
              <w:t>3-14-01-03-0001-0000010</w:t>
            </w:r>
          </w:p>
        </w:tc>
        <w:tc>
          <w:tcPr>
            <w:tcW w:w="3261" w:type="dxa"/>
            <w:tcMar>
              <w:left w:w="28" w:type="dxa"/>
              <w:right w:w="28" w:type="dxa"/>
            </w:tcMar>
            <w:vAlign w:val="center"/>
          </w:tcPr>
          <w:p w14:paraId="6F2E0944" w14:textId="77777777" w:rsidR="00B45A09" w:rsidRPr="009A617C" w:rsidRDefault="00B45A09" w:rsidP="001502B7">
            <w:pPr>
              <w:widowControl/>
              <w:rPr>
                <w:rFonts w:eastAsia="標楷體"/>
              </w:rPr>
            </w:pPr>
            <w:r w:rsidRPr="009A617C">
              <w:rPr>
                <w:rFonts w:eastAsia="標楷體" w:hint="eastAsia"/>
              </w:rPr>
              <w:t>中央控制管理設備</w:t>
            </w:r>
          </w:p>
          <w:p w14:paraId="5426614D" w14:textId="77777777" w:rsidR="00B45A09" w:rsidRPr="009A617C" w:rsidRDefault="00B45A09" w:rsidP="001502B7">
            <w:pPr>
              <w:widowControl/>
              <w:rPr>
                <w:rFonts w:eastAsia="標楷體"/>
              </w:rPr>
            </w:pPr>
            <w:r w:rsidRPr="009A617C">
              <w:rPr>
                <w:rFonts w:eastAsia="標楷體" w:hint="eastAsia"/>
              </w:rPr>
              <w:t>能源管理系統</w:t>
            </w:r>
            <w:r w:rsidRPr="009A617C">
              <w:rPr>
                <w:rFonts w:eastAsia="標楷體"/>
              </w:rPr>
              <w:t>(EMS)</w:t>
            </w:r>
          </w:p>
        </w:tc>
        <w:tc>
          <w:tcPr>
            <w:tcW w:w="1559" w:type="dxa"/>
            <w:tcMar>
              <w:left w:w="28" w:type="dxa"/>
              <w:right w:w="28" w:type="dxa"/>
            </w:tcMar>
            <w:vAlign w:val="center"/>
          </w:tcPr>
          <w:p w14:paraId="5F6F9A84" w14:textId="77777777" w:rsidR="00B45A09" w:rsidRPr="009A617C" w:rsidRDefault="00553362" w:rsidP="001502B7">
            <w:pPr>
              <w:snapToGrid w:val="0"/>
              <w:jc w:val="center"/>
              <w:rPr>
                <w:rFonts w:eastAsia="標楷體"/>
                <w:szCs w:val="24"/>
              </w:rPr>
            </w:pPr>
            <w:r w:rsidRPr="009A617C">
              <w:rPr>
                <w:rFonts w:eastAsia="標楷體"/>
                <w:szCs w:val="24"/>
              </w:rPr>
              <w:t>518</w:t>
            </w:r>
          </w:p>
        </w:tc>
        <w:tc>
          <w:tcPr>
            <w:tcW w:w="3064" w:type="dxa"/>
            <w:tcMar>
              <w:left w:w="28" w:type="dxa"/>
              <w:right w:w="28" w:type="dxa"/>
            </w:tcMar>
            <w:vAlign w:val="center"/>
          </w:tcPr>
          <w:p w14:paraId="5787A819" w14:textId="77777777" w:rsidR="00B45A09" w:rsidRPr="009A617C" w:rsidRDefault="00B45A09" w:rsidP="001502B7">
            <w:pPr>
              <w:snapToGrid w:val="0"/>
              <w:rPr>
                <w:rFonts w:eastAsia="標楷體"/>
                <w:szCs w:val="24"/>
              </w:rPr>
            </w:pPr>
            <w:r w:rsidRPr="009A617C">
              <w:rPr>
                <w:rFonts w:eastAsia="標楷體" w:hint="eastAsia"/>
              </w:rPr>
              <w:t>存置地點：戶外</w:t>
            </w:r>
          </w:p>
        </w:tc>
      </w:tr>
      <w:tr w:rsidR="009A617C" w:rsidRPr="009A617C" w14:paraId="1FEC424E" w14:textId="77777777" w:rsidTr="00DE3FE3">
        <w:trPr>
          <w:cantSplit/>
          <w:trHeight w:val="20"/>
        </w:trPr>
        <w:tc>
          <w:tcPr>
            <w:tcW w:w="567" w:type="dxa"/>
            <w:tcMar>
              <w:left w:w="28" w:type="dxa"/>
              <w:right w:w="28" w:type="dxa"/>
            </w:tcMar>
            <w:vAlign w:val="center"/>
          </w:tcPr>
          <w:p w14:paraId="1F638EA2"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31</w:t>
            </w:r>
          </w:p>
        </w:tc>
        <w:tc>
          <w:tcPr>
            <w:tcW w:w="1696" w:type="dxa"/>
            <w:tcMar>
              <w:left w:w="28" w:type="dxa"/>
              <w:right w:w="28" w:type="dxa"/>
            </w:tcMar>
            <w:vAlign w:val="center"/>
          </w:tcPr>
          <w:p w14:paraId="49639D84" w14:textId="77777777" w:rsidR="00B45A09" w:rsidRPr="009A617C" w:rsidRDefault="00B45A09" w:rsidP="001502B7">
            <w:pPr>
              <w:snapToGrid w:val="0"/>
              <w:jc w:val="center"/>
              <w:rPr>
                <w:rFonts w:eastAsia="標楷體"/>
                <w:szCs w:val="24"/>
              </w:rPr>
            </w:pPr>
            <w:r w:rsidRPr="009A617C">
              <w:rPr>
                <w:rFonts w:eastAsia="標楷體"/>
                <w:szCs w:val="24"/>
              </w:rPr>
              <w:t>(</w:t>
            </w:r>
            <w:r w:rsidRPr="009A617C">
              <w:rPr>
                <w:rFonts w:eastAsia="標楷體" w:hint="eastAsia"/>
                <w:szCs w:val="24"/>
              </w:rPr>
              <w:t>尚待登帳</w:t>
            </w:r>
            <w:r w:rsidRPr="009A617C">
              <w:rPr>
                <w:rFonts w:eastAsia="標楷體"/>
                <w:szCs w:val="24"/>
              </w:rPr>
              <w:t>)</w:t>
            </w:r>
          </w:p>
        </w:tc>
        <w:tc>
          <w:tcPr>
            <w:tcW w:w="3261" w:type="dxa"/>
            <w:tcMar>
              <w:left w:w="28" w:type="dxa"/>
              <w:right w:w="28" w:type="dxa"/>
            </w:tcMar>
            <w:vAlign w:val="center"/>
          </w:tcPr>
          <w:p w14:paraId="0D9EA16E" w14:textId="77777777" w:rsidR="00B45A09" w:rsidRPr="009A617C" w:rsidRDefault="00B45A09" w:rsidP="001502B7">
            <w:pPr>
              <w:widowControl/>
              <w:rPr>
                <w:rFonts w:eastAsia="標楷體"/>
              </w:rPr>
            </w:pPr>
            <w:r w:rsidRPr="009A617C">
              <w:rPr>
                <w:rFonts w:eastAsia="標楷體"/>
              </w:rPr>
              <w:t>10MW</w:t>
            </w:r>
            <w:r w:rsidRPr="009A617C">
              <w:rPr>
                <w:rFonts w:eastAsia="標楷體" w:hint="eastAsia"/>
              </w:rPr>
              <w:t>圓錐量熱儀及耐高溫</w:t>
            </w:r>
          </w:p>
          <w:p w14:paraId="19A3AF96" w14:textId="77777777" w:rsidR="00B45A09" w:rsidRPr="009A617C" w:rsidRDefault="00B45A09" w:rsidP="001502B7">
            <w:pPr>
              <w:widowControl/>
              <w:rPr>
                <w:rFonts w:eastAsia="標楷體"/>
              </w:rPr>
            </w:pPr>
            <w:r w:rsidRPr="009A617C">
              <w:rPr>
                <w:rFonts w:eastAsia="標楷體" w:hint="eastAsia"/>
              </w:rPr>
              <w:t>管線</w:t>
            </w:r>
          </w:p>
        </w:tc>
        <w:tc>
          <w:tcPr>
            <w:tcW w:w="1559" w:type="dxa"/>
            <w:tcMar>
              <w:left w:w="28" w:type="dxa"/>
              <w:right w:w="28" w:type="dxa"/>
            </w:tcMar>
            <w:vAlign w:val="center"/>
          </w:tcPr>
          <w:p w14:paraId="3793D0EE" w14:textId="77777777" w:rsidR="00B45A09" w:rsidRPr="009A617C" w:rsidRDefault="00B45A09" w:rsidP="001502B7">
            <w:pPr>
              <w:snapToGrid w:val="0"/>
              <w:jc w:val="center"/>
              <w:rPr>
                <w:rFonts w:eastAsia="標楷體"/>
                <w:szCs w:val="24"/>
              </w:rPr>
            </w:pPr>
            <w:r w:rsidRPr="009A617C">
              <w:rPr>
                <w:rFonts w:eastAsia="標楷體"/>
                <w:szCs w:val="24"/>
              </w:rPr>
              <w:t>3</w:t>
            </w:r>
            <w:r w:rsidR="00553362" w:rsidRPr="009A617C">
              <w:rPr>
                <w:rFonts w:eastAsia="標楷體"/>
                <w:szCs w:val="24"/>
              </w:rPr>
              <w:t>346</w:t>
            </w:r>
          </w:p>
        </w:tc>
        <w:tc>
          <w:tcPr>
            <w:tcW w:w="3064" w:type="dxa"/>
            <w:tcMar>
              <w:left w:w="28" w:type="dxa"/>
              <w:right w:w="28" w:type="dxa"/>
            </w:tcMar>
            <w:vAlign w:val="center"/>
          </w:tcPr>
          <w:p w14:paraId="3CC30038" w14:textId="77777777" w:rsidR="00B45A09" w:rsidRPr="009A617C" w:rsidRDefault="00B45A09" w:rsidP="001502B7">
            <w:pPr>
              <w:snapToGrid w:val="0"/>
              <w:rPr>
                <w:rFonts w:eastAsia="標楷體"/>
                <w:szCs w:val="24"/>
              </w:rPr>
            </w:pPr>
            <w:r w:rsidRPr="009A617C">
              <w:rPr>
                <w:rFonts w:eastAsia="標楷體" w:hint="eastAsia"/>
              </w:rPr>
              <w:t>存置地點：防火試驗室</w:t>
            </w:r>
          </w:p>
        </w:tc>
      </w:tr>
      <w:tr w:rsidR="009A617C" w:rsidRPr="009A617C" w14:paraId="704B9367" w14:textId="77777777" w:rsidTr="00DE3FE3">
        <w:trPr>
          <w:cantSplit/>
          <w:trHeight w:val="20"/>
        </w:trPr>
        <w:tc>
          <w:tcPr>
            <w:tcW w:w="567" w:type="dxa"/>
            <w:tcMar>
              <w:left w:w="28" w:type="dxa"/>
              <w:right w:w="28" w:type="dxa"/>
            </w:tcMar>
            <w:vAlign w:val="center"/>
          </w:tcPr>
          <w:p w14:paraId="45B87BA2"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32</w:t>
            </w:r>
          </w:p>
        </w:tc>
        <w:tc>
          <w:tcPr>
            <w:tcW w:w="1696" w:type="dxa"/>
            <w:tcMar>
              <w:left w:w="28" w:type="dxa"/>
              <w:right w:w="28" w:type="dxa"/>
            </w:tcMar>
            <w:vAlign w:val="center"/>
          </w:tcPr>
          <w:p w14:paraId="516BD2C3" w14:textId="77777777" w:rsidR="00B45A09" w:rsidRPr="009A617C" w:rsidRDefault="00B45A09" w:rsidP="001502B7">
            <w:pPr>
              <w:snapToGrid w:val="0"/>
              <w:jc w:val="center"/>
              <w:rPr>
                <w:rFonts w:eastAsia="標楷體"/>
                <w:szCs w:val="24"/>
              </w:rPr>
            </w:pPr>
            <w:r w:rsidRPr="009A617C">
              <w:rPr>
                <w:rFonts w:eastAsia="標楷體"/>
                <w:szCs w:val="24"/>
              </w:rPr>
              <w:t>(</w:t>
            </w:r>
            <w:r w:rsidRPr="009A617C">
              <w:rPr>
                <w:rFonts w:eastAsia="標楷體" w:hint="eastAsia"/>
                <w:szCs w:val="24"/>
              </w:rPr>
              <w:t>尚待登帳</w:t>
            </w:r>
            <w:r w:rsidRPr="009A617C">
              <w:rPr>
                <w:rFonts w:eastAsia="標楷體"/>
                <w:szCs w:val="24"/>
              </w:rPr>
              <w:t>)</w:t>
            </w:r>
          </w:p>
        </w:tc>
        <w:tc>
          <w:tcPr>
            <w:tcW w:w="3261" w:type="dxa"/>
            <w:tcMar>
              <w:left w:w="28" w:type="dxa"/>
              <w:right w:w="28" w:type="dxa"/>
            </w:tcMar>
            <w:vAlign w:val="center"/>
          </w:tcPr>
          <w:p w14:paraId="308165AC" w14:textId="77777777" w:rsidR="00B45A09" w:rsidRPr="009A617C" w:rsidRDefault="00B45A09" w:rsidP="001502B7">
            <w:pPr>
              <w:widowControl/>
              <w:rPr>
                <w:rFonts w:eastAsia="標楷體"/>
              </w:rPr>
            </w:pPr>
            <w:r w:rsidRPr="009A617C">
              <w:rPr>
                <w:rFonts w:eastAsia="標楷體" w:hint="eastAsia"/>
              </w:rPr>
              <w:t>環境試驗測試系統</w:t>
            </w:r>
            <w:r w:rsidRPr="009A617C">
              <w:rPr>
                <w:rFonts w:eastAsia="標楷體"/>
              </w:rPr>
              <w:t>(</w:t>
            </w:r>
            <w:r w:rsidRPr="009A617C">
              <w:rPr>
                <w:rFonts w:eastAsia="標楷體" w:hint="eastAsia"/>
              </w:rPr>
              <w:t>大環</w:t>
            </w:r>
            <w:r w:rsidRPr="009A617C">
              <w:rPr>
                <w:rFonts w:eastAsia="標楷體"/>
              </w:rPr>
              <w:t>)</w:t>
            </w:r>
          </w:p>
        </w:tc>
        <w:tc>
          <w:tcPr>
            <w:tcW w:w="1559" w:type="dxa"/>
            <w:tcMar>
              <w:left w:w="28" w:type="dxa"/>
              <w:right w:w="28" w:type="dxa"/>
            </w:tcMar>
            <w:vAlign w:val="center"/>
          </w:tcPr>
          <w:p w14:paraId="6F26415C" w14:textId="77777777" w:rsidR="00B45A09" w:rsidRPr="009A617C" w:rsidRDefault="00553362" w:rsidP="001502B7">
            <w:pPr>
              <w:snapToGrid w:val="0"/>
              <w:jc w:val="center"/>
              <w:rPr>
                <w:rFonts w:eastAsia="標楷體"/>
                <w:szCs w:val="24"/>
              </w:rPr>
            </w:pPr>
            <w:r w:rsidRPr="009A617C">
              <w:rPr>
                <w:rFonts w:eastAsia="標楷體"/>
                <w:szCs w:val="24"/>
              </w:rPr>
              <w:t>1116</w:t>
            </w:r>
          </w:p>
        </w:tc>
        <w:tc>
          <w:tcPr>
            <w:tcW w:w="3064" w:type="dxa"/>
            <w:tcMar>
              <w:left w:w="28" w:type="dxa"/>
              <w:right w:w="28" w:type="dxa"/>
            </w:tcMar>
            <w:vAlign w:val="center"/>
          </w:tcPr>
          <w:p w14:paraId="29A66A5F" w14:textId="77777777" w:rsidR="00B45A09" w:rsidRPr="009A617C" w:rsidRDefault="00B45A09" w:rsidP="001502B7">
            <w:pPr>
              <w:snapToGrid w:val="0"/>
              <w:rPr>
                <w:rFonts w:eastAsia="標楷體"/>
                <w:szCs w:val="24"/>
              </w:rPr>
            </w:pPr>
            <w:r w:rsidRPr="009A617C">
              <w:rPr>
                <w:rFonts w:eastAsia="標楷體" w:hint="eastAsia"/>
              </w:rPr>
              <w:t>存置地點：環境試驗室</w:t>
            </w:r>
          </w:p>
        </w:tc>
      </w:tr>
      <w:tr w:rsidR="009A617C" w:rsidRPr="009A617C" w14:paraId="32667ED7" w14:textId="77777777" w:rsidTr="00DE3FE3">
        <w:trPr>
          <w:cantSplit/>
          <w:trHeight w:val="20"/>
        </w:trPr>
        <w:tc>
          <w:tcPr>
            <w:tcW w:w="567" w:type="dxa"/>
            <w:tcMar>
              <w:left w:w="28" w:type="dxa"/>
              <w:right w:w="28" w:type="dxa"/>
            </w:tcMar>
            <w:vAlign w:val="center"/>
          </w:tcPr>
          <w:p w14:paraId="1E62CEE8"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33</w:t>
            </w:r>
          </w:p>
        </w:tc>
        <w:tc>
          <w:tcPr>
            <w:tcW w:w="1696" w:type="dxa"/>
            <w:tcMar>
              <w:left w:w="28" w:type="dxa"/>
              <w:right w:w="28" w:type="dxa"/>
            </w:tcMar>
            <w:vAlign w:val="center"/>
          </w:tcPr>
          <w:p w14:paraId="4FA850C1" w14:textId="77777777" w:rsidR="00B45A09" w:rsidRPr="009A617C" w:rsidRDefault="00B45A09" w:rsidP="001502B7">
            <w:pPr>
              <w:snapToGrid w:val="0"/>
              <w:jc w:val="center"/>
              <w:rPr>
                <w:rFonts w:eastAsia="標楷體"/>
                <w:szCs w:val="24"/>
              </w:rPr>
            </w:pPr>
            <w:r w:rsidRPr="009A617C">
              <w:rPr>
                <w:rFonts w:eastAsia="標楷體"/>
                <w:szCs w:val="24"/>
              </w:rPr>
              <w:t>(</w:t>
            </w:r>
            <w:r w:rsidRPr="009A617C">
              <w:rPr>
                <w:rFonts w:eastAsia="標楷體" w:hint="eastAsia"/>
                <w:szCs w:val="24"/>
              </w:rPr>
              <w:t>尚待登帳</w:t>
            </w:r>
            <w:r w:rsidRPr="009A617C">
              <w:rPr>
                <w:rFonts w:eastAsia="標楷體"/>
                <w:szCs w:val="24"/>
              </w:rPr>
              <w:t>)</w:t>
            </w:r>
          </w:p>
        </w:tc>
        <w:tc>
          <w:tcPr>
            <w:tcW w:w="3261" w:type="dxa"/>
            <w:tcMar>
              <w:left w:w="28" w:type="dxa"/>
              <w:right w:w="28" w:type="dxa"/>
            </w:tcMar>
            <w:vAlign w:val="center"/>
          </w:tcPr>
          <w:p w14:paraId="072ED7FB" w14:textId="77777777" w:rsidR="00B45A09" w:rsidRPr="009A617C" w:rsidRDefault="00B45A09" w:rsidP="001502B7">
            <w:pPr>
              <w:widowControl/>
              <w:rPr>
                <w:rFonts w:eastAsia="標楷體"/>
              </w:rPr>
            </w:pPr>
            <w:r w:rsidRPr="009A617C">
              <w:rPr>
                <w:rFonts w:eastAsia="標楷體" w:hint="eastAsia"/>
              </w:rPr>
              <w:t>洗滌塔</w:t>
            </w:r>
            <w:r w:rsidRPr="009A617C">
              <w:rPr>
                <w:rFonts w:eastAsia="標楷體"/>
              </w:rPr>
              <w:t>(</w:t>
            </w:r>
            <w:r w:rsidRPr="009A617C">
              <w:rPr>
                <w:rFonts w:eastAsia="標楷體" w:hint="eastAsia"/>
              </w:rPr>
              <w:t>廢氣處理設備</w:t>
            </w:r>
            <w:r w:rsidRPr="009A617C">
              <w:rPr>
                <w:rFonts w:eastAsia="標楷體"/>
              </w:rPr>
              <w:t>)</w:t>
            </w:r>
          </w:p>
        </w:tc>
        <w:tc>
          <w:tcPr>
            <w:tcW w:w="1559" w:type="dxa"/>
            <w:tcMar>
              <w:left w:w="28" w:type="dxa"/>
              <w:right w:w="28" w:type="dxa"/>
            </w:tcMar>
            <w:vAlign w:val="center"/>
          </w:tcPr>
          <w:p w14:paraId="2B205FD2" w14:textId="77777777" w:rsidR="00B45A09" w:rsidRPr="009A617C" w:rsidRDefault="00553362" w:rsidP="001502B7">
            <w:pPr>
              <w:snapToGrid w:val="0"/>
              <w:jc w:val="center"/>
              <w:rPr>
                <w:rFonts w:eastAsia="標楷體"/>
                <w:szCs w:val="24"/>
              </w:rPr>
            </w:pPr>
            <w:r w:rsidRPr="009A617C">
              <w:rPr>
                <w:rFonts w:eastAsia="標楷體"/>
                <w:szCs w:val="24"/>
              </w:rPr>
              <w:t>2411</w:t>
            </w:r>
          </w:p>
        </w:tc>
        <w:tc>
          <w:tcPr>
            <w:tcW w:w="3064" w:type="dxa"/>
            <w:tcMar>
              <w:left w:w="28" w:type="dxa"/>
              <w:right w:w="28" w:type="dxa"/>
            </w:tcMar>
            <w:vAlign w:val="center"/>
          </w:tcPr>
          <w:p w14:paraId="1408D881" w14:textId="77777777" w:rsidR="00B45A09" w:rsidRPr="009A617C" w:rsidRDefault="00B45A09" w:rsidP="001502B7">
            <w:pPr>
              <w:snapToGrid w:val="0"/>
              <w:rPr>
                <w:rFonts w:eastAsia="標楷體"/>
                <w:szCs w:val="24"/>
              </w:rPr>
            </w:pPr>
            <w:r w:rsidRPr="009A617C">
              <w:rPr>
                <w:rFonts w:eastAsia="標楷體" w:hint="eastAsia"/>
              </w:rPr>
              <w:t>存置地點：戶外</w:t>
            </w:r>
          </w:p>
        </w:tc>
      </w:tr>
      <w:tr w:rsidR="009A617C" w:rsidRPr="009A617C" w14:paraId="43B04C0A" w14:textId="77777777" w:rsidTr="00DE3FE3">
        <w:trPr>
          <w:cantSplit/>
          <w:trHeight w:val="20"/>
        </w:trPr>
        <w:tc>
          <w:tcPr>
            <w:tcW w:w="567" w:type="dxa"/>
            <w:tcBorders>
              <w:bottom w:val="single" w:sz="4" w:space="0" w:color="auto"/>
            </w:tcBorders>
            <w:tcMar>
              <w:left w:w="28" w:type="dxa"/>
              <w:right w:w="28" w:type="dxa"/>
            </w:tcMar>
            <w:vAlign w:val="center"/>
          </w:tcPr>
          <w:p w14:paraId="211CDDDE"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34</w:t>
            </w:r>
          </w:p>
        </w:tc>
        <w:tc>
          <w:tcPr>
            <w:tcW w:w="1696" w:type="dxa"/>
            <w:tcBorders>
              <w:bottom w:val="single" w:sz="4" w:space="0" w:color="auto"/>
            </w:tcBorders>
            <w:tcMar>
              <w:left w:w="28" w:type="dxa"/>
              <w:right w:w="28" w:type="dxa"/>
            </w:tcMar>
            <w:vAlign w:val="center"/>
          </w:tcPr>
          <w:p w14:paraId="6B78465E" w14:textId="77777777" w:rsidR="00B45A09" w:rsidRPr="009A617C" w:rsidRDefault="00B45A09" w:rsidP="001502B7">
            <w:pPr>
              <w:snapToGrid w:val="0"/>
              <w:jc w:val="center"/>
              <w:rPr>
                <w:rFonts w:eastAsia="標楷體"/>
                <w:szCs w:val="24"/>
              </w:rPr>
            </w:pPr>
            <w:r w:rsidRPr="009A617C">
              <w:rPr>
                <w:rFonts w:eastAsia="標楷體"/>
                <w:szCs w:val="24"/>
              </w:rPr>
              <w:t>(</w:t>
            </w:r>
            <w:r w:rsidRPr="009A617C">
              <w:rPr>
                <w:rFonts w:eastAsia="標楷體" w:hint="eastAsia"/>
                <w:szCs w:val="24"/>
              </w:rPr>
              <w:t>尚待登帳</w:t>
            </w:r>
            <w:r w:rsidRPr="009A617C">
              <w:rPr>
                <w:rFonts w:eastAsia="標楷體"/>
                <w:szCs w:val="24"/>
              </w:rPr>
              <w:t>)</w:t>
            </w:r>
          </w:p>
        </w:tc>
        <w:tc>
          <w:tcPr>
            <w:tcW w:w="3261" w:type="dxa"/>
            <w:tcBorders>
              <w:bottom w:val="single" w:sz="4" w:space="0" w:color="auto"/>
            </w:tcBorders>
            <w:tcMar>
              <w:left w:w="28" w:type="dxa"/>
              <w:right w:w="28" w:type="dxa"/>
            </w:tcMar>
            <w:vAlign w:val="center"/>
          </w:tcPr>
          <w:p w14:paraId="00307140" w14:textId="77777777" w:rsidR="00B45A09" w:rsidRPr="009A617C" w:rsidRDefault="00B45A09" w:rsidP="001502B7">
            <w:pPr>
              <w:widowControl/>
              <w:rPr>
                <w:rFonts w:eastAsia="標楷體"/>
              </w:rPr>
            </w:pPr>
            <w:r w:rsidRPr="009A617C">
              <w:rPr>
                <w:rFonts w:eastAsia="標楷體" w:hint="eastAsia"/>
              </w:rPr>
              <w:t>移動式校正升降平台</w:t>
            </w:r>
          </w:p>
        </w:tc>
        <w:tc>
          <w:tcPr>
            <w:tcW w:w="1559" w:type="dxa"/>
            <w:tcBorders>
              <w:bottom w:val="single" w:sz="4" w:space="0" w:color="auto"/>
            </w:tcBorders>
            <w:tcMar>
              <w:left w:w="28" w:type="dxa"/>
              <w:right w:w="28" w:type="dxa"/>
            </w:tcMar>
            <w:vAlign w:val="center"/>
          </w:tcPr>
          <w:p w14:paraId="5D754358" w14:textId="77777777" w:rsidR="00B45A09" w:rsidRPr="009A617C" w:rsidRDefault="00B45A09" w:rsidP="001502B7">
            <w:pPr>
              <w:snapToGrid w:val="0"/>
              <w:jc w:val="center"/>
              <w:rPr>
                <w:rFonts w:eastAsia="標楷體"/>
                <w:szCs w:val="24"/>
              </w:rPr>
            </w:pPr>
            <w:r w:rsidRPr="009A617C">
              <w:rPr>
                <w:rFonts w:eastAsia="標楷體"/>
                <w:szCs w:val="24"/>
              </w:rPr>
              <w:t>13</w:t>
            </w:r>
            <w:r w:rsidR="00553362" w:rsidRPr="009A617C">
              <w:rPr>
                <w:rFonts w:eastAsia="標楷體"/>
                <w:szCs w:val="24"/>
              </w:rPr>
              <w:t>7</w:t>
            </w:r>
          </w:p>
        </w:tc>
        <w:tc>
          <w:tcPr>
            <w:tcW w:w="3064" w:type="dxa"/>
            <w:tcBorders>
              <w:bottom w:val="single" w:sz="4" w:space="0" w:color="auto"/>
            </w:tcBorders>
            <w:tcMar>
              <w:left w:w="28" w:type="dxa"/>
              <w:right w:w="28" w:type="dxa"/>
            </w:tcMar>
            <w:vAlign w:val="center"/>
          </w:tcPr>
          <w:p w14:paraId="76A56F6B" w14:textId="77777777" w:rsidR="00B45A09" w:rsidRPr="009A617C" w:rsidRDefault="00B45A09" w:rsidP="001502B7">
            <w:pPr>
              <w:snapToGrid w:val="0"/>
              <w:rPr>
                <w:rFonts w:eastAsia="標楷體"/>
                <w:szCs w:val="24"/>
              </w:rPr>
            </w:pPr>
            <w:r w:rsidRPr="009A617C">
              <w:rPr>
                <w:rFonts w:eastAsia="標楷體" w:hint="eastAsia"/>
              </w:rPr>
              <w:t>存置地點：防火試驗室</w:t>
            </w:r>
          </w:p>
        </w:tc>
      </w:tr>
      <w:tr w:rsidR="009A617C" w:rsidRPr="009A617C" w14:paraId="71C817F3" w14:textId="77777777" w:rsidTr="00DE3FE3">
        <w:trPr>
          <w:cantSplit/>
          <w:trHeight w:val="20"/>
        </w:trPr>
        <w:tc>
          <w:tcPr>
            <w:tcW w:w="567" w:type="dxa"/>
            <w:tcBorders>
              <w:bottom w:val="single" w:sz="4" w:space="0" w:color="auto"/>
            </w:tcBorders>
            <w:tcMar>
              <w:left w:w="28" w:type="dxa"/>
              <w:right w:w="28" w:type="dxa"/>
            </w:tcMar>
            <w:vAlign w:val="center"/>
          </w:tcPr>
          <w:p w14:paraId="5D61F253"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35</w:t>
            </w:r>
          </w:p>
        </w:tc>
        <w:tc>
          <w:tcPr>
            <w:tcW w:w="1696" w:type="dxa"/>
            <w:tcBorders>
              <w:bottom w:val="single" w:sz="4" w:space="0" w:color="auto"/>
            </w:tcBorders>
            <w:tcMar>
              <w:left w:w="28" w:type="dxa"/>
              <w:right w:w="28" w:type="dxa"/>
            </w:tcMar>
            <w:vAlign w:val="center"/>
          </w:tcPr>
          <w:p w14:paraId="119A3A10" w14:textId="77777777" w:rsidR="00B45A09" w:rsidRPr="009A617C" w:rsidRDefault="00B45A09" w:rsidP="001502B7">
            <w:pPr>
              <w:snapToGrid w:val="0"/>
              <w:jc w:val="center"/>
              <w:rPr>
                <w:rFonts w:eastAsia="標楷體"/>
                <w:szCs w:val="24"/>
              </w:rPr>
            </w:pPr>
            <w:r w:rsidRPr="009A617C">
              <w:rPr>
                <w:rFonts w:eastAsia="標楷體"/>
                <w:szCs w:val="24"/>
              </w:rPr>
              <w:t>(</w:t>
            </w:r>
            <w:r w:rsidRPr="009A617C">
              <w:rPr>
                <w:rFonts w:eastAsia="標楷體" w:hint="eastAsia"/>
                <w:szCs w:val="24"/>
              </w:rPr>
              <w:t>尚待登帳</w:t>
            </w:r>
            <w:r w:rsidRPr="009A617C">
              <w:rPr>
                <w:rFonts w:eastAsia="標楷體"/>
                <w:szCs w:val="24"/>
              </w:rPr>
              <w:t>)</w:t>
            </w:r>
          </w:p>
        </w:tc>
        <w:tc>
          <w:tcPr>
            <w:tcW w:w="3261" w:type="dxa"/>
            <w:tcBorders>
              <w:bottom w:val="single" w:sz="4" w:space="0" w:color="auto"/>
            </w:tcBorders>
            <w:tcMar>
              <w:left w:w="28" w:type="dxa"/>
              <w:right w:w="28" w:type="dxa"/>
            </w:tcMar>
            <w:vAlign w:val="center"/>
          </w:tcPr>
          <w:p w14:paraId="64B23E78" w14:textId="77777777" w:rsidR="00B45A09" w:rsidRPr="009A617C" w:rsidRDefault="00B45A09" w:rsidP="001502B7">
            <w:pPr>
              <w:widowControl/>
              <w:rPr>
                <w:rFonts w:eastAsia="標楷體"/>
              </w:rPr>
            </w:pPr>
            <w:r w:rsidRPr="009A617C">
              <w:rPr>
                <w:rFonts w:eastAsia="標楷體" w:hint="eastAsia"/>
              </w:rPr>
              <w:t>伸臂式起重機</w:t>
            </w:r>
          </w:p>
        </w:tc>
        <w:tc>
          <w:tcPr>
            <w:tcW w:w="1559" w:type="dxa"/>
            <w:tcBorders>
              <w:bottom w:val="single" w:sz="4" w:space="0" w:color="auto"/>
            </w:tcBorders>
            <w:tcMar>
              <w:left w:w="28" w:type="dxa"/>
              <w:right w:w="28" w:type="dxa"/>
            </w:tcMar>
            <w:vAlign w:val="center"/>
          </w:tcPr>
          <w:p w14:paraId="25136673" w14:textId="77777777" w:rsidR="00B45A09" w:rsidRPr="009A617C" w:rsidRDefault="00553362" w:rsidP="001502B7">
            <w:pPr>
              <w:snapToGrid w:val="0"/>
              <w:jc w:val="center"/>
              <w:rPr>
                <w:rFonts w:eastAsia="標楷體"/>
                <w:szCs w:val="24"/>
              </w:rPr>
            </w:pPr>
            <w:r w:rsidRPr="009A617C">
              <w:rPr>
                <w:rFonts w:eastAsia="標楷體"/>
                <w:szCs w:val="24"/>
              </w:rPr>
              <w:t>258</w:t>
            </w:r>
          </w:p>
        </w:tc>
        <w:tc>
          <w:tcPr>
            <w:tcW w:w="3064" w:type="dxa"/>
            <w:tcBorders>
              <w:bottom w:val="single" w:sz="4" w:space="0" w:color="auto"/>
            </w:tcBorders>
            <w:tcMar>
              <w:left w:w="28" w:type="dxa"/>
              <w:right w:w="28" w:type="dxa"/>
            </w:tcMar>
            <w:vAlign w:val="center"/>
          </w:tcPr>
          <w:p w14:paraId="744E0FFB" w14:textId="77777777" w:rsidR="00B45A09" w:rsidRPr="009A617C" w:rsidRDefault="00B45A09" w:rsidP="001502B7">
            <w:pPr>
              <w:snapToGrid w:val="0"/>
              <w:rPr>
                <w:rFonts w:eastAsia="標楷體"/>
                <w:szCs w:val="24"/>
              </w:rPr>
            </w:pPr>
            <w:r w:rsidRPr="009A617C">
              <w:rPr>
                <w:rFonts w:eastAsia="標楷體" w:hint="eastAsia"/>
              </w:rPr>
              <w:t>存置地點：振動試驗室</w:t>
            </w:r>
          </w:p>
        </w:tc>
      </w:tr>
      <w:tr w:rsidR="009A617C" w:rsidRPr="009A617C" w14:paraId="6F17DFD8" w14:textId="77777777" w:rsidTr="00DC0DC4">
        <w:trPr>
          <w:cantSplit/>
          <w:trHeight w:val="20"/>
        </w:trPr>
        <w:tc>
          <w:tcPr>
            <w:tcW w:w="567" w:type="dxa"/>
            <w:tcBorders>
              <w:bottom w:val="single" w:sz="4" w:space="0" w:color="auto"/>
            </w:tcBorders>
            <w:tcMar>
              <w:left w:w="28" w:type="dxa"/>
              <w:right w:w="28" w:type="dxa"/>
            </w:tcMar>
            <w:vAlign w:val="center"/>
          </w:tcPr>
          <w:p w14:paraId="244BCA94" w14:textId="77777777" w:rsidR="00DC0DC4" w:rsidRPr="009A617C" w:rsidRDefault="00DC0DC4" w:rsidP="001502B7">
            <w:pPr>
              <w:tabs>
                <w:tab w:val="left" w:pos="840"/>
              </w:tabs>
              <w:snapToGrid w:val="0"/>
              <w:jc w:val="center"/>
              <w:rPr>
                <w:rFonts w:eastAsia="標楷體"/>
                <w:szCs w:val="24"/>
              </w:rPr>
            </w:pPr>
            <w:r w:rsidRPr="009A617C">
              <w:rPr>
                <w:rFonts w:eastAsia="標楷體"/>
                <w:szCs w:val="24"/>
              </w:rPr>
              <w:t>36</w:t>
            </w:r>
          </w:p>
        </w:tc>
        <w:tc>
          <w:tcPr>
            <w:tcW w:w="1696" w:type="dxa"/>
            <w:tcBorders>
              <w:bottom w:val="single" w:sz="4" w:space="0" w:color="auto"/>
            </w:tcBorders>
            <w:tcMar>
              <w:left w:w="28" w:type="dxa"/>
              <w:right w:w="28" w:type="dxa"/>
            </w:tcMar>
            <w:vAlign w:val="center"/>
          </w:tcPr>
          <w:p w14:paraId="0AA748A4" w14:textId="77777777" w:rsidR="00DC0DC4" w:rsidRPr="009A617C" w:rsidRDefault="00DC0DC4" w:rsidP="001502B7">
            <w:pPr>
              <w:snapToGrid w:val="0"/>
              <w:jc w:val="center"/>
              <w:rPr>
                <w:rFonts w:eastAsia="標楷體"/>
                <w:szCs w:val="24"/>
              </w:rPr>
            </w:pPr>
            <w:r w:rsidRPr="009A617C">
              <w:rPr>
                <w:rFonts w:eastAsia="標楷體"/>
                <w:szCs w:val="24"/>
              </w:rPr>
              <w:t>3-10-01-01-</w:t>
            </w:r>
            <w:r w:rsidR="004F0DF5" w:rsidRPr="009A617C">
              <w:rPr>
                <w:rFonts w:eastAsia="標楷體"/>
                <w:szCs w:val="24"/>
              </w:rPr>
              <w:t>00</w:t>
            </w:r>
            <w:r w:rsidRPr="009A617C">
              <w:rPr>
                <w:rFonts w:eastAsia="標楷體"/>
                <w:szCs w:val="24"/>
              </w:rPr>
              <w:t>31-</w:t>
            </w:r>
            <w:r w:rsidR="004F0DF5" w:rsidRPr="009A617C">
              <w:rPr>
                <w:rFonts w:eastAsia="標楷體"/>
                <w:szCs w:val="24"/>
              </w:rPr>
              <w:t>000000</w:t>
            </w:r>
            <w:r w:rsidRPr="009A617C">
              <w:rPr>
                <w:rFonts w:eastAsia="標楷體"/>
                <w:szCs w:val="24"/>
              </w:rPr>
              <w:t>1</w:t>
            </w:r>
          </w:p>
        </w:tc>
        <w:tc>
          <w:tcPr>
            <w:tcW w:w="3261" w:type="dxa"/>
            <w:tcBorders>
              <w:bottom w:val="single" w:sz="4" w:space="0" w:color="auto"/>
            </w:tcBorders>
            <w:tcMar>
              <w:left w:w="28" w:type="dxa"/>
              <w:right w:w="28" w:type="dxa"/>
            </w:tcMar>
            <w:vAlign w:val="center"/>
          </w:tcPr>
          <w:p w14:paraId="4E9A69E2" w14:textId="77777777" w:rsidR="00DC0DC4" w:rsidRPr="009A617C" w:rsidRDefault="00DC0DC4" w:rsidP="001502B7">
            <w:pPr>
              <w:widowControl/>
              <w:rPr>
                <w:rFonts w:eastAsia="標楷體"/>
              </w:rPr>
            </w:pPr>
            <w:r w:rsidRPr="009A617C">
              <w:rPr>
                <w:rFonts w:eastAsia="標楷體" w:hint="eastAsia"/>
              </w:rPr>
              <w:t>熱失控試驗系統</w:t>
            </w:r>
          </w:p>
          <w:p w14:paraId="14DCE6AF" w14:textId="77777777" w:rsidR="00DC0DC4" w:rsidRPr="009A617C" w:rsidRDefault="00DC0DC4" w:rsidP="001502B7">
            <w:pPr>
              <w:widowControl/>
              <w:rPr>
                <w:rFonts w:eastAsia="標楷體"/>
              </w:rPr>
            </w:pPr>
            <w:r w:rsidRPr="009A617C">
              <w:rPr>
                <w:rFonts w:eastAsia="標楷體" w:hint="eastAsia"/>
              </w:rPr>
              <w:t>壓力試驗艙</w:t>
            </w:r>
          </w:p>
        </w:tc>
        <w:tc>
          <w:tcPr>
            <w:tcW w:w="1559" w:type="dxa"/>
            <w:tcBorders>
              <w:bottom w:val="single" w:sz="4" w:space="0" w:color="auto"/>
            </w:tcBorders>
            <w:tcMar>
              <w:left w:w="28" w:type="dxa"/>
              <w:right w:w="28" w:type="dxa"/>
            </w:tcMar>
            <w:vAlign w:val="center"/>
          </w:tcPr>
          <w:p w14:paraId="798A8A68" w14:textId="77777777" w:rsidR="00DC0DC4" w:rsidRPr="009A617C" w:rsidRDefault="005C3B47" w:rsidP="001502B7">
            <w:pPr>
              <w:snapToGrid w:val="0"/>
              <w:jc w:val="center"/>
              <w:rPr>
                <w:rFonts w:eastAsia="標楷體"/>
                <w:szCs w:val="24"/>
              </w:rPr>
            </w:pPr>
            <w:r w:rsidRPr="009A617C">
              <w:rPr>
                <w:rFonts w:eastAsia="標楷體"/>
                <w:szCs w:val="24"/>
              </w:rPr>
              <w:t>251</w:t>
            </w:r>
          </w:p>
        </w:tc>
        <w:tc>
          <w:tcPr>
            <w:tcW w:w="3064" w:type="dxa"/>
            <w:tcBorders>
              <w:bottom w:val="single" w:sz="4" w:space="0" w:color="auto"/>
            </w:tcBorders>
            <w:tcMar>
              <w:left w:w="28" w:type="dxa"/>
              <w:right w:w="28" w:type="dxa"/>
            </w:tcMar>
            <w:vAlign w:val="center"/>
          </w:tcPr>
          <w:p w14:paraId="52ECB8E2" w14:textId="77777777" w:rsidR="004F0DF5" w:rsidRPr="009A617C" w:rsidRDefault="004F0DF5" w:rsidP="00DE3FE3">
            <w:pPr>
              <w:numPr>
                <w:ilvl w:val="0"/>
                <w:numId w:val="155"/>
              </w:numPr>
              <w:suppressAutoHyphens w:val="0"/>
              <w:autoSpaceDN/>
              <w:snapToGrid w:val="0"/>
              <w:textAlignment w:val="auto"/>
              <w:rPr>
                <w:rFonts w:eastAsia="標楷體"/>
                <w:szCs w:val="24"/>
              </w:rPr>
            </w:pPr>
            <w:r w:rsidRPr="009A617C">
              <w:rPr>
                <w:rFonts w:eastAsia="標楷體" w:hint="eastAsia"/>
                <w:szCs w:val="24"/>
              </w:rPr>
              <w:t>艙體</w:t>
            </w:r>
          </w:p>
          <w:p w14:paraId="5E7D8EBD" w14:textId="77777777" w:rsidR="004F0DF5" w:rsidRPr="009A617C" w:rsidRDefault="004F0DF5" w:rsidP="00DE3FE3">
            <w:pPr>
              <w:numPr>
                <w:ilvl w:val="0"/>
                <w:numId w:val="155"/>
              </w:numPr>
              <w:suppressAutoHyphens w:val="0"/>
              <w:autoSpaceDN/>
              <w:snapToGrid w:val="0"/>
              <w:textAlignment w:val="auto"/>
              <w:rPr>
                <w:rFonts w:eastAsia="標楷體"/>
                <w:szCs w:val="24"/>
              </w:rPr>
            </w:pPr>
            <w:r w:rsidRPr="009A617C">
              <w:rPr>
                <w:rFonts w:eastAsia="標楷體" w:hint="eastAsia"/>
                <w:szCs w:val="24"/>
              </w:rPr>
              <w:t>測量系統</w:t>
            </w:r>
          </w:p>
          <w:p w14:paraId="11D9E44C" w14:textId="77777777" w:rsidR="00DC0DC4" w:rsidRPr="009A617C" w:rsidRDefault="00DC0DC4" w:rsidP="001502B7">
            <w:pPr>
              <w:snapToGrid w:val="0"/>
              <w:rPr>
                <w:rFonts w:eastAsia="標楷體"/>
              </w:rPr>
            </w:pPr>
            <w:r w:rsidRPr="009A617C">
              <w:rPr>
                <w:rFonts w:eastAsia="標楷體" w:hint="eastAsia"/>
              </w:rPr>
              <w:t>存置地點：綜合實驗室</w:t>
            </w:r>
          </w:p>
        </w:tc>
      </w:tr>
      <w:tr w:rsidR="009A617C" w:rsidRPr="009A617C" w14:paraId="2D27AC8D" w14:textId="77777777" w:rsidTr="00DC0DC4">
        <w:trPr>
          <w:cantSplit/>
          <w:trHeight w:val="20"/>
        </w:trPr>
        <w:tc>
          <w:tcPr>
            <w:tcW w:w="567" w:type="dxa"/>
            <w:tcBorders>
              <w:bottom w:val="single" w:sz="4" w:space="0" w:color="auto"/>
            </w:tcBorders>
            <w:tcMar>
              <w:left w:w="28" w:type="dxa"/>
              <w:right w:w="28" w:type="dxa"/>
            </w:tcMar>
            <w:vAlign w:val="center"/>
          </w:tcPr>
          <w:p w14:paraId="01F35011" w14:textId="77777777" w:rsidR="00DC0DC4" w:rsidRPr="009A617C" w:rsidRDefault="00DC0DC4" w:rsidP="001502B7">
            <w:pPr>
              <w:tabs>
                <w:tab w:val="left" w:pos="840"/>
              </w:tabs>
              <w:snapToGrid w:val="0"/>
              <w:jc w:val="center"/>
              <w:rPr>
                <w:rFonts w:eastAsia="標楷體"/>
                <w:szCs w:val="24"/>
              </w:rPr>
            </w:pPr>
            <w:r w:rsidRPr="009A617C">
              <w:rPr>
                <w:rFonts w:eastAsia="標楷體"/>
                <w:szCs w:val="24"/>
              </w:rPr>
              <w:t>37</w:t>
            </w:r>
          </w:p>
        </w:tc>
        <w:tc>
          <w:tcPr>
            <w:tcW w:w="1696" w:type="dxa"/>
            <w:tcBorders>
              <w:bottom w:val="single" w:sz="4" w:space="0" w:color="auto"/>
            </w:tcBorders>
            <w:tcMar>
              <w:left w:w="28" w:type="dxa"/>
              <w:right w:w="28" w:type="dxa"/>
            </w:tcMar>
            <w:vAlign w:val="center"/>
          </w:tcPr>
          <w:p w14:paraId="6E53538C" w14:textId="77777777" w:rsidR="00DC0DC4" w:rsidRPr="009A617C" w:rsidRDefault="00DC0DC4" w:rsidP="001502B7">
            <w:pPr>
              <w:snapToGrid w:val="0"/>
              <w:jc w:val="center"/>
              <w:rPr>
                <w:rFonts w:eastAsia="標楷體"/>
                <w:szCs w:val="24"/>
              </w:rPr>
            </w:pPr>
            <w:r w:rsidRPr="009A617C">
              <w:rPr>
                <w:rFonts w:eastAsia="標楷體"/>
                <w:szCs w:val="24"/>
              </w:rPr>
              <w:t>(</w:t>
            </w:r>
            <w:r w:rsidRPr="009A617C">
              <w:rPr>
                <w:rFonts w:eastAsia="標楷體" w:hint="eastAsia"/>
                <w:szCs w:val="24"/>
              </w:rPr>
              <w:t>尚待登帳</w:t>
            </w:r>
            <w:r w:rsidRPr="009A617C">
              <w:rPr>
                <w:rFonts w:eastAsia="標楷體"/>
                <w:szCs w:val="24"/>
              </w:rPr>
              <w:t>)</w:t>
            </w:r>
          </w:p>
        </w:tc>
        <w:tc>
          <w:tcPr>
            <w:tcW w:w="3261" w:type="dxa"/>
            <w:tcBorders>
              <w:bottom w:val="single" w:sz="4" w:space="0" w:color="auto"/>
            </w:tcBorders>
            <w:tcMar>
              <w:left w:w="28" w:type="dxa"/>
              <w:right w:w="28" w:type="dxa"/>
            </w:tcMar>
            <w:vAlign w:val="center"/>
          </w:tcPr>
          <w:p w14:paraId="0DB9049F" w14:textId="77777777" w:rsidR="00DC0DC4" w:rsidRPr="009A617C" w:rsidRDefault="00DC0DC4" w:rsidP="001502B7">
            <w:pPr>
              <w:widowControl/>
              <w:rPr>
                <w:rFonts w:eastAsia="標楷體"/>
              </w:rPr>
            </w:pPr>
            <w:r w:rsidRPr="009A617C">
              <w:rPr>
                <w:rFonts w:eastAsia="標楷體" w:hint="eastAsia"/>
              </w:rPr>
              <w:t>雙向直流電源供應試驗系統</w:t>
            </w:r>
          </w:p>
        </w:tc>
        <w:tc>
          <w:tcPr>
            <w:tcW w:w="1559" w:type="dxa"/>
            <w:tcBorders>
              <w:bottom w:val="single" w:sz="4" w:space="0" w:color="auto"/>
            </w:tcBorders>
            <w:tcMar>
              <w:left w:w="28" w:type="dxa"/>
              <w:right w:w="28" w:type="dxa"/>
            </w:tcMar>
            <w:vAlign w:val="center"/>
          </w:tcPr>
          <w:p w14:paraId="0DF2FB64" w14:textId="77777777" w:rsidR="00DC0DC4" w:rsidRPr="009A617C" w:rsidRDefault="004C2A98" w:rsidP="001502B7">
            <w:pPr>
              <w:snapToGrid w:val="0"/>
              <w:jc w:val="center"/>
              <w:rPr>
                <w:rFonts w:eastAsia="標楷體"/>
                <w:szCs w:val="24"/>
              </w:rPr>
            </w:pPr>
            <w:r w:rsidRPr="009A617C">
              <w:rPr>
                <w:rFonts w:eastAsia="標楷體"/>
                <w:szCs w:val="24"/>
              </w:rPr>
              <w:t>3613</w:t>
            </w:r>
          </w:p>
        </w:tc>
        <w:tc>
          <w:tcPr>
            <w:tcW w:w="3064" w:type="dxa"/>
            <w:tcBorders>
              <w:bottom w:val="single" w:sz="4" w:space="0" w:color="auto"/>
            </w:tcBorders>
            <w:tcMar>
              <w:left w:w="28" w:type="dxa"/>
              <w:right w:w="28" w:type="dxa"/>
            </w:tcMar>
            <w:vAlign w:val="center"/>
          </w:tcPr>
          <w:p w14:paraId="3DA2E493" w14:textId="77777777" w:rsidR="00DC0DC4" w:rsidRPr="009A617C" w:rsidRDefault="00DC0DC4" w:rsidP="001502B7">
            <w:pPr>
              <w:snapToGrid w:val="0"/>
              <w:rPr>
                <w:rFonts w:eastAsia="標楷體"/>
              </w:rPr>
            </w:pPr>
            <w:r w:rsidRPr="009A617C">
              <w:rPr>
                <w:rFonts w:eastAsia="標楷體"/>
              </w:rPr>
              <w:t>(</w:t>
            </w:r>
            <w:r w:rsidR="002D489E" w:rsidRPr="009A617C">
              <w:rPr>
                <w:rFonts w:eastAsia="標楷體" w:hint="eastAsia"/>
              </w:rPr>
              <w:t>尚未</w:t>
            </w:r>
            <w:r w:rsidRPr="009A617C">
              <w:rPr>
                <w:rFonts w:eastAsia="標楷體" w:hint="eastAsia"/>
              </w:rPr>
              <w:t>交貨</w:t>
            </w:r>
            <w:r w:rsidRPr="009A617C">
              <w:rPr>
                <w:rFonts w:eastAsia="標楷體"/>
              </w:rPr>
              <w:t>)</w:t>
            </w:r>
          </w:p>
        </w:tc>
      </w:tr>
      <w:tr w:rsidR="009A617C" w:rsidRPr="009A617C" w14:paraId="23C50963" w14:textId="77777777" w:rsidTr="00987E5F">
        <w:trPr>
          <w:cantSplit/>
          <w:trHeight w:val="20"/>
        </w:trPr>
        <w:tc>
          <w:tcPr>
            <w:tcW w:w="567" w:type="dxa"/>
            <w:tcBorders>
              <w:bottom w:val="double" w:sz="4" w:space="0" w:color="auto"/>
            </w:tcBorders>
            <w:tcMar>
              <w:left w:w="28" w:type="dxa"/>
              <w:right w:w="28" w:type="dxa"/>
            </w:tcMar>
            <w:vAlign w:val="center"/>
          </w:tcPr>
          <w:p w14:paraId="66136C32" w14:textId="77777777" w:rsidR="00DC0DC4" w:rsidRPr="009A617C" w:rsidRDefault="00DC0DC4" w:rsidP="001502B7">
            <w:pPr>
              <w:tabs>
                <w:tab w:val="left" w:pos="840"/>
              </w:tabs>
              <w:snapToGrid w:val="0"/>
              <w:jc w:val="center"/>
              <w:rPr>
                <w:rFonts w:eastAsia="標楷體"/>
                <w:szCs w:val="24"/>
              </w:rPr>
            </w:pPr>
            <w:r w:rsidRPr="009A617C">
              <w:rPr>
                <w:rFonts w:eastAsia="標楷體"/>
                <w:szCs w:val="24"/>
              </w:rPr>
              <w:t>38</w:t>
            </w:r>
          </w:p>
        </w:tc>
        <w:tc>
          <w:tcPr>
            <w:tcW w:w="1696" w:type="dxa"/>
            <w:tcBorders>
              <w:bottom w:val="double" w:sz="4" w:space="0" w:color="auto"/>
            </w:tcBorders>
            <w:tcMar>
              <w:left w:w="28" w:type="dxa"/>
              <w:right w:w="28" w:type="dxa"/>
            </w:tcMar>
            <w:vAlign w:val="center"/>
          </w:tcPr>
          <w:p w14:paraId="122AA53D" w14:textId="77777777" w:rsidR="00DC0DC4" w:rsidRPr="009A617C" w:rsidRDefault="00DC0DC4" w:rsidP="001502B7">
            <w:pPr>
              <w:snapToGrid w:val="0"/>
              <w:jc w:val="center"/>
              <w:rPr>
                <w:rFonts w:eastAsia="標楷體"/>
                <w:szCs w:val="24"/>
              </w:rPr>
            </w:pPr>
            <w:r w:rsidRPr="009A617C">
              <w:rPr>
                <w:rFonts w:eastAsia="標楷體"/>
                <w:szCs w:val="24"/>
              </w:rPr>
              <w:t>(</w:t>
            </w:r>
            <w:r w:rsidRPr="009A617C">
              <w:rPr>
                <w:rFonts w:eastAsia="標楷體" w:hint="eastAsia"/>
                <w:szCs w:val="24"/>
              </w:rPr>
              <w:t>尚待登帳</w:t>
            </w:r>
            <w:r w:rsidRPr="009A617C">
              <w:rPr>
                <w:rFonts w:eastAsia="標楷體"/>
                <w:szCs w:val="24"/>
              </w:rPr>
              <w:t>)</w:t>
            </w:r>
          </w:p>
        </w:tc>
        <w:tc>
          <w:tcPr>
            <w:tcW w:w="3261" w:type="dxa"/>
            <w:tcBorders>
              <w:bottom w:val="double" w:sz="4" w:space="0" w:color="auto"/>
            </w:tcBorders>
            <w:tcMar>
              <w:left w:w="28" w:type="dxa"/>
              <w:right w:w="28" w:type="dxa"/>
            </w:tcMar>
            <w:vAlign w:val="center"/>
          </w:tcPr>
          <w:p w14:paraId="0911DE4B" w14:textId="77777777" w:rsidR="00DC0DC4" w:rsidRPr="009A617C" w:rsidRDefault="00DC0DC4" w:rsidP="001502B7">
            <w:pPr>
              <w:widowControl/>
              <w:rPr>
                <w:rFonts w:eastAsia="標楷體"/>
              </w:rPr>
            </w:pPr>
            <w:r w:rsidRPr="009A617C">
              <w:rPr>
                <w:rFonts w:eastAsia="標楷體" w:hint="eastAsia"/>
              </w:rPr>
              <w:t>電力需量管理系統</w:t>
            </w:r>
          </w:p>
        </w:tc>
        <w:tc>
          <w:tcPr>
            <w:tcW w:w="1559" w:type="dxa"/>
            <w:tcBorders>
              <w:bottom w:val="double" w:sz="4" w:space="0" w:color="auto"/>
            </w:tcBorders>
            <w:tcMar>
              <w:left w:w="28" w:type="dxa"/>
              <w:right w:w="28" w:type="dxa"/>
            </w:tcMar>
            <w:vAlign w:val="center"/>
          </w:tcPr>
          <w:p w14:paraId="0D89A184" w14:textId="77777777" w:rsidR="00DC0DC4" w:rsidRPr="009A617C" w:rsidRDefault="004C2A98" w:rsidP="001502B7">
            <w:pPr>
              <w:snapToGrid w:val="0"/>
              <w:jc w:val="center"/>
              <w:rPr>
                <w:rFonts w:eastAsia="標楷體"/>
                <w:szCs w:val="24"/>
              </w:rPr>
            </w:pPr>
            <w:r w:rsidRPr="009A617C">
              <w:rPr>
                <w:rFonts w:eastAsia="標楷體"/>
                <w:szCs w:val="24"/>
              </w:rPr>
              <w:t>641</w:t>
            </w:r>
          </w:p>
        </w:tc>
        <w:tc>
          <w:tcPr>
            <w:tcW w:w="3064" w:type="dxa"/>
            <w:tcBorders>
              <w:bottom w:val="double" w:sz="4" w:space="0" w:color="auto"/>
            </w:tcBorders>
            <w:tcMar>
              <w:left w:w="28" w:type="dxa"/>
              <w:right w:w="28" w:type="dxa"/>
            </w:tcMar>
            <w:vAlign w:val="center"/>
          </w:tcPr>
          <w:p w14:paraId="7405F641" w14:textId="77777777" w:rsidR="00DC0DC4" w:rsidRPr="009A617C" w:rsidRDefault="00DC0DC4" w:rsidP="001502B7">
            <w:pPr>
              <w:snapToGrid w:val="0"/>
              <w:rPr>
                <w:rFonts w:eastAsia="標楷體"/>
              </w:rPr>
            </w:pPr>
            <w:r w:rsidRPr="009A617C">
              <w:rPr>
                <w:rFonts w:eastAsia="標楷體"/>
              </w:rPr>
              <w:t>(</w:t>
            </w:r>
            <w:r w:rsidR="002D489E" w:rsidRPr="009A617C">
              <w:rPr>
                <w:rFonts w:eastAsia="標楷體" w:hint="eastAsia"/>
              </w:rPr>
              <w:t>尚未</w:t>
            </w:r>
            <w:r w:rsidRPr="009A617C">
              <w:rPr>
                <w:rFonts w:eastAsia="標楷體" w:hint="eastAsia"/>
              </w:rPr>
              <w:t>交貨</w:t>
            </w:r>
            <w:r w:rsidRPr="009A617C">
              <w:rPr>
                <w:rFonts w:eastAsia="標楷體"/>
              </w:rPr>
              <w:t>)</w:t>
            </w:r>
          </w:p>
        </w:tc>
      </w:tr>
      <w:tr w:rsidR="009A617C" w:rsidRPr="009A617C" w14:paraId="4F68CFBD" w14:textId="77777777" w:rsidTr="00DE3FE3">
        <w:trPr>
          <w:cantSplit/>
          <w:trHeight w:val="20"/>
        </w:trPr>
        <w:tc>
          <w:tcPr>
            <w:tcW w:w="10147" w:type="dxa"/>
            <w:gridSpan w:val="5"/>
            <w:tcBorders>
              <w:top w:val="single" w:sz="4" w:space="0" w:color="auto"/>
            </w:tcBorders>
            <w:tcMar>
              <w:left w:w="28" w:type="dxa"/>
              <w:right w:w="28" w:type="dxa"/>
            </w:tcMar>
            <w:vAlign w:val="center"/>
          </w:tcPr>
          <w:p w14:paraId="5905D27C" w14:textId="77777777" w:rsidR="00B45A09" w:rsidRPr="009A617C" w:rsidRDefault="00B45A09" w:rsidP="001502B7">
            <w:pPr>
              <w:snapToGrid w:val="0"/>
              <w:rPr>
                <w:rFonts w:eastAsia="標楷體"/>
                <w:szCs w:val="24"/>
              </w:rPr>
            </w:pPr>
            <w:r w:rsidRPr="009A617C">
              <w:rPr>
                <w:rFonts w:eastAsia="標楷體" w:hint="eastAsia"/>
                <w:szCs w:val="24"/>
              </w:rPr>
              <w:t>物品</w:t>
            </w:r>
          </w:p>
        </w:tc>
      </w:tr>
      <w:tr w:rsidR="009A617C" w:rsidRPr="009A617C" w14:paraId="7861A1CD" w14:textId="77777777" w:rsidTr="00DE3FE3">
        <w:trPr>
          <w:cantSplit/>
          <w:trHeight w:val="20"/>
        </w:trPr>
        <w:tc>
          <w:tcPr>
            <w:tcW w:w="567" w:type="dxa"/>
            <w:tcBorders>
              <w:top w:val="single" w:sz="4" w:space="0" w:color="auto"/>
            </w:tcBorders>
            <w:tcMar>
              <w:left w:w="28" w:type="dxa"/>
              <w:right w:w="28" w:type="dxa"/>
            </w:tcMar>
            <w:vAlign w:val="center"/>
          </w:tcPr>
          <w:p w14:paraId="02F666B2"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w:t>
            </w:r>
          </w:p>
        </w:tc>
        <w:tc>
          <w:tcPr>
            <w:tcW w:w="1696" w:type="dxa"/>
            <w:tcBorders>
              <w:top w:val="single" w:sz="4" w:space="0" w:color="auto"/>
            </w:tcBorders>
            <w:tcMar>
              <w:left w:w="28" w:type="dxa"/>
              <w:right w:w="28" w:type="dxa"/>
            </w:tcMar>
            <w:vAlign w:val="center"/>
          </w:tcPr>
          <w:p w14:paraId="41CE76C2" w14:textId="77777777" w:rsidR="00B45A09" w:rsidRPr="009A617C" w:rsidRDefault="00B45A09" w:rsidP="001502B7">
            <w:pPr>
              <w:snapToGrid w:val="0"/>
              <w:jc w:val="center"/>
              <w:rPr>
                <w:rFonts w:eastAsia="標楷體"/>
                <w:szCs w:val="24"/>
              </w:rPr>
            </w:pPr>
            <w:r w:rsidRPr="009A617C">
              <w:rPr>
                <w:rFonts w:eastAsia="標楷體"/>
                <w:szCs w:val="24"/>
              </w:rPr>
              <w:t>3-10-11-03-0204-0000005</w:t>
            </w:r>
          </w:p>
        </w:tc>
        <w:tc>
          <w:tcPr>
            <w:tcW w:w="3261" w:type="dxa"/>
            <w:tcBorders>
              <w:top w:val="single" w:sz="4" w:space="0" w:color="auto"/>
            </w:tcBorders>
            <w:tcMar>
              <w:left w:w="28" w:type="dxa"/>
              <w:right w:w="28" w:type="dxa"/>
            </w:tcMar>
            <w:vAlign w:val="center"/>
          </w:tcPr>
          <w:p w14:paraId="28AEBDE2" w14:textId="77777777" w:rsidR="00B45A09" w:rsidRPr="009A617C" w:rsidRDefault="00B45A09" w:rsidP="001502B7">
            <w:pPr>
              <w:widowControl/>
              <w:rPr>
                <w:rFonts w:eastAsia="標楷體"/>
              </w:rPr>
            </w:pPr>
            <w:r w:rsidRPr="009A617C">
              <w:rPr>
                <w:rFonts w:eastAsia="標楷體" w:hint="eastAsia"/>
              </w:rPr>
              <w:t>氣體偵測器</w:t>
            </w:r>
          </w:p>
          <w:p w14:paraId="52B74391" w14:textId="77777777" w:rsidR="00B45A09" w:rsidRPr="009A617C" w:rsidRDefault="00B45A09" w:rsidP="001502B7">
            <w:pPr>
              <w:widowControl/>
              <w:rPr>
                <w:rFonts w:eastAsia="標楷體"/>
                <w:szCs w:val="24"/>
              </w:rPr>
            </w:pPr>
            <w:r w:rsidRPr="009A617C">
              <w:rPr>
                <w:rFonts w:eastAsia="標楷體" w:hint="eastAsia"/>
              </w:rPr>
              <w:t>氣體感測器</w:t>
            </w:r>
          </w:p>
        </w:tc>
        <w:tc>
          <w:tcPr>
            <w:tcW w:w="1559" w:type="dxa"/>
            <w:tcBorders>
              <w:top w:val="single" w:sz="4" w:space="0" w:color="auto"/>
            </w:tcBorders>
            <w:tcMar>
              <w:left w:w="28" w:type="dxa"/>
              <w:right w:w="28" w:type="dxa"/>
            </w:tcMar>
            <w:vAlign w:val="center"/>
          </w:tcPr>
          <w:p w14:paraId="5BA801EB"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575E71F5" w14:textId="77777777" w:rsidR="00B45A09" w:rsidRPr="009A617C" w:rsidRDefault="00B45A09">
            <w:pPr>
              <w:snapToGrid w:val="0"/>
              <w:jc w:val="center"/>
              <w:rPr>
                <w:rFonts w:eastAsia="標楷體"/>
                <w:szCs w:val="24"/>
              </w:rPr>
            </w:pPr>
            <w:r w:rsidRPr="009A617C">
              <w:rPr>
                <w:rFonts w:eastAsia="標楷體" w:hint="eastAsia"/>
                <w:szCs w:val="24"/>
              </w:rPr>
              <w:t>租金內</w:t>
            </w:r>
          </w:p>
        </w:tc>
        <w:tc>
          <w:tcPr>
            <w:tcW w:w="3064" w:type="dxa"/>
            <w:tcBorders>
              <w:top w:val="single" w:sz="4" w:space="0" w:color="auto"/>
            </w:tcBorders>
            <w:tcMar>
              <w:left w:w="28" w:type="dxa"/>
              <w:right w:w="28" w:type="dxa"/>
            </w:tcMar>
            <w:vAlign w:val="center"/>
          </w:tcPr>
          <w:p w14:paraId="5D4698D2" w14:textId="77777777" w:rsidR="00B45A09" w:rsidRPr="009A617C" w:rsidRDefault="00B45A09" w:rsidP="001502B7">
            <w:pPr>
              <w:snapToGrid w:val="0"/>
              <w:rPr>
                <w:rFonts w:eastAsia="標楷體"/>
                <w:szCs w:val="24"/>
              </w:rPr>
            </w:pPr>
            <w:r w:rsidRPr="009A617C">
              <w:rPr>
                <w:rFonts w:eastAsia="標楷體" w:hint="eastAsia"/>
                <w:szCs w:val="24"/>
              </w:rPr>
              <w:t>存置地點：備用試驗室</w:t>
            </w:r>
          </w:p>
        </w:tc>
      </w:tr>
      <w:tr w:rsidR="009A617C" w:rsidRPr="009A617C" w14:paraId="7D3CA399" w14:textId="77777777" w:rsidTr="00DE3FE3">
        <w:trPr>
          <w:cantSplit/>
          <w:trHeight w:val="20"/>
        </w:trPr>
        <w:tc>
          <w:tcPr>
            <w:tcW w:w="567" w:type="dxa"/>
            <w:tcMar>
              <w:left w:w="28" w:type="dxa"/>
              <w:right w:w="28" w:type="dxa"/>
            </w:tcMar>
            <w:vAlign w:val="center"/>
          </w:tcPr>
          <w:p w14:paraId="54893CCB"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2</w:t>
            </w:r>
          </w:p>
        </w:tc>
        <w:tc>
          <w:tcPr>
            <w:tcW w:w="1696" w:type="dxa"/>
            <w:tcMar>
              <w:left w:w="28" w:type="dxa"/>
              <w:right w:w="28" w:type="dxa"/>
            </w:tcMar>
            <w:vAlign w:val="center"/>
          </w:tcPr>
          <w:p w14:paraId="2FEE1362" w14:textId="77777777" w:rsidR="00B45A09" w:rsidRPr="009A617C" w:rsidRDefault="00B45A09" w:rsidP="001502B7">
            <w:pPr>
              <w:snapToGrid w:val="0"/>
              <w:jc w:val="center"/>
              <w:rPr>
                <w:rFonts w:eastAsia="標楷體"/>
                <w:szCs w:val="24"/>
              </w:rPr>
            </w:pPr>
            <w:r w:rsidRPr="009A617C">
              <w:rPr>
                <w:rFonts w:eastAsia="標楷體"/>
                <w:szCs w:val="24"/>
              </w:rPr>
              <w:t>5-01-03-03-001A-0000136~145</w:t>
            </w:r>
          </w:p>
        </w:tc>
        <w:tc>
          <w:tcPr>
            <w:tcW w:w="3261" w:type="dxa"/>
            <w:tcMar>
              <w:left w:w="28" w:type="dxa"/>
              <w:right w:w="28" w:type="dxa"/>
            </w:tcMar>
            <w:vAlign w:val="center"/>
          </w:tcPr>
          <w:p w14:paraId="5B6A760F" w14:textId="77777777" w:rsidR="00B45A09" w:rsidRPr="009A617C" w:rsidRDefault="00B45A09" w:rsidP="001502B7">
            <w:pPr>
              <w:widowControl/>
              <w:rPr>
                <w:rFonts w:eastAsia="標楷體"/>
              </w:rPr>
            </w:pPr>
            <w:r w:rsidRPr="009A617C">
              <w:rPr>
                <w:rFonts w:eastAsia="標楷體" w:hint="eastAsia"/>
              </w:rPr>
              <w:t>櫥櫃</w:t>
            </w:r>
          </w:p>
          <w:p w14:paraId="1E400707" w14:textId="77777777" w:rsidR="00B45A09" w:rsidRPr="009A617C" w:rsidRDefault="00B45A09" w:rsidP="001502B7">
            <w:pPr>
              <w:widowControl/>
              <w:rPr>
                <w:rFonts w:eastAsia="標楷體"/>
                <w:szCs w:val="24"/>
              </w:rPr>
            </w:pPr>
            <w:r w:rsidRPr="009A617C">
              <w:rPr>
                <w:rFonts w:eastAsia="標楷體" w:hint="eastAsia"/>
              </w:rPr>
              <w:t>器材置物櫃</w:t>
            </w:r>
          </w:p>
        </w:tc>
        <w:tc>
          <w:tcPr>
            <w:tcW w:w="1559" w:type="dxa"/>
            <w:tcMar>
              <w:left w:w="28" w:type="dxa"/>
              <w:right w:w="28" w:type="dxa"/>
            </w:tcMar>
            <w:vAlign w:val="center"/>
          </w:tcPr>
          <w:p w14:paraId="195A4866"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37983504"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6536AAA0" w14:textId="77777777" w:rsidR="00B45A09" w:rsidRPr="009A617C" w:rsidRDefault="00B45A09" w:rsidP="001502B7">
            <w:pPr>
              <w:snapToGrid w:val="0"/>
              <w:rPr>
                <w:rFonts w:eastAsia="標楷體"/>
                <w:szCs w:val="24"/>
              </w:rPr>
            </w:pPr>
            <w:r w:rsidRPr="009A617C">
              <w:rPr>
                <w:rFonts w:eastAsia="標楷體" w:hint="eastAsia"/>
                <w:szCs w:val="24"/>
              </w:rPr>
              <w:t>存置地點：備用試驗室</w:t>
            </w:r>
          </w:p>
        </w:tc>
      </w:tr>
      <w:tr w:rsidR="009A617C" w:rsidRPr="009A617C" w14:paraId="30B6BE26" w14:textId="77777777" w:rsidTr="00DE3FE3">
        <w:trPr>
          <w:cantSplit/>
          <w:trHeight w:val="20"/>
        </w:trPr>
        <w:tc>
          <w:tcPr>
            <w:tcW w:w="567" w:type="dxa"/>
            <w:tcMar>
              <w:left w:w="28" w:type="dxa"/>
              <w:right w:w="28" w:type="dxa"/>
            </w:tcMar>
            <w:vAlign w:val="center"/>
          </w:tcPr>
          <w:p w14:paraId="1A5D1EDE"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3</w:t>
            </w:r>
          </w:p>
        </w:tc>
        <w:tc>
          <w:tcPr>
            <w:tcW w:w="1696" w:type="dxa"/>
            <w:tcMar>
              <w:left w:w="28" w:type="dxa"/>
              <w:right w:w="28" w:type="dxa"/>
            </w:tcMar>
            <w:vAlign w:val="center"/>
          </w:tcPr>
          <w:p w14:paraId="0175EEEA" w14:textId="77777777" w:rsidR="00B45A09" w:rsidRPr="009A617C" w:rsidRDefault="00B45A09" w:rsidP="001502B7">
            <w:pPr>
              <w:snapToGrid w:val="0"/>
              <w:jc w:val="center"/>
              <w:rPr>
                <w:rFonts w:eastAsia="標楷體"/>
                <w:szCs w:val="24"/>
              </w:rPr>
            </w:pPr>
            <w:r w:rsidRPr="009A617C">
              <w:rPr>
                <w:rFonts w:eastAsia="標楷體"/>
                <w:szCs w:val="24"/>
              </w:rPr>
              <w:t>5-01-03-01-001B-000000097</w:t>
            </w:r>
          </w:p>
        </w:tc>
        <w:tc>
          <w:tcPr>
            <w:tcW w:w="3261" w:type="dxa"/>
            <w:tcMar>
              <w:left w:w="28" w:type="dxa"/>
              <w:right w:w="28" w:type="dxa"/>
            </w:tcMar>
            <w:vAlign w:val="center"/>
          </w:tcPr>
          <w:p w14:paraId="245B2654" w14:textId="77777777" w:rsidR="00B45A09" w:rsidRPr="009A617C" w:rsidRDefault="00B45A09" w:rsidP="001502B7">
            <w:pPr>
              <w:widowControl/>
              <w:rPr>
                <w:rFonts w:eastAsia="標楷體"/>
              </w:rPr>
            </w:pPr>
            <w:r w:rsidRPr="009A617C">
              <w:rPr>
                <w:rFonts w:eastAsia="標楷體" w:hint="eastAsia"/>
              </w:rPr>
              <w:t>桌子</w:t>
            </w:r>
          </w:p>
          <w:p w14:paraId="57DA3B82" w14:textId="77777777" w:rsidR="00B45A09" w:rsidRPr="009A617C" w:rsidRDefault="00B45A09" w:rsidP="001502B7">
            <w:pPr>
              <w:widowControl/>
              <w:rPr>
                <w:rFonts w:eastAsia="標楷體"/>
              </w:rPr>
            </w:pPr>
            <w:r w:rsidRPr="009A617C">
              <w:rPr>
                <w:rFonts w:eastAsia="標楷體"/>
              </w:rPr>
              <w:t>L</w:t>
            </w:r>
            <w:r w:rsidRPr="009A617C">
              <w:rPr>
                <w:rFonts w:eastAsia="標楷體" w:hint="eastAsia"/>
              </w:rPr>
              <w:t>型主管辦公桌</w:t>
            </w:r>
          </w:p>
        </w:tc>
        <w:tc>
          <w:tcPr>
            <w:tcW w:w="1559" w:type="dxa"/>
            <w:tcMar>
              <w:left w:w="28" w:type="dxa"/>
              <w:right w:w="28" w:type="dxa"/>
            </w:tcMar>
            <w:vAlign w:val="center"/>
          </w:tcPr>
          <w:p w14:paraId="6A29CB25"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60633596"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590BB1F4" w14:textId="7166D241"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辦公室</w:t>
            </w:r>
          </w:p>
        </w:tc>
      </w:tr>
      <w:tr w:rsidR="009A617C" w:rsidRPr="009A617C" w14:paraId="61E5C47D" w14:textId="77777777" w:rsidTr="00DE3FE3">
        <w:trPr>
          <w:cantSplit/>
          <w:trHeight w:val="20"/>
        </w:trPr>
        <w:tc>
          <w:tcPr>
            <w:tcW w:w="567" w:type="dxa"/>
            <w:tcMar>
              <w:left w:w="28" w:type="dxa"/>
              <w:right w:w="28" w:type="dxa"/>
            </w:tcMar>
            <w:vAlign w:val="center"/>
          </w:tcPr>
          <w:p w14:paraId="6DA98FD8"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4</w:t>
            </w:r>
          </w:p>
        </w:tc>
        <w:tc>
          <w:tcPr>
            <w:tcW w:w="1696" w:type="dxa"/>
            <w:tcMar>
              <w:left w:w="28" w:type="dxa"/>
              <w:right w:w="28" w:type="dxa"/>
            </w:tcMar>
            <w:vAlign w:val="center"/>
          </w:tcPr>
          <w:p w14:paraId="1D003BB8" w14:textId="77777777" w:rsidR="00B45A09" w:rsidRPr="009A617C" w:rsidRDefault="00B45A09" w:rsidP="001502B7">
            <w:pPr>
              <w:snapToGrid w:val="0"/>
              <w:jc w:val="center"/>
              <w:rPr>
                <w:rFonts w:eastAsia="標楷體"/>
                <w:szCs w:val="24"/>
              </w:rPr>
            </w:pPr>
            <w:r w:rsidRPr="009A617C">
              <w:rPr>
                <w:rFonts w:eastAsia="標楷體"/>
                <w:szCs w:val="24"/>
              </w:rPr>
              <w:t>5-01-03-01-001B-000000083~92</w:t>
            </w:r>
          </w:p>
        </w:tc>
        <w:tc>
          <w:tcPr>
            <w:tcW w:w="3261" w:type="dxa"/>
            <w:tcMar>
              <w:left w:w="28" w:type="dxa"/>
              <w:right w:w="28" w:type="dxa"/>
            </w:tcMar>
            <w:vAlign w:val="center"/>
          </w:tcPr>
          <w:p w14:paraId="2CFFCB33" w14:textId="77777777" w:rsidR="00B45A09" w:rsidRPr="009A617C" w:rsidRDefault="00B45A09" w:rsidP="001502B7">
            <w:pPr>
              <w:widowControl/>
              <w:rPr>
                <w:rFonts w:eastAsia="標楷體"/>
              </w:rPr>
            </w:pPr>
            <w:r w:rsidRPr="009A617C">
              <w:rPr>
                <w:rFonts w:eastAsia="標楷體" w:hint="eastAsia"/>
              </w:rPr>
              <w:t>桌子</w:t>
            </w:r>
          </w:p>
          <w:p w14:paraId="6C2336B2" w14:textId="77777777" w:rsidR="00B45A09" w:rsidRPr="009A617C" w:rsidRDefault="00B45A09" w:rsidP="001502B7">
            <w:pPr>
              <w:widowControl/>
              <w:rPr>
                <w:rFonts w:eastAsia="標楷體"/>
              </w:rPr>
            </w:pPr>
            <w:r w:rsidRPr="009A617C">
              <w:rPr>
                <w:rFonts w:eastAsia="標楷體"/>
              </w:rPr>
              <w:t>W155</w:t>
            </w:r>
            <w:r w:rsidRPr="009A617C">
              <w:rPr>
                <w:rFonts w:eastAsia="標楷體" w:hint="eastAsia"/>
              </w:rPr>
              <w:t>圓角辦公桌</w:t>
            </w:r>
          </w:p>
        </w:tc>
        <w:tc>
          <w:tcPr>
            <w:tcW w:w="1559" w:type="dxa"/>
            <w:tcMar>
              <w:left w:w="28" w:type="dxa"/>
              <w:right w:w="28" w:type="dxa"/>
            </w:tcMar>
            <w:vAlign w:val="center"/>
          </w:tcPr>
          <w:p w14:paraId="1DF63C55"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0A75517D"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51C3DC43" w14:textId="44523A04"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辦公室</w:t>
            </w:r>
          </w:p>
        </w:tc>
      </w:tr>
      <w:tr w:rsidR="009A617C" w:rsidRPr="009A617C" w14:paraId="6779B0F8" w14:textId="77777777" w:rsidTr="00DE3FE3">
        <w:trPr>
          <w:cantSplit/>
          <w:trHeight w:val="20"/>
        </w:trPr>
        <w:tc>
          <w:tcPr>
            <w:tcW w:w="567" w:type="dxa"/>
            <w:tcMar>
              <w:left w:w="28" w:type="dxa"/>
              <w:right w:w="28" w:type="dxa"/>
            </w:tcMar>
            <w:vAlign w:val="center"/>
          </w:tcPr>
          <w:p w14:paraId="46AFDA8F"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lastRenderedPageBreak/>
              <w:t>5</w:t>
            </w:r>
          </w:p>
        </w:tc>
        <w:tc>
          <w:tcPr>
            <w:tcW w:w="1696" w:type="dxa"/>
            <w:tcMar>
              <w:left w:w="28" w:type="dxa"/>
              <w:right w:w="28" w:type="dxa"/>
            </w:tcMar>
            <w:vAlign w:val="center"/>
          </w:tcPr>
          <w:p w14:paraId="6360700C" w14:textId="77777777" w:rsidR="00B45A09" w:rsidRPr="009A617C" w:rsidRDefault="00B45A09" w:rsidP="001502B7">
            <w:pPr>
              <w:snapToGrid w:val="0"/>
              <w:jc w:val="center"/>
              <w:rPr>
                <w:rFonts w:eastAsia="標楷體"/>
                <w:szCs w:val="24"/>
              </w:rPr>
            </w:pPr>
            <w:r w:rsidRPr="009A617C">
              <w:rPr>
                <w:rFonts w:eastAsia="標楷體"/>
                <w:szCs w:val="24"/>
              </w:rPr>
              <w:t>5-01-03-04-0002-000002541~ 2550</w:t>
            </w:r>
          </w:p>
        </w:tc>
        <w:tc>
          <w:tcPr>
            <w:tcW w:w="3261" w:type="dxa"/>
            <w:tcMar>
              <w:left w:w="28" w:type="dxa"/>
              <w:right w:w="28" w:type="dxa"/>
            </w:tcMar>
            <w:vAlign w:val="center"/>
          </w:tcPr>
          <w:p w14:paraId="05B75CDF" w14:textId="77777777" w:rsidR="00B45A09" w:rsidRPr="009A617C" w:rsidRDefault="00B45A09" w:rsidP="001502B7">
            <w:pPr>
              <w:widowControl/>
              <w:rPr>
                <w:rFonts w:eastAsia="標楷體"/>
              </w:rPr>
            </w:pPr>
            <w:r w:rsidRPr="009A617C">
              <w:rPr>
                <w:rFonts w:eastAsia="標楷體" w:hint="eastAsia"/>
              </w:rPr>
              <w:t>椅凳</w:t>
            </w:r>
          </w:p>
          <w:p w14:paraId="667288B0" w14:textId="77777777" w:rsidR="00B45A09" w:rsidRPr="009A617C" w:rsidRDefault="00B45A09" w:rsidP="001502B7">
            <w:pPr>
              <w:widowControl/>
              <w:rPr>
                <w:rFonts w:eastAsia="標楷體"/>
              </w:rPr>
            </w:pPr>
            <w:r w:rsidRPr="009A617C">
              <w:rPr>
                <w:rFonts w:eastAsia="標楷體" w:hint="eastAsia"/>
              </w:rPr>
              <w:t>環保複合辦公椅</w:t>
            </w:r>
          </w:p>
        </w:tc>
        <w:tc>
          <w:tcPr>
            <w:tcW w:w="1559" w:type="dxa"/>
            <w:tcMar>
              <w:left w:w="28" w:type="dxa"/>
              <w:right w:w="28" w:type="dxa"/>
            </w:tcMar>
            <w:vAlign w:val="center"/>
          </w:tcPr>
          <w:p w14:paraId="52F2B22F"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43AAA4A4"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047B132E" w14:textId="2CE47C74"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辦公室、</w:t>
            </w:r>
          </w:p>
          <w:p w14:paraId="009B78E6" w14:textId="66890657" w:rsidR="00B45A09" w:rsidRPr="009A617C" w:rsidRDefault="00B45A09" w:rsidP="001502B7">
            <w:pPr>
              <w:snapToGrid w:val="0"/>
              <w:rPr>
                <w:rFonts w:eastAsia="標楷體"/>
                <w:szCs w:val="24"/>
              </w:rPr>
            </w:pPr>
            <w:r w:rsidRPr="009A617C">
              <w:rPr>
                <w:rFonts w:eastAsia="標楷體"/>
                <w:szCs w:val="24"/>
              </w:rPr>
              <w:t xml:space="preserve">                    </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會議室</w:t>
            </w:r>
          </w:p>
        </w:tc>
      </w:tr>
      <w:tr w:rsidR="009A617C" w:rsidRPr="009A617C" w14:paraId="6258AB51" w14:textId="77777777" w:rsidTr="00DE3FE3">
        <w:trPr>
          <w:cantSplit/>
          <w:trHeight w:val="20"/>
        </w:trPr>
        <w:tc>
          <w:tcPr>
            <w:tcW w:w="567" w:type="dxa"/>
            <w:tcMar>
              <w:left w:w="28" w:type="dxa"/>
              <w:right w:w="28" w:type="dxa"/>
            </w:tcMar>
            <w:vAlign w:val="center"/>
          </w:tcPr>
          <w:p w14:paraId="42871ABF"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6</w:t>
            </w:r>
          </w:p>
        </w:tc>
        <w:tc>
          <w:tcPr>
            <w:tcW w:w="1696" w:type="dxa"/>
            <w:tcMar>
              <w:left w:w="28" w:type="dxa"/>
              <w:right w:w="28" w:type="dxa"/>
            </w:tcMar>
            <w:vAlign w:val="center"/>
          </w:tcPr>
          <w:p w14:paraId="5419F1F8" w14:textId="77777777" w:rsidR="00B45A09" w:rsidRPr="009A617C" w:rsidRDefault="00B45A09" w:rsidP="001502B7">
            <w:pPr>
              <w:snapToGrid w:val="0"/>
              <w:jc w:val="center"/>
              <w:rPr>
                <w:rFonts w:eastAsia="標楷體"/>
                <w:szCs w:val="24"/>
              </w:rPr>
            </w:pPr>
            <w:r w:rsidRPr="009A617C">
              <w:rPr>
                <w:rFonts w:eastAsia="標楷體"/>
                <w:szCs w:val="24"/>
              </w:rPr>
              <w:t>5-01-03-03-001A-000001661~ 1671</w:t>
            </w:r>
          </w:p>
        </w:tc>
        <w:tc>
          <w:tcPr>
            <w:tcW w:w="3261" w:type="dxa"/>
            <w:tcMar>
              <w:left w:w="28" w:type="dxa"/>
              <w:right w:w="28" w:type="dxa"/>
            </w:tcMar>
            <w:vAlign w:val="center"/>
          </w:tcPr>
          <w:p w14:paraId="0264961B" w14:textId="77777777" w:rsidR="00B45A09" w:rsidRPr="009A617C" w:rsidRDefault="00B45A09" w:rsidP="001502B7">
            <w:pPr>
              <w:widowControl/>
              <w:rPr>
                <w:rFonts w:eastAsia="標楷體"/>
              </w:rPr>
            </w:pPr>
            <w:r w:rsidRPr="009A617C">
              <w:rPr>
                <w:rFonts w:eastAsia="標楷體" w:hint="eastAsia"/>
              </w:rPr>
              <w:t>櫥櫃</w:t>
            </w:r>
          </w:p>
          <w:p w14:paraId="67DF4992" w14:textId="77777777" w:rsidR="00B45A09" w:rsidRPr="009A617C" w:rsidRDefault="00B45A09" w:rsidP="001502B7">
            <w:pPr>
              <w:widowControl/>
              <w:rPr>
                <w:rFonts w:eastAsia="標楷體"/>
              </w:rPr>
            </w:pPr>
            <w:r w:rsidRPr="009A617C">
              <w:rPr>
                <w:rFonts w:eastAsia="標楷體"/>
              </w:rPr>
              <w:t>R</w:t>
            </w:r>
            <w:r w:rsidRPr="009A617C">
              <w:rPr>
                <w:rFonts w:eastAsia="標楷體" w:hint="eastAsia"/>
              </w:rPr>
              <w:t>角圓柱活動櫃</w:t>
            </w:r>
          </w:p>
        </w:tc>
        <w:tc>
          <w:tcPr>
            <w:tcW w:w="1559" w:type="dxa"/>
            <w:tcMar>
              <w:left w:w="28" w:type="dxa"/>
              <w:right w:w="28" w:type="dxa"/>
            </w:tcMar>
            <w:vAlign w:val="center"/>
          </w:tcPr>
          <w:p w14:paraId="7C1655FB"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7FED7D42"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54EB4F93" w14:textId="743E8C49"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辦公室</w:t>
            </w:r>
          </w:p>
        </w:tc>
      </w:tr>
      <w:tr w:rsidR="009A617C" w:rsidRPr="009A617C" w14:paraId="2F30C34C" w14:textId="77777777" w:rsidTr="00DE3FE3">
        <w:trPr>
          <w:cantSplit/>
          <w:trHeight w:val="20"/>
        </w:trPr>
        <w:tc>
          <w:tcPr>
            <w:tcW w:w="567" w:type="dxa"/>
            <w:tcMar>
              <w:left w:w="28" w:type="dxa"/>
              <w:right w:w="28" w:type="dxa"/>
            </w:tcMar>
            <w:vAlign w:val="center"/>
          </w:tcPr>
          <w:p w14:paraId="7EB1385C"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7</w:t>
            </w:r>
          </w:p>
        </w:tc>
        <w:tc>
          <w:tcPr>
            <w:tcW w:w="1696" w:type="dxa"/>
            <w:tcMar>
              <w:left w:w="28" w:type="dxa"/>
              <w:right w:w="28" w:type="dxa"/>
            </w:tcMar>
            <w:vAlign w:val="center"/>
          </w:tcPr>
          <w:p w14:paraId="6FCC1DE0" w14:textId="77777777" w:rsidR="00B45A09" w:rsidRPr="009A617C" w:rsidRDefault="00B45A09" w:rsidP="001502B7">
            <w:pPr>
              <w:snapToGrid w:val="0"/>
              <w:jc w:val="center"/>
              <w:rPr>
                <w:rFonts w:eastAsia="標楷體"/>
                <w:szCs w:val="24"/>
              </w:rPr>
            </w:pPr>
            <w:r w:rsidRPr="009A617C">
              <w:rPr>
                <w:rFonts w:eastAsia="標楷體"/>
                <w:szCs w:val="24"/>
              </w:rPr>
              <w:t>4-05-02-02-0007-000000001</w:t>
            </w:r>
          </w:p>
        </w:tc>
        <w:tc>
          <w:tcPr>
            <w:tcW w:w="3261" w:type="dxa"/>
            <w:tcMar>
              <w:left w:w="28" w:type="dxa"/>
              <w:right w:w="28" w:type="dxa"/>
            </w:tcMar>
            <w:vAlign w:val="center"/>
          </w:tcPr>
          <w:p w14:paraId="04A30F58" w14:textId="77777777" w:rsidR="00B45A09" w:rsidRPr="009A617C" w:rsidRDefault="00B45A09" w:rsidP="001502B7">
            <w:pPr>
              <w:widowControl/>
              <w:rPr>
                <w:rFonts w:eastAsia="標楷體"/>
              </w:rPr>
            </w:pPr>
            <w:r w:rsidRPr="009A617C">
              <w:rPr>
                <w:rFonts w:eastAsia="標楷體" w:hint="eastAsia"/>
              </w:rPr>
              <w:t>電話</w:t>
            </w:r>
          </w:p>
          <w:p w14:paraId="7E9044E8" w14:textId="77777777" w:rsidR="00B45A09" w:rsidRPr="009A617C" w:rsidRDefault="00B45A09" w:rsidP="001502B7">
            <w:pPr>
              <w:widowControl/>
              <w:rPr>
                <w:rFonts w:eastAsia="標楷體"/>
              </w:rPr>
            </w:pPr>
            <w:r w:rsidRPr="009A617C">
              <w:rPr>
                <w:rFonts w:eastAsia="標楷體" w:hint="eastAsia"/>
              </w:rPr>
              <w:t>電話系統</w:t>
            </w:r>
          </w:p>
        </w:tc>
        <w:tc>
          <w:tcPr>
            <w:tcW w:w="1559" w:type="dxa"/>
            <w:tcMar>
              <w:left w:w="28" w:type="dxa"/>
              <w:right w:w="28" w:type="dxa"/>
            </w:tcMar>
            <w:vAlign w:val="center"/>
          </w:tcPr>
          <w:p w14:paraId="7FB08358"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31ABCBF8"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26BCAC75" w14:textId="3960BA5F"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辦公室</w:t>
            </w:r>
          </w:p>
        </w:tc>
      </w:tr>
      <w:tr w:rsidR="009A617C" w:rsidRPr="009A617C" w14:paraId="70F8CCC0" w14:textId="77777777" w:rsidTr="00DE3FE3">
        <w:trPr>
          <w:cantSplit/>
          <w:trHeight w:val="20"/>
        </w:trPr>
        <w:tc>
          <w:tcPr>
            <w:tcW w:w="567" w:type="dxa"/>
            <w:tcMar>
              <w:left w:w="28" w:type="dxa"/>
              <w:right w:w="28" w:type="dxa"/>
            </w:tcMar>
            <w:vAlign w:val="center"/>
          </w:tcPr>
          <w:p w14:paraId="7CC0F653"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8</w:t>
            </w:r>
          </w:p>
        </w:tc>
        <w:tc>
          <w:tcPr>
            <w:tcW w:w="1696" w:type="dxa"/>
            <w:tcMar>
              <w:left w:w="28" w:type="dxa"/>
              <w:right w:w="28" w:type="dxa"/>
            </w:tcMar>
            <w:vAlign w:val="center"/>
          </w:tcPr>
          <w:p w14:paraId="11B6C571" w14:textId="77777777" w:rsidR="00B45A09" w:rsidRPr="009A617C" w:rsidRDefault="00B45A09" w:rsidP="001502B7">
            <w:pPr>
              <w:snapToGrid w:val="0"/>
              <w:jc w:val="center"/>
              <w:rPr>
                <w:rFonts w:eastAsia="標楷體"/>
                <w:szCs w:val="24"/>
              </w:rPr>
            </w:pPr>
            <w:r w:rsidRPr="009A617C">
              <w:rPr>
                <w:rFonts w:eastAsia="標楷體"/>
                <w:szCs w:val="24"/>
              </w:rPr>
              <w:t>5-01-03-03-001B-000000033</w:t>
            </w:r>
          </w:p>
        </w:tc>
        <w:tc>
          <w:tcPr>
            <w:tcW w:w="3261" w:type="dxa"/>
            <w:tcMar>
              <w:left w:w="28" w:type="dxa"/>
              <w:right w:w="28" w:type="dxa"/>
            </w:tcMar>
            <w:vAlign w:val="center"/>
          </w:tcPr>
          <w:p w14:paraId="2BC13A1F" w14:textId="77777777" w:rsidR="00B45A09" w:rsidRPr="009A617C" w:rsidRDefault="00B45A09" w:rsidP="001502B7">
            <w:pPr>
              <w:widowControl/>
              <w:rPr>
                <w:rFonts w:eastAsia="標楷體"/>
              </w:rPr>
            </w:pPr>
            <w:r w:rsidRPr="009A617C">
              <w:rPr>
                <w:rFonts w:eastAsia="標楷體" w:hint="eastAsia"/>
              </w:rPr>
              <w:t>櫥櫃</w:t>
            </w:r>
          </w:p>
          <w:p w14:paraId="2EDF8856" w14:textId="77777777" w:rsidR="00B45A09" w:rsidRPr="009A617C" w:rsidRDefault="00B45A09" w:rsidP="001502B7">
            <w:pPr>
              <w:widowControl/>
              <w:rPr>
                <w:rFonts w:eastAsia="標楷體"/>
              </w:rPr>
            </w:pPr>
            <w:r w:rsidRPr="009A617C">
              <w:rPr>
                <w:rFonts w:eastAsia="標楷體" w:hint="eastAsia"/>
              </w:rPr>
              <w:t>系統收納矮櫃</w:t>
            </w:r>
          </w:p>
        </w:tc>
        <w:tc>
          <w:tcPr>
            <w:tcW w:w="1559" w:type="dxa"/>
            <w:tcMar>
              <w:left w:w="28" w:type="dxa"/>
              <w:right w:w="28" w:type="dxa"/>
            </w:tcMar>
            <w:vAlign w:val="center"/>
          </w:tcPr>
          <w:p w14:paraId="507E133F"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0FB54715"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3874B963" w14:textId="22FD0160"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辦公室</w:t>
            </w:r>
          </w:p>
        </w:tc>
      </w:tr>
      <w:tr w:rsidR="009A617C" w:rsidRPr="009A617C" w14:paraId="4463E8D0" w14:textId="77777777" w:rsidTr="00DE3FE3">
        <w:trPr>
          <w:cantSplit/>
          <w:trHeight w:val="20"/>
        </w:trPr>
        <w:tc>
          <w:tcPr>
            <w:tcW w:w="567" w:type="dxa"/>
            <w:tcMar>
              <w:left w:w="28" w:type="dxa"/>
              <w:right w:w="28" w:type="dxa"/>
            </w:tcMar>
            <w:vAlign w:val="center"/>
          </w:tcPr>
          <w:p w14:paraId="13D3CE06"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9</w:t>
            </w:r>
          </w:p>
        </w:tc>
        <w:tc>
          <w:tcPr>
            <w:tcW w:w="1696" w:type="dxa"/>
            <w:tcMar>
              <w:left w:w="28" w:type="dxa"/>
              <w:right w:w="28" w:type="dxa"/>
            </w:tcMar>
            <w:vAlign w:val="center"/>
          </w:tcPr>
          <w:p w14:paraId="3F9381CA" w14:textId="77777777" w:rsidR="00B45A09" w:rsidRPr="009A617C" w:rsidRDefault="00B45A09" w:rsidP="001502B7">
            <w:pPr>
              <w:snapToGrid w:val="0"/>
              <w:jc w:val="center"/>
              <w:rPr>
                <w:rFonts w:eastAsia="標楷體"/>
                <w:szCs w:val="24"/>
              </w:rPr>
            </w:pPr>
            <w:r w:rsidRPr="009A617C">
              <w:rPr>
                <w:rFonts w:eastAsia="標楷體"/>
                <w:szCs w:val="24"/>
              </w:rPr>
              <w:t>5-01-03-03-001B-000000031~32</w:t>
            </w:r>
          </w:p>
        </w:tc>
        <w:tc>
          <w:tcPr>
            <w:tcW w:w="3261" w:type="dxa"/>
            <w:tcMar>
              <w:left w:w="28" w:type="dxa"/>
              <w:right w:w="28" w:type="dxa"/>
            </w:tcMar>
            <w:vAlign w:val="center"/>
          </w:tcPr>
          <w:p w14:paraId="18E6F269" w14:textId="77777777" w:rsidR="00B45A09" w:rsidRPr="009A617C" w:rsidRDefault="00B45A09" w:rsidP="001502B7">
            <w:pPr>
              <w:widowControl/>
              <w:rPr>
                <w:rFonts w:eastAsia="標楷體"/>
              </w:rPr>
            </w:pPr>
            <w:r w:rsidRPr="009A617C">
              <w:rPr>
                <w:rFonts w:eastAsia="標楷體" w:hint="eastAsia"/>
              </w:rPr>
              <w:t>櫥櫃</w:t>
            </w:r>
          </w:p>
          <w:p w14:paraId="6EEE5951" w14:textId="77777777" w:rsidR="00B45A09" w:rsidRPr="009A617C" w:rsidRDefault="00B45A09" w:rsidP="001502B7">
            <w:pPr>
              <w:widowControl/>
              <w:rPr>
                <w:rFonts w:eastAsia="標楷體"/>
              </w:rPr>
            </w:pPr>
            <w:r w:rsidRPr="009A617C">
              <w:rPr>
                <w:rFonts w:eastAsia="標楷體" w:hint="eastAsia"/>
              </w:rPr>
              <w:t>系統收納高櫃</w:t>
            </w:r>
          </w:p>
        </w:tc>
        <w:tc>
          <w:tcPr>
            <w:tcW w:w="1559" w:type="dxa"/>
            <w:tcMar>
              <w:left w:w="28" w:type="dxa"/>
              <w:right w:w="28" w:type="dxa"/>
            </w:tcMar>
            <w:vAlign w:val="center"/>
          </w:tcPr>
          <w:p w14:paraId="48E57AF3"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26AAA64E"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7BBAB2A2" w14:textId="1182EEB9"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辦公室</w:t>
            </w:r>
          </w:p>
        </w:tc>
      </w:tr>
      <w:tr w:rsidR="009A617C" w:rsidRPr="009A617C" w14:paraId="174C1D65" w14:textId="77777777" w:rsidTr="00DE3FE3">
        <w:trPr>
          <w:cantSplit/>
          <w:trHeight w:val="20"/>
        </w:trPr>
        <w:tc>
          <w:tcPr>
            <w:tcW w:w="567" w:type="dxa"/>
            <w:tcMar>
              <w:left w:w="28" w:type="dxa"/>
              <w:right w:w="28" w:type="dxa"/>
            </w:tcMar>
            <w:vAlign w:val="center"/>
          </w:tcPr>
          <w:p w14:paraId="47E7460F"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10</w:t>
            </w:r>
          </w:p>
        </w:tc>
        <w:tc>
          <w:tcPr>
            <w:tcW w:w="1696" w:type="dxa"/>
            <w:tcMar>
              <w:left w:w="28" w:type="dxa"/>
              <w:right w:w="28" w:type="dxa"/>
            </w:tcMar>
            <w:vAlign w:val="center"/>
          </w:tcPr>
          <w:p w14:paraId="0E7786C4" w14:textId="77777777" w:rsidR="00B45A09" w:rsidRPr="009A617C" w:rsidRDefault="00B45A09" w:rsidP="001502B7">
            <w:pPr>
              <w:snapToGrid w:val="0"/>
              <w:jc w:val="center"/>
              <w:rPr>
                <w:rFonts w:eastAsia="標楷體"/>
                <w:szCs w:val="24"/>
              </w:rPr>
            </w:pPr>
            <w:r w:rsidRPr="009A617C">
              <w:rPr>
                <w:rFonts w:eastAsia="標楷體"/>
                <w:szCs w:val="24"/>
              </w:rPr>
              <w:t>5-01-03-01-001B-0000073~74</w:t>
            </w:r>
          </w:p>
        </w:tc>
        <w:tc>
          <w:tcPr>
            <w:tcW w:w="3261" w:type="dxa"/>
            <w:tcMar>
              <w:left w:w="28" w:type="dxa"/>
              <w:right w:w="28" w:type="dxa"/>
            </w:tcMar>
            <w:vAlign w:val="center"/>
          </w:tcPr>
          <w:p w14:paraId="1A79D476" w14:textId="77777777" w:rsidR="00B45A09" w:rsidRPr="009A617C" w:rsidRDefault="00B45A09" w:rsidP="001502B7">
            <w:pPr>
              <w:widowControl/>
              <w:rPr>
                <w:rFonts w:eastAsia="標楷體"/>
              </w:rPr>
            </w:pPr>
            <w:r w:rsidRPr="009A617C">
              <w:rPr>
                <w:rFonts w:eastAsia="標楷體" w:hint="eastAsia"/>
              </w:rPr>
              <w:t>桌子</w:t>
            </w:r>
          </w:p>
          <w:p w14:paraId="4ED882BD" w14:textId="77777777" w:rsidR="00B45A09" w:rsidRPr="009A617C" w:rsidRDefault="00B45A09" w:rsidP="001502B7">
            <w:pPr>
              <w:widowControl/>
              <w:rPr>
                <w:rFonts w:eastAsia="標楷體"/>
              </w:rPr>
            </w:pPr>
            <w:r w:rsidRPr="009A617C">
              <w:rPr>
                <w:rFonts w:eastAsia="標楷體"/>
              </w:rPr>
              <w:t>W145</w:t>
            </w:r>
            <w:r w:rsidRPr="009A617C">
              <w:rPr>
                <w:rFonts w:eastAsia="標楷體" w:hint="eastAsia"/>
              </w:rPr>
              <w:t>圓角辦公桌</w:t>
            </w:r>
          </w:p>
        </w:tc>
        <w:tc>
          <w:tcPr>
            <w:tcW w:w="1559" w:type="dxa"/>
            <w:tcMar>
              <w:left w:w="28" w:type="dxa"/>
              <w:right w:w="28" w:type="dxa"/>
            </w:tcMar>
            <w:vAlign w:val="center"/>
          </w:tcPr>
          <w:p w14:paraId="631C7EA0"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5732A487"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4CDEB82B" w14:textId="31C8E51A"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監控室</w:t>
            </w:r>
            <w:r w:rsidRPr="009A617C">
              <w:rPr>
                <w:rFonts w:eastAsia="標楷體"/>
                <w:szCs w:val="24"/>
              </w:rPr>
              <w:t xml:space="preserve">          </w:t>
            </w:r>
          </w:p>
        </w:tc>
      </w:tr>
      <w:tr w:rsidR="009A617C" w:rsidRPr="009A617C" w14:paraId="421297E2" w14:textId="77777777" w:rsidTr="00DE3FE3">
        <w:trPr>
          <w:cantSplit/>
          <w:trHeight w:val="20"/>
        </w:trPr>
        <w:tc>
          <w:tcPr>
            <w:tcW w:w="567" w:type="dxa"/>
            <w:tcMar>
              <w:left w:w="28" w:type="dxa"/>
              <w:right w:w="28" w:type="dxa"/>
            </w:tcMar>
            <w:vAlign w:val="center"/>
          </w:tcPr>
          <w:p w14:paraId="5E106203"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11</w:t>
            </w:r>
          </w:p>
        </w:tc>
        <w:tc>
          <w:tcPr>
            <w:tcW w:w="1696" w:type="dxa"/>
            <w:tcMar>
              <w:left w:w="28" w:type="dxa"/>
              <w:right w:w="28" w:type="dxa"/>
            </w:tcMar>
            <w:vAlign w:val="center"/>
          </w:tcPr>
          <w:p w14:paraId="358D0161" w14:textId="77777777" w:rsidR="00B45A09" w:rsidRPr="009A617C" w:rsidRDefault="00B45A09" w:rsidP="001502B7">
            <w:pPr>
              <w:snapToGrid w:val="0"/>
              <w:jc w:val="center"/>
              <w:rPr>
                <w:rFonts w:eastAsia="標楷體"/>
                <w:szCs w:val="24"/>
              </w:rPr>
            </w:pPr>
            <w:r w:rsidRPr="009A617C">
              <w:rPr>
                <w:rFonts w:eastAsia="標楷體"/>
                <w:szCs w:val="24"/>
              </w:rPr>
              <w:t>5-01-03-01-001B-000000095~96</w:t>
            </w:r>
          </w:p>
        </w:tc>
        <w:tc>
          <w:tcPr>
            <w:tcW w:w="3261" w:type="dxa"/>
            <w:tcMar>
              <w:left w:w="28" w:type="dxa"/>
              <w:right w:w="28" w:type="dxa"/>
            </w:tcMar>
            <w:vAlign w:val="center"/>
          </w:tcPr>
          <w:p w14:paraId="7D7ABC7A" w14:textId="77777777" w:rsidR="00B45A09" w:rsidRPr="009A617C" w:rsidRDefault="00B45A09" w:rsidP="001502B7">
            <w:pPr>
              <w:widowControl/>
              <w:rPr>
                <w:rFonts w:eastAsia="標楷體"/>
              </w:rPr>
            </w:pPr>
            <w:r w:rsidRPr="009A617C">
              <w:rPr>
                <w:rFonts w:eastAsia="標楷體" w:hint="eastAsia"/>
              </w:rPr>
              <w:t>桌子</w:t>
            </w:r>
          </w:p>
          <w:p w14:paraId="689D9725" w14:textId="77777777" w:rsidR="00B45A09" w:rsidRPr="009A617C" w:rsidRDefault="00B45A09" w:rsidP="001502B7">
            <w:pPr>
              <w:widowControl/>
              <w:rPr>
                <w:rFonts w:eastAsia="標楷體"/>
              </w:rPr>
            </w:pPr>
            <w:r w:rsidRPr="009A617C">
              <w:rPr>
                <w:rFonts w:eastAsia="標楷體"/>
              </w:rPr>
              <w:t>13</w:t>
            </w:r>
            <w:r w:rsidRPr="009A617C">
              <w:rPr>
                <w:rFonts w:eastAsia="標楷體" w:hint="eastAsia"/>
              </w:rPr>
              <w:t>人會議桌</w:t>
            </w:r>
          </w:p>
        </w:tc>
        <w:tc>
          <w:tcPr>
            <w:tcW w:w="1559" w:type="dxa"/>
            <w:tcMar>
              <w:left w:w="28" w:type="dxa"/>
              <w:right w:w="28" w:type="dxa"/>
            </w:tcMar>
            <w:vAlign w:val="center"/>
          </w:tcPr>
          <w:p w14:paraId="00BC45FB"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51D55200"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7FB79D18" w14:textId="393AE116"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會議室</w:t>
            </w:r>
          </w:p>
        </w:tc>
      </w:tr>
      <w:tr w:rsidR="009A617C" w:rsidRPr="009A617C" w14:paraId="0C2387C1" w14:textId="77777777" w:rsidTr="00DE3FE3">
        <w:trPr>
          <w:cantSplit/>
          <w:trHeight w:val="20"/>
        </w:trPr>
        <w:tc>
          <w:tcPr>
            <w:tcW w:w="567" w:type="dxa"/>
            <w:tcMar>
              <w:left w:w="28" w:type="dxa"/>
              <w:right w:w="28" w:type="dxa"/>
            </w:tcMar>
            <w:vAlign w:val="center"/>
          </w:tcPr>
          <w:p w14:paraId="5E597DCF"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12</w:t>
            </w:r>
          </w:p>
        </w:tc>
        <w:tc>
          <w:tcPr>
            <w:tcW w:w="1696" w:type="dxa"/>
            <w:tcMar>
              <w:left w:w="28" w:type="dxa"/>
              <w:right w:w="28" w:type="dxa"/>
            </w:tcMar>
            <w:vAlign w:val="center"/>
          </w:tcPr>
          <w:p w14:paraId="2A3C5DB2" w14:textId="77777777" w:rsidR="00B45A09" w:rsidRPr="009A617C" w:rsidRDefault="00B45A09" w:rsidP="001502B7">
            <w:pPr>
              <w:snapToGrid w:val="0"/>
              <w:jc w:val="center"/>
              <w:rPr>
                <w:rFonts w:eastAsia="標楷體"/>
                <w:szCs w:val="24"/>
              </w:rPr>
            </w:pPr>
            <w:r w:rsidRPr="009A617C">
              <w:rPr>
                <w:rFonts w:eastAsia="標楷體"/>
                <w:szCs w:val="24"/>
              </w:rPr>
              <w:t>5-01-01-05-0057-0000076</w:t>
            </w:r>
          </w:p>
        </w:tc>
        <w:tc>
          <w:tcPr>
            <w:tcW w:w="3261" w:type="dxa"/>
            <w:tcMar>
              <w:left w:w="28" w:type="dxa"/>
              <w:right w:w="28" w:type="dxa"/>
            </w:tcMar>
            <w:vAlign w:val="center"/>
          </w:tcPr>
          <w:p w14:paraId="68E333ED" w14:textId="77777777" w:rsidR="00B45A09" w:rsidRPr="009A617C" w:rsidRDefault="00B45A09" w:rsidP="001502B7">
            <w:pPr>
              <w:widowControl/>
              <w:rPr>
                <w:rFonts w:eastAsia="標楷體"/>
              </w:rPr>
            </w:pPr>
            <w:r w:rsidRPr="009A617C">
              <w:rPr>
                <w:rFonts w:eastAsia="標楷體" w:hint="eastAsia"/>
              </w:rPr>
              <w:t>電視機</w:t>
            </w:r>
          </w:p>
          <w:p w14:paraId="6F4C0920" w14:textId="77777777" w:rsidR="00B45A09" w:rsidRPr="009A617C" w:rsidRDefault="00B45A09" w:rsidP="001502B7">
            <w:pPr>
              <w:widowControl/>
              <w:rPr>
                <w:rFonts w:eastAsia="標楷體"/>
              </w:rPr>
            </w:pPr>
            <w:r w:rsidRPr="009A617C">
              <w:rPr>
                <w:rFonts w:eastAsia="標楷體" w:hint="eastAsia"/>
              </w:rPr>
              <w:t>電視機</w:t>
            </w:r>
            <w:r w:rsidRPr="009A617C">
              <w:rPr>
                <w:rFonts w:eastAsia="標楷體"/>
              </w:rPr>
              <w:t>(</w:t>
            </w:r>
            <w:r w:rsidRPr="009A617C">
              <w:rPr>
                <w:rFonts w:eastAsia="標楷體" w:hint="eastAsia"/>
              </w:rPr>
              <w:t>國際牌</w:t>
            </w:r>
            <w:r w:rsidRPr="009A617C">
              <w:rPr>
                <w:rFonts w:eastAsia="標楷體"/>
              </w:rPr>
              <w:t>75</w:t>
            </w:r>
            <w:r w:rsidRPr="009A617C">
              <w:rPr>
                <w:rFonts w:eastAsia="標楷體" w:hint="eastAsia"/>
              </w:rPr>
              <w:t>吋</w:t>
            </w:r>
            <w:r w:rsidRPr="009A617C">
              <w:rPr>
                <w:rFonts w:eastAsia="標楷體"/>
              </w:rPr>
              <w:t>4K/LED)</w:t>
            </w:r>
          </w:p>
        </w:tc>
        <w:tc>
          <w:tcPr>
            <w:tcW w:w="1559" w:type="dxa"/>
            <w:tcMar>
              <w:left w:w="28" w:type="dxa"/>
              <w:right w:w="28" w:type="dxa"/>
            </w:tcMar>
            <w:vAlign w:val="center"/>
          </w:tcPr>
          <w:p w14:paraId="5306FE65"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4E5A4693"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78526617" w14:textId="673EFC06"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會議室</w:t>
            </w:r>
          </w:p>
        </w:tc>
      </w:tr>
      <w:tr w:rsidR="009A617C" w:rsidRPr="009A617C" w14:paraId="02F795F1" w14:textId="77777777" w:rsidTr="00DE3FE3">
        <w:trPr>
          <w:cantSplit/>
          <w:trHeight w:val="20"/>
        </w:trPr>
        <w:tc>
          <w:tcPr>
            <w:tcW w:w="567" w:type="dxa"/>
            <w:tcMar>
              <w:left w:w="28" w:type="dxa"/>
              <w:right w:w="28" w:type="dxa"/>
            </w:tcMar>
            <w:vAlign w:val="center"/>
          </w:tcPr>
          <w:p w14:paraId="4A1BB348"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13</w:t>
            </w:r>
          </w:p>
        </w:tc>
        <w:tc>
          <w:tcPr>
            <w:tcW w:w="1696" w:type="dxa"/>
            <w:tcMar>
              <w:left w:w="28" w:type="dxa"/>
              <w:right w:w="28" w:type="dxa"/>
            </w:tcMar>
            <w:vAlign w:val="center"/>
          </w:tcPr>
          <w:p w14:paraId="23B9A587" w14:textId="77777777" w:rsidR="00B45A09" w:rsidRPr="009A617C" w:rsidRDefault="00B45A09" w:rsidP="001502B7">
            <w:pPr>
              <w:snapToGrid w:val="0"/>
              <w:jc w:val="center"/>
              <w:rPr>
                <w:rFonts w:eastAsia="標楷體"/>
                <w:szCs w:val="24"/>
              </w:rPr>
            </w:pPr>
            <w:r w:rsidRPr="009A617C">
              <w:rPr>
                <w:rFonts w:eastAsia="標楷體"/>
                <w:szCs w:val="24"/>
              </w:rPr>
              <w:t>5-01-03-02-0011-0000007~8</w:t>
            </w:r>
          </w:p>
        </w:tc>
        <w:tc>
          <w:tcPr>
            <w:tcW w:w="3261" w:type="dxa"/>
            <w:tcMar>
              <w:left w:w="28" w:type="dxa"/>
              <w:right w:w="28" w:type="dxa"/>
            </w:tcMar>
            <w:vAlign w:val="center"/>
          </w:tcPr>
          <w:p w14:paraId="240FF3C0" w14:textId="77777777" w:rsidR="00B45A09" w:rsidRPr="009A617C" w:rsidRDefault="00B45A09" w:rsidP="001502B7">
            <w:pPr>
              <w:widowControl/>
              <w:rPr>
                <w:rFonts w:eastAsia="標楷體"/>
              </w:rPr>
            </w:pPr>
            <w:r w:rsidRPr="009A617C">
              <w:rPr>
                <w:rFonts w:eastAsia="標楷體" w:hint="eastAsia"/>
              </w:rPr>
              <w:t>窗簾</w:t>
            </w:r>
          </w:p>
          <w:p w14:paraId="1306E013" w14:textId="77777777" w:rsidR="00B45A09" w:rsidRPr="009A617C" w:rsidRDefault="00B45A09" w:rsidP="001502B7">
            <w:pPr>
              <w:widowControl/>
              <w:rPr>
                <w:rFonts w:eastAsia="標楷體"/>
              </w:rPr>
            </w:pPr>
            <w:r w:rsidRPr="009A617C">
              <w:rPr>
                <w:rFonts w:eastAsia="標楷體" w:hint="eastAsia"/>
              </w:rPr>
              <w:t>調光簾</w:t>
            </w:r>
          </w:p>
        </w:tc>
        <w:tc>
          <w:tcPr>
            <w:tcW w:w="1559" w:type="dxa"/>
            <w:tcMar>
              <w:left w:w="28" w:type="dxa"/>
              <w:right w:w="28" w:type="dxa"/>
            </w:tcMar>
            <w:vAlign w:val="center"/>
          </w:tcPr>
          <w:p w14:paraId="09CEEBC8"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623817F1"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1CFB72E9" w14:textId="6C8D715B"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辦公室、</w:t>
            </w:r>
          </w:p>
          <w:p w14:paraId="75741FDF" w14:textId="7CE354AE" w:rsidR="00B45A09" w:rsidRPr="009A617C" w:rsidRDefault="00B45A09" w:rsidP="001502B7">
            <w:pPr>
              <w:snapToGrid w:val="0"/>
              <w:rPr>
                <w:rFonts w:eastAsia="標楷體"/>
                <w:szCs w:val="24"/>
              </w:rPr>
            </w:pPr>
            <w:r w:rsidRPr="009A617C">
              <w:rPr>
                <w:rFonts w:eastAsia="標楷體"/>
                <w:szCs w:val="24"/>
              </w:rPr>
              <w:t xml:space="preserve">                    </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會議室</w:t>
            </w:r>
          </w:p>
        </w:tc>
      </w:tr>
      <w:tr w:rsidR="00B45A09" w:rsidRPr="009A617C" w14:paraId="1BE9B3AE" w14:textId="77777777" w:rsidTr="00DE3FE3">
        <w:trPr>
          <w:cantSplit/>
          <w:trHeight w:val="20"/>
        </w:trPr>
        <w:tc>
          <w:tcPr>
            <w:tcW w:w="567" w:type="dxa"/>
            <w:tcMar>
              <w:left w:w="28" w:type="dxa"/>
              <w:right w:w="28" w:type="dxa"/>
            </w:tcMar>
            <w:vAlign w:val="center"/>
          </w:tcPr>
          <w:p w14:paraId="6F3FEFA0" w14:textId="77777777" w:rsidR="00B45A09" w:rsidRPr="009A617C" w:rsidRDefault="00B45A09" w:rsidP="001502B7">
            <w:pPr>
              <w:tabs>
                <w:tab w:val="left" w:pos="840"/>
              </w:tabs>
              <w:snapToGrid w:val="0"/>
              <w:jc w:val="center"/>
              <w:rPr>
                <w:rFonts w:eastAsia="標楷體"/>
                <w:szCs w:val="24"/>
              </w:rPr>
            </w:pPr>
            <w:r w:rsidRPr="009A617C">
              <w:rPr>
                <w:rFonts w:eastAsia="標楷體"/>
                <w:szCs w:val="24"/>
              </w:rPr>
              <w:t>14</w:t>
            </w:r>
          </w:p>
        </w:tc>
        <w:tc>
          <w:tcPr>
            <w:tcW w:w="1696" w:type="dxa"/>
            <w:tcMar>
              <w:left w:w="28" w:type="dxa"/>
              <w:right w:w="28" w:type="dxa"/>
            </w:tcMar>
            <w:vAlign w:val="center"/>
          </w:tcPr>
          <w:p w14:paraId="02D8CC5C" w14:textId="77777777" w:rsidR="00B45A09" w:rsidRPr="009A617C" w:rsidRDefault="00B45A09" w:rsidP="001502B7">
            <w:pPr>
              <w:snapToGrid w:val="0"/>
              <w:jc w:val="center"/>
              <w:rPr>
                <w:rFonts w:eastAsia="標楷體"/>
                <w:szCs w:val="24"/>
              </w:rPr>
            </w:pPr>
            <w:r w:rsidRPr="009A617C">
              <w:rPr>
                <w:rFonts w:eastAsia="標楷體"/>
                <w:szCs w:val="24"/>
              </w:rPr>
              <w:t>(</w:t>
            </w:r>
            <w:r w:rsidRPr="009A617C">
              <w:rPr>
                <w:rFonts w:eastAsia="標楷體" w:hint="eastAsia"/>
                <w:szCs w:val="24"/>
              </w:rPr>
              <w:t>尚待登帳</w:t>
            </w:r>
            <w:r w:rsidRPr="009A617C">
              <w:rPr>
                <w:rFonts w:eastAsia="標楷體"/>
                <w:szCs w:val="24"/>
              </w:rPr>
              <w:t>)</w:t>
            </w:r>
          </w:p>
        </w:tc>
        <w:tc>
          <w:tcPr>
            <w:tcW w:w="3261" w:type="dxa"/>
            <w:tcMar>
              <w:left w:w="28" w:type="dxa"/>
              <w:right w:w="28" w:type="dxa"/>
            </w:tcMar>
            <w:vAlign w:val="center"/>
          </w:tcPr>
          <w:p w14:paraId="522499F2" w14:textId="77777777" w:rsidR="00B45A09" w:rsidRPr="009A617C" w:rsidRDefault="00B45A09" w:rsidP="001502B7">
            <w:pPr>
              <w:widowControl/>
              <w:rPr>
                <w:rFonts w:eastAsia="標楷體"/>
              </w:rPr>
            </w:pPr>
            <w:r w:rsidRPr="009A617C">
              <w:rPr>
                <w:rFonts w:eastAsia="標楷體" w:hint="eastAsia"/>
              </w:rPr>
              <w:t>冷氣機</w:t>
            </w:r>
          </w:p>
        </w:tc>
        <w:tc>
          <w:tcPr>
            <w:tcW w:w="1559" w:type="dxa"/>
            <w:tcMar>
              <w:left w:w="28" w:type="dxa"/>
              <w:right w:w="28" w:type="dxa"/>
            </w:tcMar>
            <w:vAlign w:val="center"/>
          </w:tcPr>
          <w:p w14:paraId="6132BF6B" w14:textId="77777777" w:rsidR="00B45A09" w:rsidRPr="009A617C" w:rsidRDefault="00B45A09" w:rsidP="001502B7">
            <w:pPr>
              <w:snapToGrid w:val="0"/>
              <w:jc w:val="center"/>
              <w:rPr>
                <w:rFonts w:eastAsia="標楷體"/>
                <w:szCs w:val="24"/>
              </w:rPr>
            </w:pPr>
            <w:r w:rsidRPr="009A617C">
              <w:rPr>
                <w:rFonts w:eastAsia="標楷體" w:hint="eastAsia"/>
                <w:szCs w:val="24"/>
              </w:rPr>
              <w:t>已包含於</w:t>
            </w:r>
          </w:p>
          <w:p w14:paraId="72E648EE" w14:textId="77777777" w:rsidR="00B45A09" w:rsidRPr="009A617C" w:rsidRDefault="00B45A09" w:rsidP="001502B7">
            <w:pPr>
              <w:snapToGrid w:val="0"/>
              <w:jc w:val="center"/>
              <w:rPr>
                <w:rFonts w:eastAsia="標楷體"/>
                <w:szCs w:val="24"/>
              </w:rPr>
            </w:pPr>
            <w:r w:rsidRPr="009A617C">
              <w:rPr>
                <w:rFonts w:eastAsia="標楷體" w:hint="eastAsia"/>
                <w:szCs w:val="24"/>
              </w:rPr>
              <w:t>租金內</w:t>
            </w:r>
          </w:p>
        </w:tc>
        <w:tc>
          <w:tcPr>
            <w:tcW w:w="3064" w:type="dxa"/>
            <w:tcMar>
              <w:left w:w="28" w:type="dxa"/>
              <w:right w:w="28" w:type="dxa"/>
            </w:tcMar>
            <w:vAlign w:val="center"/>
          </w:tcPr>
          <w:p w14:paraId="0788C33B" w14:textId="609197CF" w:rsidR="00B45A09" w:rsidRPr="009A617C" w:rsidRDefault="00B45A09" w:rsidP="001502B7">
            <w:pPr>
              <w:snapToGrid w:val="0"/>
              <w:rPr>
                <w:rFonts w:eastAsia="標楷體"/>
                <w:szCs w:val="24"/>
              </w:rPr>
            </w:pPr>
            <w:r w:rsidRPr="009A617C">
              <w:rPr>
                <w:rFonts w:eastAsia="標楷體" w:hint="eastAsia"/>
                <w:szCs w:val="24"/>
              </w:rPr>
              <w:t>存置地點：</w:t>
            </w:r>
            <w:r w:rsidR="00F40BEB" w:rsidRPr="009A617C">
              <w:rPr>
                <w:rFonts w:eastAsia="標楷體"/>
                <w:szCs w:val="24"/>
              </w:rPr>
              <w:t>1</w:t>
            </w:r>
            <w:r w:rsidR="00F40BEB" w:rsidRPr="009A617C">
              <w:rPr>
                <w:rFonts w:eastAsia="標楷體" w:hint="eastAsia"/>
                <w:szCs w:val="24"/>
              </w:rPr>
              <w:t>樓</w:t>
            </w:r>
            <w:r w:rsidRPr="009A617C">
              <w:rPr>
                <w:rFonts w:eastAsia="標楷體" w:hint="eastAsia"/>
                <w:szCs w:val="24"/>
              </w:rPr>
              <w:t>各試驗室、</w:t>
            </w:r>
          </w:p>
          <w:p w14:paraId="24B67026" w14:textId="374310F2" w:rsidR="00B45A09" w:rsidRPr="009A617C" w:rsidRDefault="00B45A09" w:rsidP="001502B7">
            <w:pPr>
              <w:snapToGrid w:val="0"/>
              <w:rPr>
                <w:rFonts w:eastAsia="標楷體"/>
                <w:szCs w:val="24"/>
              </w:rPr>
            </w:pPr>
            <w:r w:rsidRPr="009A617C">
              <w:rPr>
                <w:rFonts w:eastAsia="標楷體"/>
                <w:szCs w:val="24"/>
              </w:rPr>
              <w:t xml:space="preserve">                    </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辦公室、</w:t>
            </w:r>
          </w:p>
          <w:p w14:paraId="05F920C0" w14:textId="7BDB9136" w:rsidR="00B45A09" w:rsidRPr="009A617C" w:rsidRDefault="00B45A09" w:rsidP="001502B7">
            <w:pPr>
              <w:snapToGrid w:val="0"/>
              <w:rPr>
                <w:rFonts w:eastAsia="標楷體"/>
                <w:szCs w:val="24"/>
              </w:rPr>
            </w:pPr>
            <w:r w:rsidRPr="009A617C">
              <w:rPr>
                <w:rFonts w:eastAsia="標楷體"/>
                <w:szCs w:val="24"/>
              </w:rPr>
              <w:t xml:space="preserve">                    </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會議室、</w:t>
            </w:r>
          </w:p>
          <w:p w14:paraId="416A090B" w14:textId="63B3D8C5" w:rsidR="00B45A09" w:rsidRPr="009A617C" w:rsidRDefault="00B45A09" w:rsidP="001502B7">
            <w:pPr>
              <w:snapToGrid w:val="0"/>
              <w:rPr>
                <w:rFonts w:eastAsia="標楷體"/>
                <w:szCs w:val="24"/>
              </w:rPr>
            </w:pPr>
            <w:r w:rsidRPr="009A617C">
              <w:rPr>
                <w:rFonts w:eastAsia="標楷體"/>
                <w:szCs w:val="24"/>
              </w:rPr>
              <w:t xml:space="preserve">                    </w:t>
            </w:r>
            <w:r w:rsidR="00F40BEB" w:rsidRPr="009A617C">
              <w:rPr>
                <w:rFonts w:eastAsia="標楷體"/>
                <w:szCs w:val="24"/>
              </w:rPr>
              <w:t>2</w:t>
            </w:r>
            <w:r w:rsidR="00F40BEB" w:rsidRPr="009A617C">
              <w:rPr>
                <w:rFonts w:eastAsia="標楷體" w:hint="eastAsia"/>
                <w:szCs w:val="24"/>
              </w:rPr>
              <w:t>樓</w:t>
            </w:r>
            <w:r w:rsidRPr="009A617C">
              <w:rPr>
                <w:rFonts w:eastAsia="標楷體" w:hint="eastAsia"/>
                <w:szCs w:val="24"/>
              </w:rPr>
              <w:t>監控室</w:t>
            </w:r>
          </w:p>
        </w:tc>
      </w:tr>
    </w:tbl>
    <w:p w14:paraId="6F9ED507" w14:textId="77777777" w:rsidR="003D7F94" w:rsidRPr="009A617C" w:rsidRDefault="003D7F94" w:rsidP="00E5576D">
      <w:pPr>
        <w:pStyle w:val="Textbody"/>
        <w:spacing w:line="600" w:lineRule="exact"/>
        <w:ind w:left="220" w:hanging="220"/>
        <w:jc w:val="left"/>
        <w:rPr>
          <w:rFonts w:ascii="標楷體" w:eastAsia="標楷體" w:hAnsi="標楷體"/>
          <w:b/>
          <w:sz w:val="28"/>
          <w:szCs w:val="28"/>
        </w:rPr>
      </w:pPr>
    </w:p>
    <w:sectPr w:rsidR="003D7F94" w:rsidRPr="009A617C" w:rsidSect="007F4F26">
      <w:pgSz w:w="11906" w:h="16838"/>
      <w:pgMar w:top="964" w:right="1274" w:bottom="964" w:left="1134" w:header="851" w:footer="720" w:gutter="0"/>
      <w:cols w:space="720"/>
      <w:docGrid w:type="lines"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1" w:author="張峻源" w:date="2025-08-27T09:03:00Z" w:initials="張峻源">
    <w:p w14:paraId="68CA549B" w14:textId="77777777" w:rsidR="002B45FA" w:rsidRDefault="002B45FA">
      <w:pPr>
        <w:pStyle w:val="afff6"/>
      </w:pPr>
      <w:r>
        <w:rPr>
          <w:rStyle w:val="affff0"/>
        </w:rPr>
        <w:annotationRef/>
      </w:r>
      <w:r>
        <w:rPr>
          <w:rFonts w:hint="eastAsia"/>
          <w:noProof/>
        </w:rPr>
        <w:t>ㄜ</w:t>
      </w:r>
    </w:p>
  </w:comment>
  <w:comment w:id="570" w:author="張峻源" w:date="2025-08-27T09:58:00Z" w:initials="張峻源">
    <w:p w14:paraId="29C49467" w14:textId="757E0550" w:rsidR="002B45FA" w:rsidRDefault="002B45FA">
      <w:pPr>
        <w:pStyle w:val="afff6"/>
      </w:pPr>
      <w:r>
        <w:rPr>
          <w:rStyle w:val="affff0"/>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CA549B" w15:done="0"/>
  <w15:commentEx w15:paraId="29C4946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7E2FC" w14:textId="77777777" w:rsidR="00EC3A5D" w:rsidRDefault="00EC3A5D">
      <w:r>
        <w:separator/>
      </w:r>
    </w:p>
  </w:endnote>
  <w:endnote w:type="continuationSeparator" w:id="0">
    <w:p w14:paraId="61883659" w14:textId="77777777" w:rsidR="00EC3A5D" w:rsidRDefault="00EC3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楷書體W5(P)">
    <w:altName w:val="Times New Roman"/>
    <w:charset w:val="00"/>
    <w:family w:val="auto"/>
    <w:pitch w:val="variable"/>
  </w:font>
  <w:font w:name="全真楷書">
    <w:altName w:val="微軟正黑體"/>
    <w:panose1 w:val="00000000000000000000"/>
    <w:charset w:val="88"/>
    <w:family w:val="modern"/>
    <w:notTrueType/>
    <w:pitch w:val="fixed"/>
    <w:sig w:usb0="00000001" w:usb1="08080000" w:usb2="00000010" w:usb3="00000000" w:csb0="00100000" w:csb1="00000000"/>
  </w:font>
  <w:font w:name="華康細明體">
    <w:charset w:val="88"/>
    <w:family w:val="modern"/>
    <w:pitch w:val="fixed"/>
    <w:sig w:usb0="80000001" w:usb1="28091800" w:usb2="00000016" w:usb3="00000000" w:csb0="00100000" w:csb1="00000000"/>
  </w:font>
  <w:font w:name="華康楷書體W5">
    <w:altName w:val="細明體"/>
    <w:charset w:val="88"/>
    <w:family w:val="modern"/>
    <w:pitch w:val="fixed"/>
    <w:sig w:usb0="00000000" w:usb1="28091800" w:usb2="00000016" w:usb3="00000000" w:csb0="00100000" w:csb1="00000000"/>
  </w:font>
  <w:font w:name="DFKaiShu-SB-Estd-BF">
    <w:charset w:val="00"/>
    <w:family w:val="roman"/>
    <w:pitch w:val="default"/>
  </w:font>
  <w:font w:name="華康粗黑體(P)">
    <w:charset w:val="00"/>
    <w:family w:val="auto"/>
    <w:pitch w:val="variable"/>
  </w:font>
  <w:font w:name="雅真中楷">
    <w:charset w:val="00"/>
    <w:family w:val="auto"/>
    <w:pitch w:val="variable"/>
  </w:font>
  <w:font w:name="sө">
    <w:charset w:val="00"/>
    <w:family w:val="roman"/>
    <w:pitch w:val="default"/>
  </w:font>
  <w:font w:name="文鼎粗黑">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099EC" w14:textId="3209559B" w:rsidR="002B45FA" w:rsidRDefault="002B45FA">
    <w:pPr>
      <w:pStyle w:val="a6"/>
      <w:jc w:val="center"/>
    </w:pPr>
    <w:r>
      <w:fldChar w:fldCharType="begin"/>
    </w:r>
    <w:r>
      <w:instrText xml:space="preserve"> PAGE </w:instrText>
    </w:r>
    <w:r>
      <w:fldChar w:fldCharType="separate"/>
    </w:r>
    <w:r w:rsidR="00B8695E">
      <w:rPr>
        <w:noProof/>
      </w:rPr>
      <w:t>19</w:t>
    </w:r>
    <w:r>
      <w:fldChar w:fldCharType="end"/>
    </w:r>
  </w:p>
  <w:p w14:paraId="3A9DB340" w14:textId="77777777" w:rsidR="002B45FA" w:rsidRDefault="002B45F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19D07" w14:textId="77777777" w:rsidR="00EC3A5D" w:rsidRDefault="00EC3A5D">
      <w:r>
        <w:rPr>
          <w:color w:val="000000"/>
        </w:rPr>
        <w:separator/>
      </w:r>
    </w:p>
  </w:footnote>
  <w:footnote w:type="continuationSeparator" w:id="0">
    <w:p w14:paraId="7F2BB7C3" w14:textId="77777777" w:rsidR="00EC3A5D" w:rsidRDefault="00EC3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A92"/>
    <w:multiLevelType w:val="multilevel"/>
    <w:tmpl w:val="2910A34E"/>
    <w:styleLink w:val="WWOutlineListStyle47"/>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0C955C6"/>
    <w:multiLevelType w:val="multilevel"/>
    <w:tmpl w:val="8E503882"/>
    <w:styleLink w:val="WWOutlineListStyle63"/>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2B037BC"/>
    <w:multiLevelType w:val="multilevel"/>
    <w:tmpl w:val="D0CE106A"/>
    <w:styleLink w:val="WWOutlineListStyle33"/>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33F4A22"/>
    <w:multiLevelType w:val="multilevel"/>
    <w:tmpl w:val="6E02AF9A"/>
    <w:styleLink w:val="WWNum12"/>
    <w:lvl w:ilvl="0">
      <w:start w:val="1"/>
      <w:numFmt w:val="decimal"/>
      <w:lvlText w:val="%1."/>
      <w:lvlJc w:val="left"/>
      <w:pPr>
        <w:ind w:left="173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3BA2C7C"/>
    <w:multiLevelType w:val="multilevel"/>
    <w:tmpl w:val="81C26952"/>
    <w:styleLink w:val="WWNum42"/>
    <w:lvl w:ilvl="0">
      <w:start w:val="1"/>
      <w:numFmt w:val="decimal"/>
      <w:lvlText w:val="%1."/>
      <w:lvlJc w:val="left"/>
      <w:pPr>
        <w:ind w:left="1698" w:hanging="360"/>
      </w:pPr>
      <w:rPr>
        <w:color w:val="00000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40F69B6"/>
    <w:multiLevelType w:val="multilevel"/>
    <w:tmpl w:val="8E76AD00"/>
    <w:styleLink w:val="WWNum4"/>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japaneseCounting"/>
      <w:lvlText w:val="(%2)"/>
      <w:lvlJc w:val="left"/>
      <w:pPr>
        <w:ind w:left="1406" w:hanging="499"/>
      </w:pPr>
      <w:rPr>
        <w:rFonts w:eastAsia="標楷體" w:cs="Times New Roman"/>
        <w:b w:val="0"/>
        <w:bCs w:val="0"/>
        <w:i w:val="0"/>
        <w:iCs w:val="0"/>
        <w:caps w:val="0"/>
        <w:smallCaps w:val="0"/>
        <w:strike w:val="0"/>
        <w:dstrike w:val="0"/>
        <w:outline w:val="0"/>
        <w:emboss w:val="0"/>
        <w:imprint w:val="0"/>
        <w:vanish w:val="0"/>
        <w:color w:val="000000"/>
        <w:spacing w:val="0"/>
        <w:position w:val="0"/>
        <w:sz w:val="24"/>
        <w:szCs w:val="24"/>
        <w:u w:val="none"/>
        <w:vertAlign w:val="baseline"/>
        <w:em w:val="none"/>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054A22A5"/>
    <w:multiLevelType w:val="multilevel"/>
    <w:tmpl w:val="7C1EF528"/>
    <w:styleLink w:val="WWNum31"/>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58A1D10"/>
    <w:multiLevelType w:val="hybridMultilevel"/>
    <w:tmpl w:val="B3F430D4"/>
    <w:lvl w:ilvl="0" w:tplc="04090015">
      <w:start w:val="1"/>
      <w:numFmt w:val="taiwaneseCountingThousand"/>
      <w:lvlText w:val="%1、"/>
      <w:lvlJc w:val="left"/>
      <w:pPr>
        <w:ind w:left="2160" w:hanging="720"/>
      </w:pPr>
      <w:rPr>
        <w:rFonts w:hint="default"/>
      </w:rPr>
    </w:lvl>
    <w:lvl w:ilvl="1" w:tplc="B27CE50E">
      <w:start w:val="1"/>
      <w:numFmt w:val="taiwaneseCountingThousand"/>
      <w:lvlText w:val="(%2)"/>
      <w:lvlJc w:val="left"/>
      <w:pPr>
        <w:ind w:left="1920" w:firstLine="0"/>
      </w:pPr>
      <w:rPr>
        <w:rFonts w:hint="default"/>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8" w15:restartNumberingAfterBreak="0">
    <w:nsid w:val="05EC59DE"/>
    <w:multiLevelType w:val="hybridMultilevel"/>
    <w:tmpl w:val="D6B68F12"/>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6871E7B"/>
    <w:multiLevelType w:val="multilevel"/>
    <w:tmpl w:val="29CE1DC8"/>
    <w:styleLink w:val="WWNum39"/>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06D5571B"/>
    <w:multiLevelType w:val="multilevel"/>
    <w:tmpl w:val="D6ECA4BC"/>
    <w:styleLink w:val="WWOutlineListStyle20"/>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070D2269"/>
    <w:multiLevelType w:val="multilevel"/>
    <w:tmpl w:val="BE72B24A"/>
    <w:styleLink w:val="WWOutlineListStyle29"/>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09A116B7"/>
    <w:multiLevelType w:val="multilevel"/>
    <w:tmpl w:val="5FE8DBA4"/>
    <w:styleLink w:val="WWOutlineListStyle44"/>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09C62D7D"/>
    <w:multiLevelType w:val="multilevel"/>
    <w:tmpl w:val="7D001022"/>
    <w:styleLink w:val="WWNum45"/>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0AD54813"/>
    <w:multiLevelType w:val="multilevel"/>
    <w:tmpl w:val="73144898"/>
    <w:styleLink w:val="WWOutlineListStyle7"/>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0B0744C9"/>
    <w:multiLevelType w:val="multilevel"/>
    <w:tmpl w:val="2D3242B6"/>
    <w:styleLink w:val="WWNum14"/>
    <w:lvl w:ilvl="0">
      <w:start w:val="1"/>
      <w:numFmt w:val="decimal"/>
      <w:lvlText w:val="%1."/>
      <w:lvlJc w:val="left"/>
      <w:pPr>
        <w:ind w:left="173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0CCD38D9"/>
    <w:multiLevelType w:val="multilevel"/>
    <w:tmpl w:val="5774993A"/>
    <w:styleLink w:val="WWOutlineListStyle32"/>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E452327"/>
    <w:multiLevelType w:val="multilevel"/>
    <w:tmpl w:val="745C4C44"/>
    <w:styleLink w:val="WWNum10"/>
    <w:lvl w:ilvl="0">
      <w:start w:val="1"/>
      <w:numFmt w:val="decimal"/>
      <w:lvlText w:val="%1."/>
      <w:lvlJc w:val="left"/>
      <w:pPr>
        <w:ind w:left="1134" w:firstLine="0"/>
      </w:pPr>
      <w:rPr>
        <w:rFonts w:eastAsia="標楷體"/>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10431535"/>
    <w:multiLevelType w:val="multilevel"/>
    <w:tmpl w:val="8642F3BA"/>
    <w:styleLink w:val="WWOutlineListStyle72"/>
    <w:lvl w:ilvl="0">
      <w:start w:val="1"/>
      <w:numFmt w:val="japaneseCounting"/>
      <w:pStyle w:val="1"/>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10D57319"/>
    <w:multiLevelType w:val="hybridMultilevel"/>
    <w:tmpl w:val="A6FA710E"/>
    <w:lvl w:ilvl="0" w:tplc="ED5ED8A2">
      <w:start w:val="1"/>
      <w:numFmt w:val="decimal"/>
      <w:lvlText w:val="(%1)"/>
      <w:lvlJc w:val="left"/>
      <w:pPr>
        <w:ind w:left="2400" w:hanging="480"/>
      </w:pPr>
      <w:rPr>
        <w:rFonts w:hint="eastAsia"/>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20" w15:restartNumberingAfterBreak="0">
    <w:nsid w:val="114D7D52"/>
    <w:multiLevelType w:val="hybridMultilevel"/>
    <w:tmpl w:val="18F2605A"/>
    <w:lvl w:ilvl="0" w:tplc="C026183E">
      <w:start w:val="1"/>
      <w:numFmt w:val="taiwaneseCountingThousand"/>
      <w:suff w:val="space"/>
      <w:lvlText w:val="%1、"/>
      <w:lvlJc w:val="left"/>
      <w:pPr>
        <w:ind w:left="2062" w:hanging="480"/>
      </w:pPr>
      <w:rPr>
        <w:rFonts w:ascii="標楷體" w:eastAsia="標楷體" w:hAnsi="標楷體" w:hint="eastAsia"/>
        <w:color w:val="auto"/>
        <w:lang w:val="en-US"/>
      </w:rPr>
    </w:lvl>
    <w:lvl w:ilvl="1" w:tplc="04090015">
      <w:start w:val="1"/>
      <w:numFmt w:val="taiwaneseCountingThousand"/>
      <w:lvlText w:val="%2、"/>
      <w:lvlJc w:val="left"/>
      <w:pPr>
        <w:ind w:left="2542" w:hanging="480"/>
      </w:pPr>
      <w:rPr>
        <w:rFonts w:hint="default"/>
      </w:rPr>
    </w:lvl>
    <w:lvl w:ilvl="2" w:tplc="D2689BE2">
      <w:start w:val="1"/>
      <w:numFmt w:val="decimal"/>
      <w:lvlText w:val="(%3)"/>
      <w:lvlJc w:val="left"/>
      <w:pPr>
        <w:ind w:left="2902" w:hanging="360"/>
      </w:pPr>
      <w:rPr>
        <w:rFonts w:hint="default"/>
      </w:rPr>
    </w:lvl>
    <w:lvl w:ilvl="3" w:tplc="0409000F" w:tentative="1">
      <w:start w:val="1"/>
      <w:numFmt w:val="decimal"/>
      <w:lvlText w:val="%4."/>
      <w:lvlJc w:val="left"/>
      <w:pPr>
        <w:ind w:left="3502" w:hanging="480"/>
      </w:pPr>
    </w:lvl>
    <w:lvl w:ilvl="4" w:tplc="04090019" w:tentative="1">
      <w:start w:val="1"/>
      <w:numFmt w:val="ideographTraditional"/>
      <w:lvlText w:val="%5、"/>
      <w:lvlJc w:val="left"/>
      <w:pPr>
        <w:ind w:left="3982" w:hanging="480"/>
      </w:pPr>
    </w:lvl>
    <w:lvl w:ilvl="5" w:tplc="0409001B" w:tentative="1">
      <w:start w:val="1"/>
      <w:numFmt w:val="lowerRoman"/>
      <w:lvlText w:val="%6."/>
      <w:lvlJc w:val="right"/>
      <w:pPr>
        <w:ind w:left="4462" w:hanging="480"/>
      </w:pPr>
    </w:lvl>
    <w:lvl w:ilvl="6" w:tplc="0409000F" w:tentative="1">
      <w:start w:val="1"/>
      <w:numFmt w:val="decimal"/>
      <w:lvlText w:val="%7."/>
      <w:lvlJc w:val="left"/>
      <w:pPr>
        <w:ind w:left="4942" w:hanging="480"/>
      </w:pPr>
    </w:lvl>
    <w:lvl w:ilvl="7" w:tplc="04090019" w:tentative="1">
      <w:start w:val="1"/>
      <w:numFmt w:val="ideographTraditional"/>
      <w:lvlText w:val="%8、"/>
      <w:lvlJc w:val="left"/>
      <w:pPr>
        <w:ind w:left="5422" w:hanging="480"/>
      </w:pPr>
    </w:lvl>
    <w:lvl w:ilvl="8" w:tplc="0409001B" w:tentative="1">
      <w:start w:val="1"/>
      <w:numFmt w:val="lowerRoman"/>
      <w:lvlText w:val="%9."/>
      <w:lvlJc w:val="right"/>
      <w:pPr>
        <w:ind w:left="5902" w:hanging="480"/>
      </w:pPr>
    </w:lvl>
  </w:abstractNum>
  <w:abstractNum w:abstractNumId="21" w15:restartNumberingAfterBreak="0">
    <w:nsid w:val="11582094"/>
    <w:multiLevelType w:val="multilevel"/>
    <w:tmpl w:val="19D66E6E"/>
    <w:styleLink w:val="WWNum6"/>
    <w:lvl w:ilvl="0">
      <w:start w:val="1"/>
      <w:numFmt w:val="decimal"/>
      <w:lvlText w:val="13.%1"/>
      <w:lvlJc w:val="left"/>
      <w:pPr>
        <w:ind w:left="510" w:hanging="51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12E21C56"/>
    <w:multiLevelType w:val="multilevel"/>
    <w:tmpl w:val="AFB09804"/>
    <w:styleLink w:val="WWNum25"/>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12F21235"/>
    <w:multiLevelType w:val="multilevel"/>
    <w:tmpl w:val="48B4817A"/>
    <w:styleLink w:val="WWOutlineListStyle25"/>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161C5F21"/>
    <w:multiLevelType w:val="multilevel"/>
    <w:tmpl w:val="A2F409F6"/>
    <w:styleLink w:val="WWOutlineListStyle18"/>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17374939"/>
    <w:multiLevelType w:val="multilevel"/>
    <w:tmpl w:val="AE186276"/>
    <w:styleLink w:val="WWOutlineListStyle"/>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17375749"/>
    <w:multiLevelType w:val="multilevel"/>
    <w:tmpl w:val="8ABE3096"/>
    <w:styleLink w:val="WWOutlineListStyle40"/>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175E1A82"/>
    <w:multiLevelType w:val="hybridMultilevel"/>
    <w:tmpl w:val="46F6B584"/>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7AD7C21"/>
    <w:multiLevelType w:val="hybridMultilevel"/>
    <w:tmpl w:val="27C2BBE4"/>
    <w:lvl w:ilvl="0" w:tplc="2FA2B3FA">
      <w:start w:val="1"/>
      <w:numFmt w:val="decimal"/>
      <w:lvlText w:val="(%1)"/>
      <w:lvlJc w:val="left"/>
      <w:pPr>
        <w:ind w:left="390" w:hanging="39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17FF3894"/>
    <w:multiLevelType w:val="multilevel"/>
    <w:tmpl w:val="A72837CC"/>
    <w:styleLink w:val="WWOutlineListStyle67"/>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18262B9A"/>
    <w:multiLevelType w:val="multilevel"/>
    <w:tmpl w:val="D2803404"/>
    <w:styleLink w:val="WWOutlineListStyle49"/>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185D5147"/>
    <w:multiLevelType w:val="multilevel"/>
    <w:tmpl w:val="99AA7E50"/>
    <w:styleLink w:val="WWNum46"/>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19977C5C"/>
    <w:multiLevelType w:val="multilevel"/>
    <w:tmpl w:val="552A9456"/>
    <w:styleLink w:val="WWOutlineListStyle39"/>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1A197399"/>
    <w:multiLevelType w:val="multilevel"/>
    <w:tmpl w:val="14F8B62C"/>
    <w:styleLink w:val="WWNum36"/>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1B414564"/>
    <w:multiLevelType w:val="hybridMultilevel"/>
    <w:tmpl w:val="B4768600"/>
    <w:lvl w:ilvl="0" w:tplc="0409000F">
      <w:start w:val="1"/>
      <w:numFmt w:val="decimal"/>
      <w:lvlText w:val="%1."/>
      <w:lvlJc w:val="left"/>
      <w:pPr>
        <w:ind w:left="2039" w:hanging="480"/>
      </w:pPr>
    </w:lvl>
    <w:lvl w:ilvl="1" w:tplc="04090019" w:tentative="1">
      <w:start w:val="1"/>
      <w:numFmt w:val="ideographTraditional"/>
      <w:lvlText w:val="%2、"/>
      <w:lvlJc w:val="left"/>
      <w:pPr>
        <w:ind w:left="2519" w:hanging="480"/>
      </w:pPr>
    </w:lvl>
    <w:lvl w:ilvl="2" w:tplc="0409001B" w:tentative="1">
      <w:start w:val="1"/>
      <w:numFmt w:val="lowerRoman"/>
      <w:lvlText w:val="%3."/>
      <w:lvlJc w:val="right"/>
      <w:pPr>
        <w:ind w:left="2999" w:hanging="480"/>
      </w:pPr>
    </w:lvl>
    <w:lvl w:ilvl="3" w:tplc="0409000F" w:tentative="1">
      <w:start w:val="1"/>
      <w:numFmt w:val="decimal"/>
      <w:lvlText w:val="%4."/>
      <w:lvlJc w:val="left"/>
      <w:pPr>
        <w:ind w:left="3479" w:hanging="480"/>
      </w:pPr>
    </w:lvl>
    <w:lvl w:ilvl="4" w:tplc="04090019" w:tentative="1">
      <w:start w:val="1"/>
      <w:numFmt w:val="ideographTraditional"/>
      <w:lvlText w:val="%5、"/>
      <w:lvlJc w:val="left"/>
      <w:pPr>
        <w:ind w:left="3959" w:hanging="480"/>
      </w:pPr>
    </w:lvl>
    <w:lvl w:ilvl="5" w:tplc="0409001B" w:tentative="1">
      <w:start w:val="1"/>
      <w:numFmt w:val="lowerRoman"/>
      <w:lvlText w:val="%6."/>
      <w:lvlJc w:val="right"/>
      <w:pPr>
        <w:ind w:left="4439" w:hanging="480"/>
      </w:pPr>
    </w:lvl>
    <w:lvl w:ilvl="6" w:tplc="0409000F" w:tentative="1">
      <w:start w:val="1"/>
      <w:numFmt w:val="decimal"/>
      <w:lvlText w:val="%7."/>
      <w:lvlJc w:val="left"/>
      <w:pPr>
        <w:ind w:left="4919" w:hanging="480"/>
      </w:pPr>
    </w:lvl>
    <w:lvl w:ilvl="7" w:tplc="04090019" w:tentative="1">
      <w:start w:val="1"/>
      <w:numFmt w:val="ideographTraditional"/>
      <w:lvlText w:val="%8、"/>
      <w:lvlJc w:val="left"/>
      <w:pPr>
        <w:ind w:left="5399" w:hanging="480"/>
      </w:pPr>
    </w:lvl>
    <w:lvl w:ilvl="8" w:tplc="0409001B" w:tentative="1">
      <w:start w:val="1"/>
      <w:numFmt w:val="lowerRoman"/>
      <w:lvlText w:val="%9."/>
      <w:lvlJc w:val="right"/>
      <w:pPr>
        <w:ind w:left="5879" w:hanging="480"/>
      </w:pPr>
    </w:lvl>
  </w:abstractNum>
  <w:abstractNum w:abstractNumId="35" w15:restartNumberingAfterBreak="0">
    <w:nsid w:val="1B9716CA"/>
    <w:multiLevelType w:val="hybridMultilevel"/>
    <w:tmpl w:val="DD883BAC"/>
    <w:lvl w:ilvl="0" w:tplc="ED5ED8A2">
      <w:start w:val="1"/>
      <w:numFmt w:val="decimal"/>
      <w:lvlText w:val="(%1)"/>
      <w:lvlJc w:val="left"/>
      <w:pPr>
        <w:ind w:left="2400" w:hanging="480"/>
      </w:pPr>
      <w:rPr>
        <w:rFonts w:hint="eastAsia"/>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36" w15:restartNumberingAfterBreak="0">
    <w:nsid w:val="1BF6699E"/>
    <w:multiLevelType w:val="multilevel"/>
    <w:tmpl w:val="24BE187C"/>
    <w:styleLink w:val="WWNum37"/>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1C092BDE"/>
    <w:multiLevelType w:val="multilevel"/>
    <w:tmpl w:val="5A7A71C4"/>
    <w:styleLink w:val="WWOutlineListStyle62"/>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1C824C1C"/>
    <w:multiLevelType w:val="multilevel"/>
    <w:tmpl w:val="39664E5E"/>
    <w:styleLink w:val="WWNum27"/>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1D0A4EB2"/>
    <w:multiLevelType w:val="multilevel"/>
    <w:tmpl w:val="9DA2C6B8"/>
    <w:styleLink w:val="WWNum29"/>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 w15:restartNumberingAfterBreak="0">
    <w:nsid w:val="1D557B35"/>
    <w:multiLevelType w:val="hybridMultilevel"/>
    <w:tmpl w:val="27C2BBE4"/>
    <w:lvl w:ilvl="0" w:tplc="2FA2B3FA">
      <w:start w:val="1"/>
      <w:numFmt w:val="decimal"/>
      <w:lvlText w:val="(%1)"/>
      <w:lvlJc w:val="left"/>
      <w:pPr>
        <w:ind w:left="390" w:hanging="39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207677C9"/>
    <w:multiLevelType w:val="multilevel"/>
    <w:tmpl w:val="65EEB1C2"/>
    <w:styleLink w:val="WWNum3"/>
    <w:lvl w:ilvl="0">
      <w:numFmt w:val="bullet"/>
      <w:lvlText w:val=""/>
      <w:lvlJc w:val="left"/>
      <w:pPr>
        <w:ind w:left="361"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21AF7753"/>
    <w:multiLevelType w:val="multilevel"/>
    <w:tmpl w:val="F09885CA"/>
    <w:styleLink w:val="WWNum13"/>
    <w:lvl w:ilvl="0">
      <w:start w:val="1"/>
      <w:numFmt w:val="decimal"/>
      <w:lvlText w:val="%1."/>
      <w:lvlJc w:val="left"/>
      <w:pPr>
        <w:ind w:left="173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21C9454E"/>
    <w:multiLevelType w:val="multilevel"/>
    <w:tmpl w:val="14BAA7B6"/>
    <w:styleLink w:val="WWOutlineListStyle38"/>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21E33449"/>
    <w:multiLevelType w:val="multilevel"/>
    <w:tmpl w:val="1E2A852A"/>
    <w:styleLink w:val="WWNum26"/>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2201338D"/>
    <w:multiLevelType w:val="multilevel"/>
    <w:tmpl w:val="D31EC2D0"/>
    <w:styleLink w:val="WWNum2"/>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222110B8"/>
    <w:multiLevelType w:val="hybridMultilevel"/>
    <w:tmpl w:val="376697A8"/>
    <w:lvl w:ilvl="0" w:tplc="D17AF358">
      <w:start w:val="1"/>
      <w:numFmt w:val="taiwaneseCountingThousand"/>
      <w:lvlText w:val="（%1）"/>
      <w:lvlJc w:val="left"/>
      <w:pPr>
        <w:ind w:left="2390" w:hanging="831"/>
      </w:pPr>
      <w:rPr>
        <w:rFonts w:hint="default"/>
      </w:rPr>
    </w:lvl>
    <w:lvl w:ilvl="1" w:tplc="04090019" w:tentative="1">
      <w:start w:val="1"/>
      <w:numFmt w:val="ideographTraditional"/>
      <w:lvlText w:val="%2、"/>
      <w:lvlJc w:val="left"/>
      <w:pPr>
        <w:ind w:left="2519" w:hanging="480"/>
      </w:pPr>
    </w:lvl>
    <w:lvl w:ilvl="2" w:tplc="0409001B" w:tentative="1">
      <w:start w:val="1"/>
      <w:numFmt w:val="lowerRoman"/>
      <w:lvlText w:val="%3."/>
      <w:lvlJc w:val="right"/>
      <w:pPr>
        <w:ind w:left="2999" w:hanging="480"/>
      </w:pPr>
    </w:lvl>
    <w:lvl w:ilvl="3" w:tplc="0409000F" w:tentative="1">
      <w:start w:val="1"/>
      <w:numFmt w:val="decimal"/>
      <w:lvlText w:val="%4."/>
      <w:lvlJc w:val="left"/>
      <w:pPr>
        <w:ind w:left="3479" w:hanging="480"/>
      </w:pPr>
    </w:lvl>
    <w:lvl w:ilvl="4" w:tplc="04090019" w:tentative="1">
      <w:start w:val="1"/>
      <w:numFmt w:val="ideographTraditional"/>
      <w:lvlText w:val="%5、"/>
      <w:lvlJc w:val="left"/>
      <w:pPr>
        <w:ind w:left="3959" w:hanging="480"/>
      </w:pPr>
    </w:lvl>
    <w:lvl w:ilvl="5" w:tplc="0409001B" w:tentative="1">
      <w:start w:val="1"/>
      <w:numFmt w:val="lowerRoman"/>
      <w:lvlText w:val="%6."/>
      <w:lvlJc w:val="right"/>
      <w:pPr>
        <w:ind w:left="4439" w:hanging="480"/>
      </w:pPr>
    </w:lvl>
    <w:lvl w:ilvl="6" w:tplc="0409000F" w:tentative="1">
      <w:start w:val="1"/>
      <w:numFmt w:val="decimal"/>
      <w:lvlText w:val="%7."/>
      <w:lvlJc w:val="left"/>
      <w:pPr>
        <w:ind w:left="4919" w:hanging="480"/>
      </w:pPr>
    </w:lvl>
    <w:lvl w:ilvl="7" w:tplc="04090019" w:tentative="1">
      <w:start w:val="1"/>
      <w:numFmt w:val="ideographTraditional"/>
      <w:lvlText w:val="%8、"/>
      <w:lvlJc w:val="left"/>
      <w:pPr>
        <w:ind w:left="5399" w:hanging="480"/>
      </w:pPr>
    </w:lvl>
    <w:lvl w:ilvl="8" w:tplc="0409001B" w:tentative="1">
      <w:start w:val="1"/>
      <w:numFmt w:val="lowerRoman"/>
      <w:lvlText w:val="%9."/>
      <w:lvlJc w:val="right"/>
      <w:pPr>
        <w:ind w:left="5879" w:hanging="480"/>
      </w:pPr>
    </w:lvl>
  </w:abstractNum>
  <w:abstractNum w:abstractNumId="47" w15:restartNumberingAfterBreak="0">
    <w:nsid w:val="2350765E"/>
    <w:multiLevelType w:val="multilevel"/>
    <w:tmpl w:val="79F2A0FE"/>
    <w:styleLink w:val="WWNum22"/>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24785995"/>
    <w:multiLevelType w:val="multilevel"/>
    <w:tmpl w:val="CA8C148C"/>
    <w:styleLink w:val="WWNum47"/>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24F212DC"/>
    <w:multiLevelType w:val="multilevel"/>
    <w:tmpl w:val="82F0D7FC"/>
    <w:styleLink w:val="WWNum33"/>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 w15:restartNumberingAfterBreak="0">
    <w:nsid w:val="255B587E"/>
    <w:multiLevelType w:val="multilevel"/>
    <w:tmpl w:val="258CEA86"/>
    <w:styleLink w:val="WWOutlineListStyle69"/>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27017DDA"/>
    <w:multiLevelType w:val="multilevel"/>
    <w:tmpl w:val="4C5CFEF2"/>
    <w:lvl w:ilvl="0">
      <w:start w:val="1"/>
      <w:numFmt w:val="taiwaneseCountingThousand"/>
      <w:lvlText w:val="第 %1 條"/>
      <w:lvlJc w:val="left"/>
      <w:pPr>
        <w:ind w:left="480" w:hanging="480"/>
      </w:pPr>
      <w:rPr>
        <w:rFonts w:ascii="標楷體" w:eastAsia="標楷體" w:hAnsi="標楷體" w:hint="eastAsia"/>
      </w:rPr>
    </w:lvl>
    <w:lvl w:ilvl="1">
      <w:start w:val="1"/>
      <w:numFmt w:val="taiwaneseCountingThousand"/>
      <w:lvlText w:val="%2、"/>
      <w:lvlJc w:val="left"/>
      <w:pPr>
        <w:ind w:left="1418" w:hanging="936"/>
      </w:pPr>
      <w:rPr>
        <w:rFonts w:hint="eastAsia"/>
      </w:rPr>
    </w:lvl>
    <w:lvl w:ilvl="2">
      <w:start w:val="1"/>
      <w:numFmt w:val="taiwaneseCountingThousand"/>
      <w:lvlText w:val="%3、"/>
      <w:lvlJc w:val="left"/>
      <w:pPr>
        <w:ind w:left="1440" w:hanging="958"/>
      </w:pPr>
      <w:rPr>
        <w:rFonts w:hint="eastAsia"/>
        <w:lang w:val="en-US"/>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2" w15:restartNumberingAfterBreak="0">
    <w:nsid w:val="28533545"/>
    <w:multiLevelType w:val="multilevel"/>
    <w:tmpl w:val="CFAA22FE"/>
    <w:styleLink w:val="WWNum19"/>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28C84107"/>
    <w:multiLevelType w:val="multilevel"/>
    <w:tmpl w:val="F66E6FA8"/>
    <w:styleLink w:val="WWNum8"/>
    <w:lvl w:ilvl="0">
      <w:start w:val="1"/>
      <w:numFmt w:val="decimal"/>
      <w:lvlText w:val="%1."/>
      <w:lvlJc w:val="left"/>
      <w:pPr>
        <w:ind w:left="1047" w:hanging="480"/>
      </w:p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54" w15:restartNumberingAfterBreak="0">
    <w:nsid w:val="2B121F29"/>
    <w:multiLevelType w:val="multilevel"/>
    <w:tmpl w:val="19240238"/>
    <w:styleLink w:val="WWOutlineListStyle46"/>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5" w15:restartNumberingAfterBreak="0">
    <w:nsid w:val="2BCA1259"/>
    <w:multiLevelType w:val="multilevel"/>
    <w:tmpl w:val="6C78BF24"/>
    <w:lvl w:ilvl="0">
      <w:start w:val="1"/>
      <w:numFmt w:val="taiwaneseCountingThousand"/>
      <w:lvlText w:val="第 %1 條"/>
      <w:lvlJc w:val="left"/>
      <w:pPr>
        <w:ind w:left="480"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2BDD6EE3"/>
    <w:multiLevelType w:val="multilevel"/>
    <w:tmpl w:val="9286AA38"/>
    <w:styleLink w:val="WWOutlineListStyle65"/>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7" w15:restartNumberingAfterBreak="0">
    <w:nsid w:val="2C26636C"/>
    <w:multiLevelType w:val="hybridMultilevel"/>
    <w:tmpl w:val="27C2BBE4"/>
    <w:lvl w:ilvl="0" w:tplc="2FA2B3FA">
      <w:start w:val="1"/>
      <w:numFmt w:val="decimal"/>
      <w:lvlText w:val="(%1)"/>
      <w:lvlJc w:val="left"/>
      <w:pPr>
        <w:ind w:left="390" w:hanging="39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2C561D67"/>
    <w:multiLevelType w:val="multilevel"/>
    <w:tmpl w:val="4C4C5482"/>
    <w:styleLink w:val="WWOutlineListStyle15"/>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15:restartNumberingAfterBreak="0">
    <w:nsid w:val="2DAF42E9"/>
    <w:multiLevelType w:val="multilevel"/>
    <w:tmpl w:val="6A9432D2"/>
    <w:styleLink w:val="WWNum11"/>
    <w:lvl w:ilvl="0">
      <w:start w:val="1"/>
      <w:numFmt w:val="decimal"/>
      <w:lvlText w:val="%1."/>
      <w:lvlJc w:val="left"/>
      <w:pPr>
        <w:ind w:left="1738" w:hanging="360"/>
      </w:pPr>
    </w:lvl>
    <w:lvl w:ilvl="1">
      <w:start w:val="1"/>
      <w:numFmt w:val="ideographTraditional"/>
      <w:lvlText w:val="%2、"/>
      <w:lvlJc w:val="left"/>
      <w:pPr>
        <w:ind w:left="2338" w:hanging="480"/>
      </w:pPr>
    </w:lvl>
    <w:lvl w:ilvl="2">
      <w:start w:val="1"/>
      <w:numFmt w:val="lowerRoman"/>
      <w:lvlText w:val="%3."/>
      <w:lvlJc w:val="right"/>
      <w:pPr>
        <w:ind w:left="2818" w:hanging="480"/>
      </w:pPr>
    </w:lvl>
    <w:lvl w:ilvl="3">
      <w:start w:val="1"/>
      <w:numFmt w:val="decimal"/>
      <w:lvlText w:val="%4."/>
      <w:lvlJc w:val="left"/>
      <w:pPr>
        <w:ind w:left="3298" w:hanging="480"/>
      </w:pPr>
    </w:lvl>
    <w:lvl w:ilvl="4">
      <w:start w:val="1"/>
      <w:numFmt w:val="ideographTraditional"/>
      <w:lvlText w:val="%5、"/>
      <w:lvlJc w:val="left"/>
      <w:pPr>
        <w:ind w:left="3778" w:hanging="480"/>
      </w:pPr>
    </w:lvl>
    <w:lvl w:ilvl="5">
      <w:start w:val="1"/>
      <w:numFmt w:val="lowerRoman"/>
      <w:lvlText w:val="%6."/>
      <w:lvlJc w:val="right"/>
      <w:pPr>
        <w:ind w:left="4258" w:hanging="480"/>
      </w:pPr>
    </w:lvl>
    <w:lvl w:ilvl="6">
      <w:start w:val="1"/>
      <w:numFmt w:val="decimal"/>
      <w:lvlText w:val="%7."/>
      <w:lvlJc w:val="left"/>
      <w:pPr>
        <w:ind w:left="4738" w:hanging="480"/>
      </w:pPr>
    </w:lvl>
    <w:lvl w:ilvl="7">
      <w:start w:val="1"/>
      <w:numFmt w:val="ideographTraditional"/>
      <w:lvlText w:val="%8、"/>
      <w:lvlJc w:val="left"/>
      <w:pPr>
        <w:ind w:left="5218" w:hanging="480"/>
      </w:pPr>
    </w:lvl>
    <w:lvl w:ilvl="8">
      <w:start w:val="1"/>
      <w:numFmt w:val="lowerRoman"/>
      <w:lvlText w:val="%9."/>
      <w:lvlJc w:val="right"/>
      <w:pPr>
        <w:ind w:left="5698" w:hanging="480"/>
      </w:pPr>
    </w:lvl>
  </w:abstractNum>
  <w:abstractNum w:abstractNumId="60" w15:restartNumberingAfterBreak="0">
    <w:nsid w:val="2E552A3F"/>
    <w:multiLevelType w:val="hybridMultilevel"/>
    <w:tmpl w:val="D966C882"/>
    <w:lvl w:ilvl="0" w:tplc="DD6C35F8">
      <w:start w:val="1"/>
      <w:numFmt w:val="taiwaneseCountingThousand"/>
      <w:suff w:val="space"/>
      <w:lvlText w:val="%1、"/>
      <w:lvlJc w:val="left"/>
      <w:pPr>
        <w:ind w:left="1920" w:hanging="480"/>
      </w:pPr>
      <w:rPr>
        <w:rFonts w:ascii="標楷體" w:eastAsia="標楷體" w:hAnsi="標楷體" w:hint="eastAsia"/>
        <w:color w:val="auto"/>
      </w:rPr>
    </w:lvl>
    <w:lvl w:ilvl="1" w:tplc="04090015">
      <w:start w:val="1"/>
      <w:numFmt w:val="taiwaneseCountingThousand"/>
      <w:lvlText w:val="%2、"/>
      <w:lvlJc w:val="left"/>
      <w:pPr>
        <w:ind w:left="2400" w:hanging="480"/>
      </w:pPr>
      <w:rPr>
        <w:rFonts w:hint="default"/>
      </w:rPr>
    </w:lvl>
    <w:lvl w:ilvl="2" w:tplc="D2689BE2">
      <w:start w:val="1"/>
      <w:numFmt w:val="decimal"/>
      <w:lvlText w:val="(%3)"/>
      <w:lvlJc w:val="left"/>
      <w:pPr>
        <w:ind w:left="2760" w:hanging="360"/>
      </w:pPr>
      <w:rPr>
        <w:rFonts w:hint="default"/>
      </w:r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1" w15:restartNumberingAfterBreak="0">
    <w:nsid w:val="2FBD32CC"/>
    <w:multiLevelType w:val="hybridMultilevel"/>
    <w:tmpl w:val="0ACC801C"/>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2FDB108E"/>
    <w:multiLevelType w:val="multilevel"/>
    <w:tmpl w:val="BAA83460"/>
    <w:styleLink w:val="WWNum34"/>
    <w:lvl w:ilvl="0">
      <w:start w:val="1"/>
      <w:numFmt w:val="decimal"/>
      <w:lvlText w:val="%1."/>
      <w:lvlJc w:val="left"/>
      <w:pPr>
        <w:ind w:left="121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3" w15:restartNumberingAfterBreak="0">
    <w:nsid w:val="312352DD"/>
    <w:multiLevelType w:val="multilevel"/>
    <w:tmpl w:val="01849F62"/>
    <w:lvl w:ilvl="0">
      <w:start w:val="1"/>
      <w:numFmt w:val="taiwaneseCountingThousand"/>
      <w:lvlText w:val="第 %1 條"/>
      <w:lvlJc w:val="left"/>
      <w:pPr>
        <w:ind w:left="480" w:hanging="480"/>
      </w:pPr>
      <w:rPr>
        <w:rFonts w:ascii="標楷體" w:eastAsia="標楷體" w:hAnsi="標楷體"/>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4" w15:restartNumberingAfterBreak="0">
    <w:nsid w:val="3180346E"/>
    <w:multiLevelType w:val="multilevel"/>
    <w:tmpl w:val="320AFC76"/>
    <w:styleLink w:val="WWOutlineListStyle28"/>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5" w15:restartNumberingAfterBreak="0">
    <w:nsid w:val="32860C9B"/>
    <w:multiLevelType w:val="multilevel"/>
    <w:tmpl w:val="93DC0994"/>
    <w:styleLink w:val="WWOutlineListStyle10"/>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32995948"/>
    <w:multiLevelType w:val="hybridMultilevel"/>
    <w:tmpl w:val="CCF21292"/>
    <w:lvl w:ilvl="0" w:tplc="EE0E4A10">
      <w:start w:val="1"/>
      <w:numFmt w:val="taiwaneseCountingThousand"/>
      <w:lvlText w:val="(%1)"/>
      <w:lvlJc w:val="left"/>
      <w:pPr>
        <w:ind w:left="2162" w:hanging="480"/>
      </w:pPr>
      <w:rPr>
        <w:rFonts w:hint="default"/>
      </w:rPr>
    </w:lvl>
    <w:lvl w:ilvl="1" w:tplc="04090019">
      <w:start w:val="1"/>
      <w:numFmt w:val="ideographTraditional"/>
      <w:lvlText w:val="%2、"/>
      <w:lvlJc w:val="left"/>
      <w:pPr>
        <w:ind w:left="2642" w:hanging="480"/>
      </w:pPr>
    </w:lvl>
    <w:lvl w:ilvl="2" w:tplc="0409001B" w:tentative="1">
      <w:start w:val="1"/>
      <w:numFmt w:val="lowerRoman"/>
      <w:lvlText w:val="%3."/>
      <w:lvlJc w:val="right"/>
      <w:pPr>
        <w:ind w:left="3122" w:hanging="480"/>
      </w:pPr>
    </w:lvl>
    <w:lvl w:ilvl="3" w:tplc="0409000F" w:tentative="1">
      <w:start w:val="1"/>
      <w:numFmt w:val="decimal"/>
      <w:lvlText w:val="%4."/>
      <w:lvlJc w:val="left"/>
      <w:pPr>
        <w:ind w:left="3602" w:hanging="480"/>
      </w:pPr>
    </w:lvl>
    <w:lvl w:ilvl="4" w:tplc="04090019" w:tentative="1">
      <w:start w:val="1"/>
      <w:numFmt w:val="ideographTraditional"/>
      <w:lvlText w:val="%5、"/>
      <w:lvlJc w:val="left"/>
      <w:pPr>
        <w:ind w:left="4082" w:hanging="480"/>
      </w:pPr>
    </w:lvl>
    <w:lvl w:ilvl="5" w:tplc="0409001B" w:tentative="1">
      <w:start w:val="1"/>
      <w:numFmt w:val="lowerRoman"/>
      <w:lvlText w:val="%6."/>
      <w:lvlJc w:val="right"/>
      <w:pPr>
        <w:ind w:left="4562" w:hanging="480"/>
      </w:pPr>
    </w:lvl>
    <w:lvl w:ilvl="6" w:tplc="0409000F" w:tentative="1">
      <w:start w:val="1"/>
      <w:numFmt w:val="decimal"/>
      <w:lvlText w:val="%7."/>
      <w:lvlJc w:val="left"/>
      <w:pPr>
        <w:ind w:left="5042" w:hanging="480"/>
      </w:pPr>
    </w:lvl>
    <w:lvl w:ilvl="7" w:tplc="04090019" w:tentative="1">
      <w:start w:val="1"/>
      <w:numFmt w:val="ideographTraditional"/>
      <w:lvlText w:val="%8、"/>
      <w:lvlJc w:val="left"/>
      <w:pPr>
        <w:ind w:left="5522" w:hanging="480"/>
      </w:pPr>
    </w:lvl>
    <w:lvl w:ilvl="8" w:tplc="0409001B" w:tentative="1">
      <w:start w:val="1"/>
      <w:numFmt w:val="lowerRoman"/>
      <w:lvlText w:val="%9."/>
      <w:lvlJc w:val="right"/>
      <w:pPr>
        <w:ind w:left="6002" w:hanging="480"/>
      </w:pPr>
    </w:lvl>
  </w:abstractNum>
  <w:abstractNum w:abstractNumId="67" w15:restartNumberingAfterBreak="0">
    <w:nsid w:val="32AB1A5A"/>
    <w:multiLevelType w:val="multilevel"/>
    <w:tmpl w:val="5010FC76"/>
    <w:styleLink w:val="WWOutlineListStyle6"/>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8" w15:restartNumberingAfterBreak="0">
    <w:nsid w:val="34140FE9"/>
    <w:multiLevelType w:val="multilevel"/>
    <w:tmpl w:val="327C0986"/>
    <w:styleLink w:val="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9" w15:restartNumberingAfterBreak="0">
    <w:nsid w:val="34E02F21"/>
    <w:multiLevelType w:val="multilevel"/>
    <w:tmpl w:val="89D68054"/>
    <w:styleLink w:val="WWOutlineListStyle35"/>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0" w15:restartNumberingAfterBreak="0">
    <w:nsid w:val="34FA278C"/>
    <w:multiLevelType w:val="multilevel"/>
    <w:tmpl w:val="A0C2C370"/>
    <w:styleLink w:val="WWNum5"/>
    <w:lvl w:ilvl="0">
      <w:start w:val="1"/>
      <w:numFmt w:val="decimal"/>
      <w:lvlText w:val="%1."/>
      <w:lvlJc w:val="left"/>
      <w:pPr>
        <w:ind w:left="691" w:hanging="360"/>
      </w:pPr>
      <w:rPr>
        <w:rFonts w:eastAsia="標楷體"/>
        <w:b w:val="0"/>
        <w:caps w:val="0"/>
        <w:smallCaps w:val="0"/>
        <w:strike w:val="0"/>
        <w:dstrike w:val="0"/>
        <w:vanish w:val="0"/>
        <w:color w:val="000000"/>
        <w:position w:val="0"/>
        <w:sz w:val="24"/>
        <w:szCs w:val="24"/>
        <w:vertAlign w:val="baseline"/>
      </w:rPr>
    </w:lvl>
    <w:lvl w:ilvl="1">
      <w:start w:val="1"/>
      <w:numFmt w:val="decimal"/>
      <w:lvlText w:val="(%2)"/>
      <w:lvlJc w:val="left"/>
      <w:pPr>
        <w:ind w:left="1644" w:hanging="283"/>
      </w:pPr>
      <w:rPr>
        <w:b w:val="0"/>
        <w:caps w:val="0"/>
        <w:smallCaps w:val="0"/>
        <w:strike w:val="0"/>
        <w:dstrike w:val="0"/>
        <w:vanish w:val="0"/>
        <w:color w:val="000000"/>
        <w:position w:val="0"/>
        <w:sz w:val="24"/>
        <w:szCs w:val="24"/>
        <w:vertAlign w:val="baseline"/>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1" w15:restartNumberingAfterBreak="0">
    <w:nsid w:val="359C6AB5"/>
    <w:multiLevelType w:val="multilevel"/>
    <w:tmpl w:val="C53E7AB0"/>
    <w:styleLink w:val="WWOutlineListStyle19"/>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2" w15:restartNumberingAfterBreak="0">
    <w:nsid w:val="36115D5A"/>
    <w:multiLevelType w:val="hybridMultilevel"/>
    <w:tmpl w:val="27C2BBE4"/>
    <w:lvl w:ilvl="0" w:tplc="2FA2B3FA">
      <w:start w:val="1"/>
      <w:numFmt w:val="decimal"/>
      <w:lvlText w:val="(%1)"/>
      <w:lvlJc w:val="left"/>
      <w:pPr>
        <w:ind w:left="390" w:hanging="39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36B92502"/>
    <w:multiLevelType w:val="multilevel"/>
    <w:tmpl w:val="ED0EC978"/>
    <w:styleLink w:val="WWOutlineListStyle22"/>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4" w15:restartNumberingAfterBreak="0">
    <w:nsid w:val="36DF52EF"/>
    <w:multiLevelType w:val="multilevel"/>
    <w:tmpl w:val="C0BECDB6"/>
    <w:styleLink w:val="WWOutlineListStyle2"/>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5" w15:restartNumberingAfterBreak="0">
    <w:nsid w:val="39524012"/>
    <w:multiLevelType w:val="multilevel"/>
    <w:tmpl w:val="8C785A44"/>
    <w:styleLink w:val="WWOutlineListStyle3"/>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6" w15:restartNumberingAfterBreak="0">
    <w:nsid w:val="3A811C2A"/>
    <w:multiLevelType w:val="multilevel"/>
    <w:tmpl w:val="39642742"/>
    <w:styleLink w:val="WWOutlineListStyle16"/>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7" w15:restartNumberingAfterBreak="0">
    <w:nsid w:val="3C803127"/>
    <w:multiLevelType w:val="multilevel"/>
    <w:tmpl w:val="A94A2024"/>
    <w:styleLink w:val="WWOutlineListStyle23"/>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8" w15:restartNumberingAfterBreak="0">
    <w:nsid w:val="3E0058E1"/>
    <w:multiLevelType w:val="multilevel"/>
    <w:tmpl w:val="FD82150E"/>
    <w:styleLink w:val="WWOutlineListStyle1"/>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15:restartNumberingAfterBreak="0">
    <w:nsid w:val="3FDA470D"/>
    <w:multiLevelType w:val="hybridMultilevel"/>
    <w:tmpl w:val="0B7AB470"/>
    <w:lvl w:ilvl="0" w:tplc="04090015">
      <w:start w:val="1"/>
      <w:numFmt w:val="taiwaneseCountingThousand"/>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80" w15:restartNumberingAfterBreak="0">
    <w:nsid w:val="4090063A"/>
    <w:multiLevelType w:val="multilevel"/>
    <w:tmpl w:val="0E88D576"/>
    <w:styleLink w:val="WWOutlineListStyle59"/>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41F04B2C"/>
    <w:multiLevelType w:val="hybridMultilevel"/>
    <w:tmpl w:val="3E78DD08"/>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421740DD"/>
    <w:multiLevelType w:val="multilevel"/>
    <w:tmpl w:val="3844E5B4"/>
    <w:styleLink w:val="WWNum51"/>
    <w:lvl w:ilvl="0">
      <w:start w:val="5"/>
      <w:numFmt w:val="japaneseCounting"/>
      <w:lvlText w:val="第%1條"/>
      <w:lvlJc w:val="left"/>
      <w:pPr>
        <w:ind w:left="795" w:hanging="795"/>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3" w15:restartNumberingAfterBreak="0">
    <w:nsid w:val="425907D4"/>
    <w:multiLevelType w:val="multilevel"/>
    <w:tmpl w:val="FA4CE68E"/>
    <w:styleLink w:val="WWOutlineListStyle4"/>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4" w15:restartNumberingAfterBreak="0">
    <w:nsid w:val="43B957E5"/>
    <w:multiLevelType w:val="multilevel"/>
    <w:tmpl w:val="4C6889BA"/>
    <w:styleLink w:val="WWOutlineListStyle45"/>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5" w15:restartNumberingAfterBreak="0">
    <w:nsid w:val="43D44FE4"/>
    <w:multiLevelType w:val="multilevel"/>
    <w:tmpl w:val="4BEE3D08"/>
    <w:styleLink w:val="WWOutlineListStyle51"/>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6" w15:restartNumberingAfterBreak="0">
    <w:nsid w:val="4437379D"/>
    <w:multiLevelType w:val="multilevel"/>
    <w:tmpl w:val="8178731C"/>
    <w:styleLink w:val="WWOutlineListStyle12"/>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7" w15:restartNumberingAfterBreak="0">
    <w:nsid w:val="454C2B0E"/>
    <w:multiLevelType w:val="multilevel"/>
    <w:tmpl w:val="E0AA5474"/>
    <w:styleLink w:val="WWOutlineListStyle70"/>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8" w15:restartNumberingAfterBreak="0">
    <w:nsid w:val="469457C6"/>
    <w:multiLevelType w:val="multilevel"/>
    <w:tmpl w:val="FB629C60"/>
    <w:styleLink w:val="WWNum48"/>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9" w15:restartNumberingAfterBreak="0">
    <w:nsid w:val="47AA7575"/>
    <w:multiLevelType w:val="multilevel"/>
    <w:tmpl w:val="B6E282EE"/>
    <w:styleLink w:val="WWOutlineListStyle60"/>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0" w15:restartNumberingAfterBreak="0">
    <w:nsid w:val="48912561"/>
    <w:multiLevelType w:val="multilevel"/>
    <w:tmpl w:val="589A5EBE"/>
    <w:styleLink w:val="WWOutlineListStyle34"/>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1" w15:restartNumberingAfterBreak="0">
    <w:nsid w:val="49174355"/>
    <w:multiLevelType w:val="multilevel"/>
    <w:tmpl w:val="941EACDA"/>
    <w:styleLink w:val="WWOutlineListStyle14"/>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2" w15:restartNumberingAfterBreak="0">
    <w:nsid w:val="497C5B04"/>
    <w:multiLevelType w:val="hybridMultilevel"/>
    <w:tmpl w:val="FC8AD85C"/>
    <w:lvl w:ilvl="0" w:tplc="5CEC5374">
      <w:start w:val="1"/>
      <w:numFmt w:val="taiwaneseCountingThousand"/>
      <w:lvlText w:val="(%1)"/>
      <w:lvlJc w:val="left"/>
      <w:pPr>
        <w:ind w:left="1440" w:hanging="480"/>
      </w:pPr>
      <w:rPr>
        <w:rFonts w:hint="default"/>
      </w:r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3" w15:restartNumberingAfterBreak="0">
    <w:nsid w:val="4A101168"/>
    <w:multiLevelType w:val="multilevel"/>
    <w:tmpl w:val="F4CCC9AC"/>
    <w:styleLink w:val="WWOutlineListStyle24"/>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4" w15:restartNumberingAfterBreak="0">
    <w:nsid w:val="4A212954"/>
    <w:multiLevelType w:val="hybridMultilevel"/>
    <w:tmpl w:val="9014C56A"/>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4A6F53F5"/>
    <w:multiLevelType w:val="hybridMultilevel"/>
    <w:tmpl w:val="46F6B584"/>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4CAE0212"/>
    <w:multiLevelType w:val="multilevel"/>
    <w:tmpl w:val="18E42A22"/>
    <w:styleLink w:val="WWNum49"/>
    <w:lvl w:ilvl="0">
      <w:start w:val="1"/>
      <w:numFmt w:val="decimal"/>
      <w:lvlText w:val="%1."/>
      <w:lvlJc w:val="left"/>
      <w:pPr>
        <w:ind w:left="1698" w:hanging="360"/>
      </w:pPr>
    </w:lvl>
    <w:lvl w:ilvl="1">
      <w:start w:val="1"/>
      <w:numFmt w:val="ideographTraditional"/>
      <w:lvlText w:val="%2、"/>
      <w:lvlJc w:val="left"/>
      <w:pPr>
        <w:ind w:left="2298" w:hanging="480"/>
      </w:pPr>
    </w:lvl>
    <w:lvl w:ilvl="2">
      <w:start w:val="1"/>
      <w:numFmt w:val="lowerRoman"/>
      <w:lvlText w:val="%3."/>
      <w:lvlJc w:val="right"/>
      <w:pPr>
        <w:ind w:left="2778" w:hanging="480"/>
      </w:pPr>
    </w:lvl>
    <w:lvl w:ilvl="3">
      <w:start w:val="1"/>
      <w:numFmt w:val="decimal"/>
      <w:lvlText w:val="%4."/>
      <w:lvlJc w:val="left"/>
      <w:pPr>
        <w:ind w:left="3258" w:hanging="480"/>
      </w:pPr>
    </w:lvl>
    <w:lvl w:ilvl="4">
      <w:start w:val="1"/>
      <w:numFmt w:val="ideographTraditional"/>
      <w:lvlText w:val="%5、"/>
      <w:lvlJc w:val="left"/>
      <w:pPr>
        <w:ind w:left="3738" w:hanging="480"/>
      </w:pPr>
    </w:lvl>
    <w:lvl w:ilvl="5">
      <w:start w:val="1"/>
      <w:numFmt w:val="lowerRoman"/>
      <w:lvlText w:val="%6."/>
      <w:lvlJc w:val="right"/>
      <w:pPr>
        <w:ind w:left="4218" w:hanging="480"/>
      </w:pPr>
    </w:lvl>
    <w:lvl w:ilvl="6">
      <w:start w:val="1"/>
      <w:numFmt w:val="decimal"/>
      <w:lvlText w:val="%7."/>
      <w:lvlJc w:val="left"/>
      <w:pPr>
        <w:ind w:left="4698" w:hanging="480"/>
      </w:pPr>
    </w:lvl>
    <w:lvl w:ilvl="7">
      <w:start w:val="1"/>
      <w:numFmt w:val="ideographTraditional"/>
      <w:lvlText w:val="%8、"/>
      <w:lvlJc w:val="left"/>
      <w:pPr>
        <w:ind w:left="5178" w:hanging="480"/>
      </w:pPr>
    </w:lvl>
    <w:lvl w:ilvl="8">
      <w:start w:val="1"/>
      <w:numFmt w:val="lowerRoman"/>
      <w:lvlText w:val="%9."/>
      <w:lvlJc w:val="right"/>
      <w:pPr>
        <w:ind w:left="5658" w:hanging="480"/>
      </w:pPr>
    </w:lvl>
  </w:abstractNum>
  <w:abstractNum w:abstractNumId="97" w15:restartNumberingAfterBreak="0">
    <w:nsid w:val="4CB87672"/>
    <w:multiLevelType w:val="multilevel"/>
    <w:tmpl w:val="A8AA0D9E"/>
    <w:styleLink w:val="WWNum15"/>
    <w:lvl w:ilvl="0">
      <w:start w:val="1"/>
      <w:numFmt w:val="decimal"/>
      <w:lvlText w:val="%1."/>
      <w:lvlJc w:val="left"/>
      <w:pPr>
        <w:ind w:left="1218" w:hanging="360"/>
      </w:pPr>
    </w:lvl>
    <w:lvl w:ilvl="1">
      <w:start w:val="1"/>
      <w:numFmt w:val="decimal"/>
      <w:lvlText w:val="%2."/>
      <w:lvlJc w:val="left"/>
      <w:pPr>
        <w:ind w:left="1698" w:hanging="360"/>
      </w:pPr>
    </w:lvl>
    <w:lvl w:ilvl="2">
      <w:start w:val="1"/>
      <w:numFmt w:val="lowerRoman"/>
      <w:lvlText w:val="%3."/>
      <w:lvlJc w:val="right"/>
      <w:pPr>
        <w:ind w:left="2298" w:hanging="480"/>
      </w:pPr>
    </w:lvl>
    <w:lvl w:ilvl="3">
      <w:start w:val="1"/>
      <w:numFmt w:val="decimal"/>
      <w:lvlText w:val="%4."/>
      <w:lvlJc w:val="left"/>
      <w:pPr>
        <w:ind w:left="2778" w:hanging="480"/>
      </w:pPr>
    </w:lvl>
    <w:lvl w:ilvl="4">
      <w:start w:val="1"/>
      <w:numFmt w:val="ideographTraditional"/>
      <w:lvlText w:val="%5、"/>
      <w:lvlJc w:val="left"/>
      <w:pPr>
        <w:ind w:left="3258" w:hanging="480"/>
      </w:pPr>
    </w:lvl>
    <w:lvl w:ilvl="5">
      <w:start w:val="1"/>
      <w:numFmt w:val="lowerRoman"/>
      <w:lvlText w:val="%6."/>
      <w:lvlJc w:val="right"/>
      <w:pPr>
        <w:ind w:left="3738" w:hanging="480"/>
      </w:pPr>
    </w:lvl>
    <w:lvl w:ilvl="6">
      <w:start w:val="1"/>
      <w:numFmt w:val="decimal"/>
      <w:lvlText w:val="%7."/>
      <w:lvlJc w:val="left"/>
      <w:pPr>
        <w:ind w:left="4218" w:hanging="480"/>
      </w:pPr>
    </w:lvl>
    <w:lvl w:ilvl="7">
      <w:start w:val="1"/>
      <w:numFmt w:val="ideographTraditional"/>
      <w:lvlText w:val="%8、"/>
      <w:lvlJc w:val="left"/>
      <w:pPr>
        <w:ind w:left="4698" w:hanging="480"/>
      </w:pPr>
    </w:lvl>
    <w:lvl w:ilvl="8">
      <w:start w:val="1"/>
      <w:numFmt w:val="lowerRoman"/>
      <w:lvlText w:val="%9."/>
      <w:lvlJc w:val="right"/>
      <w:pPr>
        <w:ind w:left="5178" w:hanging="480"/>
      </w:pPr>
    </w:lvl>
  </w:abstractNum>
  <w:abstractNum w:abstractNumId="98" w15:restartNumberingAfterBreak="0">
    <w:nsid w:val="4DB154F2"/>
    <w:multiLevelType w:val="multilevel"/>
    <w:tmpl w:val="18888532"/>
    <w:styleLink w:val="WWOutlineListStyle17"/>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9" w15:restartNumberingAfterBreak="0">
    <w:nsid w:val="4DBE44A7"/>
    <w:multiLevelType w:val="multilevel"/>
    <w:tmpl w:val="1DF0F5A0"/>
    <w:styleLink w:val="WWOutlineListStyle58"/>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0" w15:restartNumberingAfterBreak="0">
    <w:nsid w:val="4DD05D6A"/>
    <w:multiLevelType w:val="multilevel"/>
    <w:tmpl w:val="F2229634"/>
    <w:styleLink w:val="WWOutlineListStyle37"/>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1" w15:restartNumberingAfterBreak="0">
    <w:nsid w:val="4E210C05"/>
    <w:multiLevelType w:val="multilevel"/>
    <w:tmpl w:val="8B38856E"/>
    <w:styleLink w:val="WWOutlineListStyle11"/>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2" w15:restartNumberingAfterBreak="0">
    <w:nsid w:val="4F901361"/>
    <w:multiLevelType w:val="multilevel"/>
    <w:tmpl w:val="664C0D2E"/>
    <w:lvl w:ilvl="0">
      <w:start w:val="1"/>
      <w:numFmt w:val="taiwaneseCountingThousand"/>
      <w:lvlText w:val="第 %1 條"/>
      <w:lvlJc w:val="left"/>
      <w:pPr>
        <w:ind w:left="480" w:hanging="480"/>
      </w:pPr>
      <w:rPr>
        <w:rFonts w:ascii="標楷體" w:eastAsia="標楷體" w:hAnsi="標楷體" w:hint="eastAsia"/>
      </w:rPr>
    </w:lvl>
    <w:lvl w:ilvl="1">
      <w:start w:val="2"/>
      <w:numFmt w:val="taiwaneseCountingThousand"/>
      <w:lvlText w:val="%2、"/>
      <w:lvlJc w:val="left"/>
      <w:pPr>
        <w:ind w:left="1418" w:hanging="936"/>
      </w:pPr>
      <w:rPr>
        <w:rFonts w:hint="eastAsia"/>
        <w:lang w:val="en-US"/>
      </w:rPr>
    </w:lvl>
    <w:lvl w:ilvl="2">
      <w:start w:val="1"/>
      <w:numFmt w:val="taiwaneseCountingThousand"/>
      <w:lvlText w:val="%3、"/>
      <w:lvlJc w:val="lef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3" w15:restartNumberingAfterBreak="0">
    <w:nsid w:val="4FA653F9"/>
    <w:multiLevelType w:val="multilevel"/>
    <w:tmpl w:val="5EB0EA7E"/>
    <w:styleLink w:val="Outline"/>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04" w15:restartNumberingAfterBreak="0">
    <w:nsid w:val="5017476E"/>
    <w:multiLevelType w:val="hybridMultilevel"/>
    <w:tmpl w:val="149E6DDC"/>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501D2458"/>
    <w:multiLevelType w:val="multilevel"/>
    <w:tmpl w:val="F438B70E"/>
    <w:styleLink w:val="WWNum21"/>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6" w15:restartNumberingAfterBreak="0">
    <w:nsid w:val="518345F6"/>
    <w:multiLevelType w:val="multilevel"/>
    <w:tmpl w:val="65B8D2B8"/>
    <w:styleLink w:val="WWOutlineListStyle13"/>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7" w15:restartNumberingAfterBreak="0">
    <w:nsid w:val="51B30038"/>
    <w:multiLevelType w:val="hybridMultilevel"/>
    <w:tmpl w:val="B3F430D4"/>
    <w:lvl w:ilvl="0" w:tplc="04090015">
      <w:start w:val="1"/>
      <w:numFmt w:val="taiwaneseCountingThousand"/>
      <w:lvlText w:val="%1、"/>
      <w:lvlJc w:val="left"/>
      <w:pPr>
        <w:ind w:left="2160" w:hanging="720"/>
      </w:pPr>
      <w:rPr>
        <w:rFonts w:hint="default"/>
      </w:rPr>
    </w:lvl>
    <w:lvl w:ilvl="1" w:tplc="B27CE50E">
      <w:start w:val="1"/>
      <w:numFmt w:val="taiwaneseCountingThousand"/>
      <w:lvlText w:val="(%2)"/>
      <w:lvlJc w:val="left"/>
      <w:pPr>
        <w:ind w:left="1920" w:firstLine="0"/>
      </w:pPr>
      <w:rPr>
        <w:rFonts w:hint="default"/>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08" w15:restartNumberingAfterBreak="0">
    <w:nsid w:val="533616D4"/>
    <w:multiLevelType w:val="multilevel"/>
    <w:tmpl w:val="EB7C94B2"/>
    <w:styleLink w:val="WWNum38"/>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9" w15:restartNumberingAfterBreak="0">
    <w:nsid w:val="54602893"/>
    <w:multiLevelType w:val="hybridMultilevel"/>
    <w:tmpl w:val="1B64134E"/>
    <w:lvl w:ilvl="0" w:tplc="5CEC5374">
      <w:start w:val="1"/>
      <w:numFmt w:val="taiwaneseCountingThousand"/>
      <w:lvlText w:val="(%1)"/>
      <w:lvlJc w:val="left"/>
      <w:pPr>
        <w:ind w:left="2039" w:hanging="480"/>
      </w:pPr>
      <w:rPr>
        <w:rFonts w:hint="default"/>
      </w:rPr>
    </w:lvl>
    <w:lvl w:ilvl="1" w:tplc="04090019" w:tentative="1">
      <w:start w:val="1"/>
      <w:numFmt w:val="ideographTraditional"/>
      <w:lvlText w:val="%2、"/>
      <w:lvlJc w:val="left"/>
      <w:pPr>
        <w:ind w:left="2519" w:hanging="480"/>
      </w:pPr>
    </w:lvl>
    <w:lvl w:ilvl="2" w:tplc="0409001B" w:tentative="1">
      <w:start w:val="1"/>
      <w:numFmt w:val="lowerRoman"/>
      <w:lvlText w:val="%3."/>
      <w:lvlJc w:val="right"/>
      <w:pPr>
        <w:ind w:left="2999" w:hanging="480"/>
      </w:pPr>
    </w:lvl>
    <w:lvl w:ilvl="3" w:tplc="0409000F" w:tentative="1">
      <w:start w:val="1"/>
      <w:numFmt w:val="decimal"/>
      <w:lvlText w:val="%4."/>
      <w:lvlJc w:val="left"/>
      <w:pPr>
        <w:ind w:left="3479" w:hanging="480"/>
      </w:pPr>
    </w:lvl>
    <w:lvl w:ilvl="4" w:tplc="04090019" w:tentative="1">
      <w:start w:val="1"/>
      <w:numFmt w:val="ideographTraditional"/>
      <w:lvlText w:val="%5、"/>
      <w:lvlJc w:val="left"/>
      <w:pPr>
        <w:ind w:left="3959" w:hanging="480"/>
      </w:pPr>
    </w:lvl>
    <w:lvl w:ilvl="5" w:tplc="0409001B" w:tentative="1">
      <w:start w:val="1"/>
      <w:numFmt w:val="lowerRoman"/>
      <w:lvlText w:val="%6."/>
      <w:lvlJc w:val="right"/>
      <w:pPr>
        <w:ind w:left="4439" w:hanging="480"/>
      </w:pPr>
    </w:lvl>
    <w:lvl w:ilvl="6" w:tplc="0409000F" w:tentative="1">
      <w:start w:val="1"/>
      <w:numFmt w:val="decimal"/>
      <w:lvlText w:val="%7."/>
      <w:lvlJc w:val="left"/>
      <w:pPr>
        <w:ind w:left="4919" w:hanging="480"/>
      </w:pPr>
    </w:lvl>
    <w:lvl w:ilvl="7" w:tplc="04090019" w:tentative="1">
      <w:start w:val="1"/>
      <w:numFmt w:val="ideographTraditional"/>
      <w:lvlText w:val="%8、"/>
      <w:lvlJc w:val="left"/>
      <w:pPr>
        <w:ind w:left="5399" w:hanging="480"/>
      </w:pPr>
    </w:lvl>
    <w:lvl w:ilvl="8" w:tplc="0409001B" w:tentative="1">
      <w:start w:val="1"/>
      <w:numFmt w:val="lowerRoman"/>
      <w:lvlText w:val="%9."/>
      <w:lvlJc w:val="right"/>
      <w:pPr>
        <w:ind w:left="5879" w:hanging="480"/>
      </w:pPr>
    </w:lvl>
  </w:abstractNum>
  <w:abstractNum w:abstractNumId="110" w15:restartNumberingAfterBreak="0">
    <w:nsid w:val="54A86B5F"/>
    <w:multiLevelType w:val="multilevel"/>
    <w:tmpl w:val="C3A4F2B0"/>
    <w:styleLink w:val="WWOutlineListStyle21"/>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1" w15:restartNumberingAfterBreak="0">
    <w:nsid w:val="56BF174F"/>
    <w:multiLevelType w:val="multilevel"/>
    <w:tmpl w:val="DC80DBCE"/>
    <w:styleLink w:val="WWOutlineListStyle64"/>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2" w15:restartNumberingAfterBreak="0">
    <w:nsid w:val="56E60D92"/>
    <w:multiLevelType w:val="multilevel"/>
    <w:tmpl w:val="91469070"/>
    <w:styleLink w:val="WWOutlineListStyle71"/>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57924FF2"/>
    <w:multiLevelType w:val="hybridMultilevel"/>
    <w:tmpl w:val="693EED40"/>
    <w:lvl w:ilvl="0" w:tplc="1F6CD2F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4" w15:restartNumberingAfterBreak="0">
    <w:nsid w:val="590E3455"/>
    <w:multiLevelType w:val="multilevel"/>
    <w:tmpl w:val="99B89AEC"/>
    <w:styleLink w:val="WWNum16"/>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5" w15:restartNumberingAfterBreak="0">
    <w:nsid w:val="5A885101"/>
    <w:multiLevelType w:val="multilevel"/>
    <w:tmpl w:val="93324FFC"/>
    <w:styleLink w:val="WWNum23"/>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6" w15:restartNumberingAfterBreak="0">
    <w:nsid w:val="5AA82C23"/>
    <w:multiLevelType w:val="multilevel"/>
    <w:tmpl w:val="DB04AC78"/>
    <w:styleLink w:val="WWOutlineListStyle54"/>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7" w15:restartNumberingAfterBreak="0">
    <w:nsid w:val="5C562BBD"/>
    <w:multiLevelType w:val="multilevel"/>
    <w:tmpl w:val="7752EBF8"/>
    <w:styleLink w:val="WWNum18"/>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8" w15:restartNumberingAfterBreak="0">
    <w:nsid w:val="5ED0229C"/>
    <w:multiLevelType w:val="multilevel"/>
    <w:tmpl w:val="D552363E"/>
    <w:styleLink w:val="WWNum28"/>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9" w15:restartNumberingAfterBreak="0">
    <w:nsid w:val="5EEC426B"/>
    <w:multiLevelType w:val="multilevel"/>
    <w:tmpl w:val="64A0CA80"/>
    <w:styleLink w:val="WWNum32"/>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0" w15:restartNumberingAfterBreak="0">
    <w:nsid w:val="608E0513"/>
    <w:multiLevelType w:val="multilevel"/>
    <w:tmpl w:val="B770E222"/>
    <w:styleLink w:val="WWOutlineListStyle57"/>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1" w15:restartNumberingAfterBreak="0">
    <w:nsid w:val="616F2C99"/>
    <w:multiLevelType w:val="multilevel"/>
    <w:tmpl w:val="4ABEDF3A"/>
    <w:styleLink w:val="WWOutlineListStyle50"/>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2" w15:restartNumberingAfterBreak="0">
    <w:nsid w:val="617B7AC2"/>
    <w:multiLevelType w:val="multilevel"/>
    <w:tmpl w:val="8006E1C8"/>
    <w:styleLink w:val="WWNum35"/>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3" w15:restartNumberingAfterBreak="0">
    <w:nsid w:val="62EB0C0D"/>
    <w:multiLevelType w:val="multilevel"/>
    <w:tmpl w:val="F38E1212"/>
    <w:styleLink w:val="WWNum20"/>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4" w15:restartNumberingAfterBreak="0">
    <w:nsid w:val="650A0A4A"/>
    <w:multiLevelType w:val="multilevel"/>
    <w:tmpl w:val="C96E09FC"/>
    <w:styleLink w:val="WWNum7"/>
    <w:lvl w:ilvl="0">
      <w:start w:val="1"/>
      <w:numFmt w:val="decimal"/>
      <w:lvlText w:val="14.%1"/>
      <w:lvlJc w:val="left"/>
      <w:pPr>
        <w:ind w:left="510" w:hanging="510"/>
      </w:pPr>
    </w:lvl>
    <w:lvl w:ilvl="1">
      <w:start w:val="1"/>
      <w:numFmt w:val="decimal"/>
      <w:lvlText w:val="%2."/>
      <w:lvlJc w:val="left"/>
      <w:pPr>
        <w:ind w:left="794" w:hanging="314"/>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5" w15:restartNumberingAfterBreak="0">
    <w:nsid w:val="65B34EC6"/>
    <w:multiLevelType w:val="multilevel"/>
    <w:tmpl w:val="B590F912"/>
    <w:styleLink w:val="WWOutlineListStyle56"/>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6" w15:restartNumberingAfterBreak="0">
    <w:nsid w:val="660E7FE3"/>
    <w:multiLevelType w:val="multilevel"/>
    <w:tmpl w:val="D7661E90"/>
    <w:styleLink w:val="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15:restartNumberingAfterBreak="0">
    <w:nsid w:val="671C76D4"/>
    <w:multiLevelType w:val="multilevel"/>
    <w:tmpl w:val="F5A2F8E6"/>
    <w:styleLink w:val="WWOutlineListStyle8"/>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8" w15:restartNumberingAfterBreak="0">
    <w:nsid w:val="677E24A2"/>
    <w:multiLevelType w:val="hybridMultilevel"/>
    <w:tmpl w:val="D966C882"/>
    <w:lvl w:ilvl="0" w:tplc="DD6C35F8">
      <w:start w:val="1"/>
      <w:numFmt w:val="taiwaneseCountingThousand"/>
      <w:suff w:val="space"/>
      <w:lvlText w:val="%1、"/>
      <w:lvlJc w:val="left"/>
      <w:pPr>
        <w:ind w:left="2197" w:hanging="480"/>
      </w:pPr>
      <w:rPr>
        <w:rFonts w:ascii="標楷體" w:eastAsia="標楷體" w:hAnsi="標楷體" w:hint="eastAsia"/>
        <w:color w:val="auto"/>
      </w:rPr>
    </w:lvl>
    <w:lvl w:ilvl="1" w:tplc="04090015">
      <w:start w:val="1"/>
      <w:numFmt w:val="taiwaneseCountingThousand"/>
      <w:lvlText w:val="%2、"/>
      <w:lvlJc w:val="left"/>
      <w:pPr>
        <w:ind w:left="2677" w:hanging="480"/>
      </w:pPr>
      <w:rPr>
        <w:rFonts w:hint="default"/>
      </w:rPr>
    </w:lvl>
    <w:lvl w:ilvl="2" w:tplc="D2689BE2">
      <w:start w:val="1"/>
      <w:numFmt w:val="decimal"/>
      <w:lvlText w:val="(%3)"/>
      <w:lvlJc w:val="left"/>
      <w:pPr>
        <w:ind w:left="3037" w:hanging="360"/>
      </w:pPr>
      <w:rPr>
        <w:rFonts w:hint="default"/>
      </w:rPr>
    </w:lvl>
    <w:lvl w:ilvl="3" w:tplc="0409000F" w:tentative="1">
      <w:start w:val="1"/>
      <w:numFmt w:val="decimal"/>
      <w:lvlText w:val="%4."/>
      <w:lvlJc w:val="left"/>
      <w:pPr>
        <w:ind w:left="3637" w:hanging="480"/>
      </w:pPr>
    </w:lvl>
    <w:lvl w:ilvl="4" w:tplc="04090019" w:tentative="1">
      <w:start w:val="1"/>
      <w:numFmt w:val="ideographTraditional"/>
      <w:lvlText w:val="%5、"/>
      <w:lvlJc w:val="left"/>
      <w:pPr>
        <w:ind w:left="4117" w:hanging="480"/>
      </w:pPr>
    </w:lvl>
    <w:lvl w:ilvl="5" w:tplc="0409001B" w:tentative="1">
      <w:start w:val="1"/>
      <w:numFmt w:val="lowerRoman"/>
      <w:lvlText w:val="%6."/>
      <w:lvlJc w:val="right"/>
      <w:pPr>
        <w:ind w:left="4597" w:hanging="480"/>
      </w:pPr>
    </w:lvl>
    <w:lvl w:ilvl="6" w:tplc="0409000F" w:tentative="1">
      <w:start w:val="1"/>
      <w:numFmt w:val="decimal"/>
      <w:lvlText w:val="%7."/>
      <w:lvlJc w:val="left"/>
      <w:pPr>
        <w:ind w:left="5077" w:hanging="480"/>
      </w:pPr>
    </w:lvl>
    <w:lvl w:ilvl="7" w:tplc="04090019" w:tentative="1">
      <w:start w:val="1"/>
      <w:numFmt w:val="ideographTraditional"/>
      <w:lvlText w:val="%8、"/>
      <w:lvlJc w:val="left"/>
      <w:pPr>
        <w:ind w:left="5557" w:hanging="480"/>
      </w:pPr>
    </w:lvl>
    <w:lvl w:ilvl="8" w:tplc="0409001B" w:tentative="1">
      <w:start w:val="1"/>
      <w:numFmt w:val="lowerRoman"/>
      <w:lvlText w:val="%9."/>
      <w:lvlJc w:val="right"/>
      <w:pPr>
        <w:ind w:left="6037" w:hanging="480"/>
      </w:pPr>
    </w:lvl>
  </w:abstractNum>
  <w:abstractNum w:abstractNumId="129" w15:restartNumberingAfterBreak="0">
    <w:nsid w:val="67CE25E4"/>
    <w:multiLevelType w:val="multilevel"/>
    <w:tmpl w:val="91200744"/>
    <w:styleLink w:val="WWOutlineListStyle41"/>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0" w15:restartNumberingAfterBreak="0">
    <w:nsid w:val="67DC2F7F"/>
    <w:multiLevelType w:val="multilevel"/>
    <w:tmpl w:val="D56E6F92"/>
    <w:styleLink w:val="WWOutlineListStyle42"/>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1" w15:restartNumberingAfterBreak="0">
    <w:nsid w:val="68387FA3"/>
    <w:multiLevelType w:val="hybridMultilevel"/>
    <w:tmpl w:val="1ACED84A"/>
    <w:lvl w:ilvl="0" w:tplc="ED5ED8A2">
      <w:start w:val="1"/>
      <w:numFmt w:val="decimal"/>
      <w:lvlText w:val="(%1)"/>
      <w:lvlJc w:val="left"/>
      <w:pPr>
        <w:ind w:left="2400" w:hanging="480"/>
      </w:pPr>
      <w:rPr>
        <w:rFonts w:hint="eastAsia"/>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132" w15:restartNumberingAfterBreak="0">
    <w:nsid w:val="69BD516D"/>
    <w:multiLevelType w:val="multilevel"/>
    <w:tmpl w:val="355EDAE0"/>
    <w:styleLink w:val="WWOutlineListStyle5"/>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3" w15:restartNumberingAfterBreak="0">
    <w:nsid w:val="6A730439"/>
    <w:multiLevelType w:val="multilevel"/>
    <w:tmpl w:val="51C456B8"/>
    <w:styleLink w:val="WWOutlineListStyle68"/>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4" w15:restartNumberingAfterBreak="0">
    <w:nsid w:val="6B1F5A03"/>
    <w:multiLevelType w:val="multilevel"/>
    <w:tmpl w:val="FF841B56"/>
    <w:styleLink w:val="WWOutlineListStyle26"/>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5" w15:restartNumberingAfterBreak="0">
    <w:nsid w:val="6B5318A0"/>
    <w:multiLevelType w:val="hybridMultilevel"/>
    <w:tmpl w:val="A6FA710E"/>
    <w:lvl w:ilvl="0" w:tplc="ED5ED8A2">
      <w:start w:val="1"/>
      <w:numFmt w:val="decimal"/>
      <w:lvlText w:val="(%1)"/>
      <w:lvlJc w:val="left"/>
      <w:pPr>
        <w:ind w:left="2400" w:hanging="480"/>
      </w:pPr>
      <w:rPr>
        <w:rFonts w:hint="eastAsia"/>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136" w15:restartNumberingAfterBreak="0">
    <w:nsid w:val="6BAD2C0E"/>
    <w:multiLevelType w:val="multilevel"/>
    <w:tmpl w:val="A0D48F4E"/>
    <w:styleLink w:val="WWNum41"/>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7" w15:restartNumberingAfterBreak="0">
    <w:nsid w:val="6BB37C6D"/>
    <w:multiLevelType w:val="multilevel"/>
    <w:tmpl w:val="6BAE8844"/>
    <w:styleLink w:val="WWOutlineListStyle48"/>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8" w15:restartNumberingAfterBreak="0">
    <w:nsid w:val="6CDE582F"/>
    <w:multiLevelType w:val="hybridMultilevel"/>
    <w:tmpl w:val="977034B8"/>
    <w:lvl w:ilvl="0" w:tplc="EE0E4A10">
      <w:start w:val="1"/>
      <w:numFmt w:val="taiwaneseCountingThousand"/>
      <w:lvlText w:val="(%1)"/>
      <w:lvlJc w:val="left"/>
      <w:pPr>
        <w:ind w:left="2055" w:hanging="480"/>
      </w:pPr>
      <w:rPr>
        <w:rFonts w:hint="default"/>
      </w:rPr>
    </w:lvl>
    <w:lvl w:ilvl="1" w:tplc="04090003" w:tentative="1">
      <w:start w:val="1"/>
      <w:numFmt w:val="bullet"/>
      <w:lvlText w:val=""/>
      <w:lvlJc w:val="left"/>
      <w:pPr>
        <w:ind w:left="2535" w:hanging="480"/>
      </w:pPr>
      <w:rPr>
        <w:rFonts w:ascii="Wingdings" w:hAnsi="Wingdings" w:hint="default"/>
      </w:rPr>
    </w:lvl>
    <w:lvl w:ilvl="2" w:tplc="04090005" w:tentative="1">
      <w:start w:val="1"/>
      <w:numFmt w:val="bullet"/>
      <w:lvlText w:val=""/>
      <w:lvlJc w:val="left"/>
      <w:pPr>
        <w:ind w:left="3015" w:hanging="480"/>
      </w:pPr>
      <w:rPr>
        <w:rFonts w:ascii="Wingdings" w:hAnsi="Wingdings" w:hint="default"/>
      </w:rPr>
    </w:lvl>
    <w:lvl w:ilvl="3" w:tplc="04090001" w:tentative="1">
      <w:start w:val="1"/>
      <w:numFmt w:val="bullet"/>
      <w:lvlText w:val=""/>
      <w:lvlJc w:val="left"/>
      <w:pPr>
        <w:ind w:left="3495" w:hanging="480"/>
      </w:pPr>
      <w:rPr>
        <w:rFonts w:ascii="Wingdings" w:hAnsi="Wingdings" w:hint="default"/>
      </w:rPr>
    </w:lvl>
    <w:lvl w:ilvl="4" w:tplc="04090003" w:tentative="1">
      <w:start w:val="1"/>
      <w:numFmt w:val="bullet"/>
      <w:lvlText w:val=""/>
      <w:lvlJc w:val="left"/>
      <w:pPr>
        <w:ind w:left="3975" w:hanging="480"/>
      </w:pPr>
      <w:rPr>
        <w:rFonts w:ascii="Wingdings" w:hAnsi="Wingdings" w:hint="default"/>
      </w:rPr>
    </w:lvl>
    <w:lvl w:ilvl="5" w:tplc="04090005" w:tentative="1">
      <w:start w:val="1"/>
      <w:numFmt w:val="bullet"/>
      <w:lvlText w:val=""/>
      <w:lvlJc w:val="left"/>
      <w:pPr>
        <w:ind w:left="4455" w:hanging="480"/>
      </w:pPr>
      <w:rPr>
        <w:rFonts w:ascii="Wingdings" w:hAnsi="Wingdings" w:hint="default"/>
      </w:rPr>
    </w:lvl>
    <w:lvl w:ilvl="6" w:tplc="04090001" w:tentative="1">
      <w:start w:val="1"/>
      <w:numFmt w:val="bullet"/>
      <w:lvlText w:val=""/>
      <w:lvlJc w:val="left"/>
      <w:pPr>
        <w:ind w:left="4935" w:hanging="480"/>
      </w:pPr>
      <w:rPr>
        <w:rFonts w:ascii="Wingdings" w:hAnsi="Wingdings" w:hint="default"/>
      </w:rPr>
    </w:lvl>
    <w:lvl w:ilvl="7" w:tplc="04090003" w:tentative="1">
      <w:start w:val="1"/>
      <w:numFmt w:val="bullet"/>
      <w:lvlText w:val=""/>
      <w:lvlJc w:val="left"/>
      <w:pPr>
        <w:ind w:left="5415" w:hanging="480"/>
      </w:pPr>
      <w:rPr>
        <w:rFonts w:ascii="Wingdings" w:hAnsi="Wingdings" w:hint="default"/>
      </w:rPr>
    </w:lvl>
    <w:lvl w:ilvl="8" w:tplc="04090005" w:tentative="1">
      <w:start w:val="1"/>
      <w:numFmt w:val="bullet"/>
      <w:lvlText w:val=""/>
      <w:lvlJc w:val="left"/>
      <w:pPr>
        <w:ind w:left="5895" w:hanging="480"/>
      </w:pPr>
      <w:rPr>
        <w:rFonts w:ascii="Wingdings" w:hAnsi="Wingdings" w:hint="default"/>
      </w:rPr>
    </w:lvl>
  </w:abstractNum>
  <w:abstractNum w:abstractNumId="139" w15:restartNumberingAfterBreak="0">
    <w:nsid w:val="6D757C42"/>
    <w:multiLevelType w:val="hybridMultilevel"/>
    <w:tmpl w:val="691E40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6EE225C8"/>
    <w:multiLevelType w:val="multilevel"/>
    <w:tmpl w:val="697ACC4E"/>
    <w:styleLink w:val="WWNum1"/>
    <w:lvl w:ilvl="0">
      <w:start w:val="1"/>
      <w:numFmt w:val="japaneseCounting"/>
      <w:lvlText w:val="%1、"/>
      <w:lvlJc w:val="left"/>
      <w:pPr>
        <w:ind w:left="1077" w:hanging="714"/>
      </w:pPr>
    </w:lvl>
    <w:lvl w:ilvl="1">
      <w:start w:val="1"/>
      <w:numFmt w:val="japaneseCounting"/>
      <w:lvlText w:val="（%2）"/>
      <w:lvlJc w:val="left"/>
      <w:pPr>
        <w:ind w:left="1803" w:hanging="1077"/>
      </w:pPr>
    </w:lvl>
    <w:lvl w:ilvl="2">
      <w:start w:val="1"/>
      <w:numFmt w:val="decimal"/>
      <w:lvlText w:val="%3、"/>
      <w:lvlJc w:val="left"/>
      <w:pPr>
        <w:ind w:left="2189" w:hanging="737"/>
      </w:pPr>
    </w:lvl>
    <w:lvl w:ilvl="3">
      <w:start w:val="1"/>
      <w:numFmt w:val="decimal"/>
      <w:lvlText w:val="（%4）"/>
      <w:lvlJc w:val="left"/>
      <w:pPr>
        <w:ind w:left="2903" w:hanging="1089"/>
      </w:pPr>
    </w:lvl>
    <w:lvl w:ilvl="4">
      <w:start w:val="1"/>
      <w:numFmt w:val="ideographTraditional"/>
      <w:lvlText w:val="%5、"/>
      <w:lvlJc w:val="left"/>
      <w:pPr>
        <w:ind w:left="3280" w:hanging="64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41" w15:restartNumberingAfterBreak="0">
    <w:nsid w:val="700967F8"/>
    <w:multiLevelType w:val="multilevel"/>
    <w:tmpl w:val="D9588614"/>
    <w:styleLink w:val="WWNum44"/>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2" w15:restartNumberingAfterBreak="0">
    <w:nsid w:val="70E4397D"/>
    <w:multiLevelType w:val="multilevel"/>
    <w:tmpl w:val="5D0042F4"/>
    <w:styleLink w:val="WWNum43"/>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3" w15:restartNumberingAfterBreak="0">
    <w:nsid w:val="71063871"/>
    <w:multiLevelType w:val="multilevel"/>
    <w:tmpl w:val="F8B24892"/>
    <w:styleLink w:val="WWNum50"/>
    <w:lvl w:ilvl="0">
      <w:start w:val="1"/>
      <w:numFmt w:val="japaneseCounting"/>
      <w:lvlText w:val="%1、"/>
      <w:lvlJc w:val="left"/>
      <w:pPr>
        <w:ind w:left="8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4" w15:restartNumberingAfterBreak="0">
    <w:nsid w:val="71B3259C"/>
    <w:multiLevelType w:val="multilevel"/>
    <w:tmpl w:val="F0929078"/>
    <w:styleLink w:val="WWOutlineListStyle43"/>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5" w15:restartNumberingAfterBreak="0">
    <w:nsid w:val="73D454A0"/>
    <w:multiLevelType w:val="multilevel"/>
    <w:tmpl w:val="A5CACB10"/>
    <w:styleLink w:val="WWOutlineListStyle55"/>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6" w15:restartNumberingAfterBreak="0">
    <w:nsid w:val="74052816"/>
    <w:multiLevelType w:val="multilevel"/>
    <w:tmpl w:val="2CBEE5EA"/>
    <w:styleLink w:val="WWOutlineListStyle53"/>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7" w15:restartNumberingAfterBreak="0">
    <w:nsid w:val="746B719F"/>
    <w:multiLevelType w:val="multilevel"/>
    <w:tmpl w:val="726AB0B4"/>
    <w:styleLink w:val="WWOutlineListStyle52"/>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8" w15:restartNumberingAfterBreak="0">
    <w:nsid w:val="74A1067C"/>
    <w:multiLevelType w:val="hybridMultilevel"/>
    <w:tmpl w:val="9620D1D6"/>
    <w:lvl w:ilvl="0" w:tplc="0409000F">
      <w:start w:val="1"/>
      <w:numFmt w:val="decimal"/>
      <w:lvlText w:val="%1."/>
      <w:lvlJc w:val="left"/>
      <w:pPr>
        <w:ind w:left="2400" w:hanging="480"/>
      </w:pPr>
      <w:rPr>
        <w:rFonts w:hint="eastAsia"/>
      </w:rPr>
    </w:lvl>
    <w:lvl w:ilvl="1" w:tplc="04090019" w:tentative="1">
      <w:start w:val="1"/>
      <w:numFmt w:val="ideographTraditional"/>
      <w:lvlText w:val="%2、"/>
      <w:lvlJc w:val="left"/>
      <w:pPr>
        <w:ind w:left="3345" w:hanging="480"/>
      </w:pPr>
    </w:lvl>
    <w:lvl w:ilvl="2" w:tplc="0409001B" w:tentative="1">
      <w:start w:val="1"/>
      <w:numFmt w:val="lowerRoman"/>
      <w:lvlText w:val="%3."/>
      <w:lvlJc w:val="right"/>
      <w:pPr>
        <w:ind w:left="3825" w:hanging="480"/>
      </w:pPr>
    </w:lvl>
    <w:lvl w:ilvl="3" w:tplc="0409000F" w:tentative="1">
      <w:start w:val="1"/>
      <w:numFmt w:val="decimal"/>
      <w:lvlText w:val="%4."/>
      <w:lvlJc w:val="left"/>
      <w:pPr>
        <w:ind w:left="4305" w:hanging="480"/>
      </w:pPr>
    </w:lvl>
    <w:lvl w:ilvl="4" w:tplc="04090019" w:tentative="1">
      <w:start w:val="1"/>
      <w:numFmt w:val="ideographTraditional"/>
      <w:lvlText w:val="%5、"/>
      <w:lvlJc w:val="left"/>
      <w:pPr>
        <w:ind w:left="4785" w:hanging="480"/>
      </w:pPr>
    </w:lvl>
    <w:lvl w:ilvl="5" w:tplc="0409001B" w:tentative="1">
      <w:start w:val="1"/>
      <w:numFmt w:val="lowerRoman"/>
      <w:lvlText w:val="%6."/>
      <w:lvlJc w:val="right"/>
      <w:pPr>
        <w:ind w:left="5265" w:hanging="480"/>
      </w:pPr>
    </w:lvl>
    <w:lvl w:ilvl="6" w:tplc="0409000F" w:tentative="1">
      <w:start w:val="1"/>
      <w:numFmt w:val="decimal"/>
      <w:lvlText w:val="%7."/>
      <w:lvlJc w:val="left"/>
      <w:pPr>
        <w:ind w:left="5745" w:hanging="480"/>
      </w:pPr>
    </w:lvl>
    <w:lvl w:ilvl="7" w:tplc="04090019" w:tentative="1">
      <w:start w:val="1"/>
      <w:numFmt w:val="ideographTraditional"/>
      <w:lvlText w:val="%8、"/>
      <w:lvlJc w:val="left"/>
      <w:pPr>
        <w:ind w:left="6225" w:hanging="480"/>
      </w:pPr>
    </w:lvl>
    <w:lvl w:ilvl="8" w:tplc="0409001B" w:tentative="1">
      <w:start w:val="1"/>
      <w:numFmt w:val="lowerRoman"/>
      <w:lvlText w:val="%9."/>
      <w:lvlJc w:val="right"/>
      <w:pPr>
        <w:ind w:left="6705" w:hanging="480"/>
      </w:pPr>
    </w:lvl>
  </w:abstractNum>
  <w:abstractNum w:abstractNumId="149" w15:restartNumberingAfterBreak="0">
    <w:nsid w:val="759D681B"/>
    <w:multiLevelType w:val="hybridMultilevel"/>
    <w:tmpl w:val="6764DE72"/>
    <w:lvl w:ilvl="0" w:tplc="5CEC5374">
      <w:start w:val="1"/>
      <w:numFmt w:val="taiwaneseCountingThousand"/>
      <w:lvlText w:val="(%1)"/>
      <w:lvlJc w:val="left"/>
      <w:pPr>
        <w:ind w:left="2039" w:hanging="480"/>
      </w:pPr>
      <w:rPr>
        <w:rFonts w:hint="default"/>
      </w:rPr>
    </w:lvl>
    <w:lvl w:ilvl="1" w:tplc="04090019" w:tentative="1">
      <w:start w:val="1"/>
      <w:numFmt w:val="ideographTraditional"/>
      <w:lvlText w:val="%2、"/>
      <w:lvlJc w:val="left"/>
      <w:pPr>
        <w:ind w:left="2519" w:hanging="480"/>
      </w:pPr>
    </w:lvl>
    <w:lvl w:ilvl="2" w:tplc="0409001B" w:tentative="1">
      <w:start w:val="1"/>
      <w:numFmt w:val="lowerRoman"/>
      <w:lvlText w:val="%3."/>
      <w:lvlJc w:val="right"/>
      <w:pPr>
        <w:ind w:left="2999" w:hanging="480"/>
      </w:pPr>
    </w:lvl>
    <w:lvl w:ilvl="3" w:tplc="0409000F" w:tentative="1">
      <w:start w:val="1"/>
      <w:numFmt w:val="decimal"/>
      <w:lvlText w:val="%4."/>
      <w:lvlJc w:val="left"/>
      <w:pPr>
        <w:ind w:left="3479" w:hanging="480"/>
      </w:pPr>
    </w:lvl>
    <w:lvl w:ilvl="4" w:tplc="04090019" w:tentative="1">
      <w:start w:val="1"/>
      <w:numFmt w:val="ideographTraditional"/>
      <w:lvlText w:val="%5、"/>
      <w:lvlJc w:val="left"/>
      <w:pPr>
        <w:ind w:left="3959" w:hanging="480"/>
      </w:pPr>
    </w:lvl>
    <w:lvl w:ilvl="5" w:tplc="0409001B" w:tentative="1">
      <w:start w:val="1"/>
      <w:numFmt w:val="lowerRoman"/>
      <w:lvlText w:val="%6."/>
      <w:lvlJc w:val="right"/>
      <w:pPr>
        <w:ind w:left="4439" w:hanging="480"/>
      </w:pPr>
    </w:lvl>
    <w:lvl w:ilvl="6" w:tplc="0409000F" w:tentative="1">
      <w:start w:val="1"/>
      <w:numFmt w:val="decimal"/>
      <w:lvlText w:val="%7."/>
      <w:lvlJc w:val="left"/>
      <w:pPr>
        <w:ind w:left="4919" w:hanging="480"/>
      </w:pPr>
    </w:lvl>
    <w:lvl w:ilvl="7" w:tplc="04090019" w:tentative="1">
      <w:start w:val="1"/>
      <w:numFmt w:val="ideographTraditional"/>
      <w:lvlText w:val="%8、"/>
      <w:lvlJc w:val="left"/>
      <w:pPr>
        <w:ind w:left="5399" w:hanging="480"/>
      </w:pPr>
    </w:lvl>
    <w:lvl w:ilvl="8" w:tplc="0409001B" w:tentative="1">
      <w:start w:val="1"/>
      <w:numFmt w:val="lowerRoman"/>
      <w:lvlText w:val="%9."/>
      <w:lvlJc w:val="right"/>
      <w:pPr>
        <w:ind w:left="5879" w:hanging="480"/>
      </w:pPr>
    </w:lvl>
  </w:abstractNum>
  <w:abstractNum w:abstractNumId="150" w15:restartNumberingAfterBreak="0">
    <w:nsid w:val="76F15EAB"/>
    <w:multiLevelType w:val="multilevel"/>
    <w:tmpl w:val="4394D348"/>
    <w:styleLink w:val="WWNum24"/>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1" w15:restartNumberingAfterBreak="0">
    <w:nsid w:val="77265085"/>
    <w:multiLevelType w:val="multilevel"/>
    <w:tmpl w:val="662871F2"/>
    <w:styleLink w:val="WWNum40"/>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2" w15:restartNumberingAfterBreak="0">
    <w:nsid w:val="77A36B80"/>
    <w:multiLevelType w:val="multilevel"/>
    <w:tmpl w:val="BA6A26B4"/>
    <w:styleLink w:val="WWNum9"/>
    <w:lvl w:ilvl="0">
      <w:start w:val="1"/>
      <w:numFmt w:val="japaneseCounting"/>
      <w:lvlText w:val="%1、"/>
      <w:lvlJc w:val="left"/>
      <w:pPr>
        <w:ind w:left="480" w:hanging="480"/>
      </w:pPr>
      <w:rPr>
        <w:lang w:val="en-US"/>
      </w:rPr>
    </w:lvl>
    <w:lvl w:ilvl="1">
      <w:start w:val="1"/>
      <w:numFmt w:val="ideographTraditional"/>
      <w:lvlText w:val="%2、"/>
      <w:lvlJc w:val="left"/>
      <w:pPr>
        <w:ind w:left="480" w:hanging="480"/>
      </w:pPr>
    </w:lvl>
    <w:lvl w:ilvl="2">
      <w:start w:val="1"/>
      <w:numFmt w:val="lowerRoman"/>
      <w:lvlText w:val="%3."/>
      <w:lvlJc w:val="right"/>
      <w:pPr>
        <w:ind w:left="960" w:hanging="480"/>
      </w:pPr>
    </w:lvl>
    <w:lvl w:ilvl="3">
      <w:start w:val="1"/>
      <w:numFmt w:val="decimal"/>
      <w:lvlText w:val="%4."/>
      <w:lvlJc w:val="left"/>
      <w:pPr>
        <w:ind w:left="1440" w:hanging="480"/>
      </w:pPr>
    </w:lvl>
    <w:lvl w:ilvl="4">
      <w:start w:val="1"/>
      <w:numFmt w:val="ideographTraditional"/>
      <w:lvlText w:val="%5、"/>
      <w:lvlJc w:val="left"/>
      <w:pPr>
        <w:ind w:left="1920" w:hanging="480"/>
      </w:pPr>
    </w:lvl>
    <w:lvl w:ilvl="5">
      <w:start w:val="1"/>
      <w:numFmt w:val="lowerRoman"/>
      <w:lvlText w:val="%6."/>
      <w:lvlJc w:val="right"/>
      <w:pPr>
        <w:ind w:left="2400" w:hanging="480"/>
      </w:pPr>
    </w:lvl>
    <w:lvl w:ilvl="6">
      <w:start w:val="1"/>
      <w:numFmt w:val="decimal"/>
      <w:lvlText w:val="%7."/>
      <w:lvlJc w:val="left"/>
      <w:pPr>
        <w:ind w:left="2880" w:hanging="480"/>
      </w:pPr>
    </w:lvl>
    <w:lvl w:ilvl="7">
      <w:start w:val="1"/>
      <w:numFmt w:val="ideographTraditional"/>
      <w:lvlText w:val="%8、"/>
      <w:lvlJc w:val="left"/>
      <w:pPr>
        <w:ind w:left="3360" w:hanging="480"/>
      </w:pPr>
    </w:lvl>
    <w:lvl w:ilvl="8">
      <w:start w:val="1"/>
      <w:numFmt w:val="lowerRoman"/>
      <w:lvlText w:val="%9."/>
      <w:lvlJc w:val="right"/>
      <w:pPr>
        <w:ind w:left="3840" w:hanging="480"/>
      </w:pPr>
    </w:lvl>
  </w:abstractNum>
  <w:abstractNum w:abstractNumId="153" w15:restartNumberingAfterBreak="0">
    <w:nsid w:val="77DE5639"/>
    <w:multiLevelType w:val="hybridMultilevel"/>
    <w:tmpl w:val="F53A5806"/>
    <w:lvl w:ilvl="0" w:tplc="57FCEA16">
      <w:start w:val="1"/>
      <w:numFmt w:val="taiwaneseCountingThousand"/>
      <w:lvlText w:val="（%1）"/>
      <w:lvlJc w:val="left"/>
      <w:pPr>
        <w:ind w:left="2390" w:hanging="831"/>
      </w:pPr>
      <w:rPr>
        <w:rFonts w:hint="default"/>
      </w:rPr>
    </w:lvl>
    <w:lvl w:ilvl="1" w:tplc="04090019" w:tentative="1">
      <w:start w:val="1"/>
      <w:numFmt w:val="ideographTraditional"/>
      <w:lvlText w:val="%2、"/>
      <w:lvlJc w:val="left"/>
      <w:pPr>
        <w:ind w:left="2519" w:hanging="480"/>
      </w:pPr>
    </w:lvl>
    <w:lvl w:ilvl="2" w:tplc="0409001B" w:tentative="1">
      <w:start w:val="1"/>
      <w:numFmt w:val="lowerRoman"/>
      <w:lvlText w:val="%3."/>
      <w:lvlJc w:val="right"/>
      <w:pPr>
        <w:ind w:left="2999" w:hanging="480"/>
      </w:pPr>
    </w:lvl>
    <w:lvl w:ilvl="3" w:tplc="0409000F" w:tentative="1">
      <w:start w:val="1"/>
      <w:numFmt w:val="decimal"/>
      <w:lvlText w:val="%4."/>
      <w:lvlJc w:val="left"/>
      <w:pPr>
        <w:ind w:left="3479" w:hanging="480"/>
      </w:pPr>
    </w:lvl>
    <w:lvl w:ilvl="4" w:tplc="04090019" w:tentative="1">
      <w:start w:val="1"/>
      <w:numFmt w:val="ideographTraditional"/>
      <w:lvlText w:val="%5、"/>
      <w:lvlJc w:val="left"/>
      <w:pPr>
        <w:ind w:left="3959" w:hanging="480"/>
      </w:pPr>
    </w:lvl>
    <w:lvl w:ilvl="5" w:tplc="0409001B" w:tentative="1">
      <w:start w:val="1"/>
      <w:numFmt w:val="lowerRoman"/>
      <w:lvlText w:val="%6."/>
      <w:lvlJc w:val="right"/>
      <w:pPr>
        <w:ind w:left="4439" w:hanging="480"/>
      </w:pPr>
    </w:lvl>
    <w:lvl w:ilvl="6" w:tplc="0409000F" w:tentative="1">
      <w:start w:val="1"/>
      <w:numFmt w:val="decimal"/>
      <w:lvlText w:val="%7."/>
      <w:lvlJc w:val="left"/>
      <w:pPr>
        <w:ind w:left="4919" w:hanging="480"/>
      </w:pPr>
    </w:lvl>
    <w:lvl w:ilvl="7" w:tplc="04090019" w:tentative="1">
      <w:start w:val="1"/>
      <w:numFmt w:val="ideographTraditional"/>
      <w:lvlText w:val="%8、"/>
      <w:lvlJc w:val="left"/>
      <w:pPr>
        <w:ind w:left="5399" w:hanging="480"/>
      </w:pPr>
    </w:lvl>
    <w:lvl w:ilvl="8" w:tplc="0409001B" w:tentative="1">
      <w:start w:val="1"/>
      <w:numFmt w:val="lowerRoman"/>
      <w:lvlText w:val="%9."/>
      <w:lvlJc w:val="right"/>
      <w:pPr>
        <w:ind w:left="5879" w:hanging="480"/>
      </w:pPr>
    </w:lvl>
  </w:abstractNum>
  <w:abstractNum w:abstractNumId="154" w15:restartNumberingAfterBreak="0">
    <w:nsid w:val="78AA6C0D"/>
    <w:multiLevelType w:val="multilevel"/>
    <w:tmpl w:val="148A3942"/>
    <w:styleLink w:val="WWOutlineListStyle30"/>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5" w15:restartNumberingAfterBreak="0">
    <w:nsid w:val="78B50E3C"/>
    <w:multiLevelType w:val="multilevel"/>
    <w:tmpl w:val="79320576"/>
    <w:styleLink w:val="WWNum17"/>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6" w15:restartNumberingAfterBreak="0">
    <w:nsid w:val="78EA0067"/>
    <w:multiLevelType w:val="multilevel"/>
    <w:tmpl w:val="510A4FA6"/>
    <w:styleLink w:val="WWOutlineListStyle31"/>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7" w15:restartNumberingAfterBreak="0">
    <w:nsid w:val="79643ECD"/>
    <w:multiLevelType w:val="multilevel"/>
    <w:tmpl w:val="08CAA968"/>
    <w:styleLink w:val="WWOutlineListStyle36"/>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8" w15:restartNumberingAfterBreak="0">
    <w:nsid w:val="7A0869AF"/>
    <w:multiLevelType w:val="multilevel"/>
    <w:tmpl w:val="33C2FDB0"/>
    <w:styleLink w:val="WWOutlineListStyle9"/>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9" w15:restartNumberingAfterBreak="0">
    <w:nsid w:val="7B703D89"/>
    <w:multiLevelType w:val="multilevel"/>
    <w:tmpl w:val="D16A905E"/>
    <w:styleLink w:val="WWOutlineListStyle27"/>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0" w15:restartNumberingAfterBreak="0">
    <w:nsid w:val="7BA118FD"/>
    <w:multiLevelType w:val="hybridMultilevel"/>
    <w:tmpl w:val="807A534A"/>
    <w:lvl w:ilvl="0" w:tplc="6B3074F6">
      <w:start w:val="1"/>
      <w:numFmt w:val="taiwaneseCountingThousand"/>
      <w:lvlText w:val="%1、"/>
      <w:lvlJc w:val="left"/>
      <w:pPr>
        <w:ind w:left="1695" w:hanging="720"/>
      </w:pPr>
      <w:rPr>
        <w:rFonts w:hint="default"/>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161" w15:restartNumberingAfterBreak="0">
    <w:nsid w:val="7C477355"/>
    <w:multiLevelType w:val="multilevel"/>
    <w:tmpl w:val="C97C58C0"/>
    <w:styleLink w:val="WWOutlineListStyle66"/>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2" w15:restartNumberingAfterBreak="0">
    <w:nsid w:val="7CAC292E"/>
    <w:multiLevelType w:val="multilevel"/>
    <w:tmpl w:val="0BECCE08"/>
    <w:styleLink w:val="WWOutlineListStyle61"/>
    <w:lvl w:ilvl="0">
      <w:start w:val="1"/>
      <w:numFmt w:val="japaneseCounting"/>
      <w:lvlText w:val="第%1條"/>
      <w:lvlJc w:val="left"/>
      <w:pPr>
        <w:ind w:left="480" w:hanging="480"/>
      </w:pPr>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3" w15:restartNumberingAfterBreak="0">
    <w:nsid w:val="7DC8263D"/>
    <w:multiLevelType w:val="hybridMultilevel"/>
    <w:tmpl w:val="CDC0D84E"/>
    <w:lvl w:ilvl="0" w:tplc="C46E647E">
      <w:start w:val="1"/>
      <w:numFmt w:val="taiwaneseCountingThousand"/>
      <w:suff w:val="space"/>
      <w:lvlText w:val="%1、"/>
      <w:lvlJc w:val="left"/>
      <w:pPr>
        <w:ind w:left="1455" w:hanging="480"/>
      </w:pPr>
      <w:rPr>
        <w:rFonts w:hint="eastAsia"/>
        <w:b w:val="0"/>
        <w:color w:val="auto"/>
      </w:rPr>
    </w:lvl>
    <w:lvl w:ilvl="1" w:tplc="0409000F">
      <w:start w:val="1"/>
      <w:numFmt w:val="decim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164" w15:restartNumberingAfterBreak="0">
    <w:nsid w:val="7DCA0A5C"/>
    <w:multiLevelType w:val="multilevel"/>
    <w:tmpl w:val="5F4092F4"/>
    <w:styleLink w:val="WWNum30"/>
    <w:lvl w:ilvl="0">
      <w:start w:val="1"/>
      <w:numFmt w:val="decimal"/>
      <w:lvlText w:val="%1."/>
      <w:lvlJc w:val="left"/>
      <w:pPr>
        <w:ind w:left="1698"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5" w15:restartNumberingAfterBreak="0">
    <w:nsid w:val="7DFD16C9"/>
    <w:multiLevelType w:val="hybridMultilevel"/>
    <w:tmpl w:val="B71A1456"/>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7E0E3532"/>
    <w:multiLevelType w:val="hybridMultilevel"/>
    <w:tmpl w:val="D8C8E7B8"/>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112"/>
  </w:num>
  <w:num w:numId="3">
    <w:abstractNumId w:val="87"/>
  </w:num>
  <w:num w:numId="4">
    <w:abstractNumId w:val="50"/>
  </w:num>
  <w:num w:numId="5">
    <w:abstractNumId w:val="133"/>
  </w:num>
  <w:num w:numId="6">
    <w:abstractNumId w:val="29"/>
  </w:num>
  <w:num w:numId="7">
    <w:abstractNumId w:val="161"/>
  </w:num>
  <w:num w:numId="8">
    <w:abstractNumId w:val="56"/>
  </w:num>
  <w:num w:numId="9">
    <w:abstractNumId w:val="111"/>
  </w:num>
  <w:num w:numId="10">
    <w:abstractNumId w:val="1"/>
  </w:num>
  <w:num w:numId="11">
    <w:abstractNumId w:val="37"/>
  </w:num>
  <w:num w:numId="12">
    <w:abstractNumId w:val="162"/>
  </w:num>
  <w:num w:numId="13">
    <w:abstractNumId w:val="89"/>
  </w:num>
  <w:num w:numId="14">
    <w:abstractNumId w:val="80"/>
  </w:num>
  <w:num w:numId="15">
    <w:abstractNumId w:val="99"/>
  </w:num>
  <w:num w:numId="16">
    <w:abstractNumId w:val="120"/>
  </w:num>
  <w:num w:numId="17">
    <w:abstractNumId w:val="125"/>
  </w:num>
  <w:num w:numId="18">
    <w:abstractNumId w:val="145"/>
  </w:num>
  <w:num w:numId="19">
    <w:abstractNumId w:val="116"/>
  </w:num>
  <w:num w:numId="20">
    <w:abstractNumId w:val="146"/>
  </w:num>
  <w:num w:numId="21">
    <w:abstractNumId w:val="147"/>
  </w:num>
  <w:num w:numId="22">
    <w:abstractNumId w:val="85"/>
  </w:num>
  <w:num w:numId="23">
    <w:abstractNumId w:val="121"/>
  </w:num>
  <w:num w:numId="24">
    <w:abstractNumId w:val="30"/>
  </w:num>
  <w:num w:numId="25">
    <w:abstractNumId w:val="137"/>
  </w:num>
  <w:num w:numId="26">
    <w:abstractNumId w:val="0"/>
  </w:num>
  <w:num w:numId="27">
    <w:abstractNumId w:val="54"/>
  </w:num>
  <w:num w:numId="28">
    <w:abstractNumId w:val="84"/>
  </w:num>
  <w:num w:numId="29">
    <w:abstractNumId w:val="12"/>
  </w:num>
  <w:num w:numId="30">
    <w:abstractNumId w:val="144"/>
  </w:num>
  <w:num w:numId="31">
    <w:abstractNumId w:val="130"/>
  </w:num>
  <w:num w:numId="32">
    <w:abstractNumId w:val="129"/>
  </w:num>
  <w:num w:numId="33">
    <w:abstractNumId w:val="26"/>
  </w:num>
  <w:num w:numId="34">
    <w:abstractNumId w:val="32"/>
  </w:num>
  <w:num w:numId="35">
    <w:abstractNumId w:val="43"/>
  </w:num>
  <w:num w:numId="36">
    <w:abstractNumId w:val="100"/>
  </w:num>
  <w:num w:numId="37">
    <w:abstractNumId w:val="157"/>
  </w:num>
  <w:num w:numId="38">
    <w:abstractNumId w:val="69"/>
  </w:num>
  <w:num w:numId="39">
    <w:abstractNumId w:val="90"/>
  </w:num>
  <w:num w:numId="40">
    <w:abstractNumId w:val="2"/>
  </w:num>
  <w:num w:numId="41">
    <w:abstractNumId w:val="16"/>
  </w:num>
  <w:num w:numId="42">
    <w:abstractNumId w:val="156"/>
  </w:num>
  <w:num w:numId="43">
    <w:abstractNumId w:val="154"/>
  </w:num>
  <w:num w:numId="44">
    <w:abstractNumId w:val="11"/>
  </w:num>
  <w:num w:numId="45">
    <w:abstractNumId w:val="64"/>
  </w:num>
  <w:num w:numId="46">
    <w:abstractNumId w:val="159"/>
  </w:num>
  <w:num w:numId="47">
    <w:abstractNumId w:val="134"/>
  </w:num>
  <w:num w:numId="48">
    <w:abstractNumId w:val="23"/>
  </w:num>
  <w:num w:numId="49">
    <w:abstractNumId w:val="93"/>
  </w:num>
  <w:num w:numId="50">
    <w:abstractNumId w:val="77"/>
  </w:num>
  <w:num w:numId="51">
    <w:abstractNumId w:val="73"/>
  </w:num>
  <w:num w:numId="52">
    <w:abstractNumId w:val="110"/>
  </w:num>
  <w:num w:numId="53">
    <w:abstractNumId w:val="10"/>
  </w:num>
  <w:num w:numId="54">
    <w:abstractNumId w:val="71"/>
  </w:num>
  <w:num w:numId="55">
    <w:abstractNumId w:val="24"/>
  </w:num>
  <w:num w:numId="56">
    <w:abstractNumId w:val="98"/>
  </w:num>
  <w:num w:numId="57">
    <w:abstractNumId w:val="76"/>
  </w:num>
  <w:num w:numId="58">
    <w:abstractNumId w:val="58"/>
  </w:num>
  <w:num w:numId="59">
    <w:abstractNumId w:val="91"/>
  </w:num>
  <w:num w:numId="60">
    <w:abstractNumId w:val="106"/>
  </w:num>
  <w:num w:numId="61">
    <w:abstractNumId w:val="86"/>
  </w:num>
  <w:num w:numId="62">
    <w:abstractNumId w:val="101"/>
  </w:num>
  <w:num w:numId="63">
    <w:abstractNumId w:val="65"/>
  </w:num>
  <w:num w:numId="64">
    <w:abstractNumId w:val="158"/>
  </w:num>
  <w:num w:numId="65">
    <w:abstractNumId w:val="127"/>
  </w:num>
  <w:num w:numId="66">
    <w:abstractNumId w:val="14"/>
  </w:num>
  <w:num w:numId="67">
    <w:abstractNumId w:val="67"/>
  </w:num>
  <w:num w:numId="68">
    <w:abstractNumId w:val="132"/>
  </w:num>
  <w:num w:numId="69">
    <w:abstractNumId w:val="83"/>
  </w:num>
  <w:num w:numId="70">
    <w:abstractNumId w:val="75"/>
  </w:num>
  <w:num w:numId="71">
    <w:abstractNumId w:val="74"/>
  </w:num>
  <w:num w:numId="72">
    <w:abstractNumId w:val="78"/>
  </w:num>
  <w:num w:numId="73">
    <w:abstractNumId w:val="25"/>
  </w:num>
  <w:num w:numId="74">
    <w:abstractNumId w:val="103"/>
  </w:num>
  <w:num w:numId="75">
    <w:abstractNumId w:val="68"/>
  </w:num>
  <w:num w:numId="76">
    <w:abstractNumId w:val="126"/>
  </w:num>
  <w:num w:numId="77">
    <w:abstractNumId w:val="140"/>
  </w:num>
  <w:num w:numId="78">
    <w:abstractNumId w:val="45"/>
  </w:num>
  <w:num w:numId="79">
    <w:abstractNumId w:val="41"/>
  </w:num>
  <w:num w:numId="80">
    <w:abstractNumId w:val="5"/>
  </w:num>
  <w:num w:numId="81">
    <w:abstractNumId w:val="70"/>
  </w:num>
  <w:num w:numId="82">
    <w:abstractNumId w:val="21"/>
  </w:num>
  <w:num w:numId="83">
    <w:abstractNumId w:val="124"/>
  </w:num>
  <w:num w:numId="84">
    <w:abstractNumId w:val="53"/>
  </w:num>
  <w:num w:numId="85">
    <w:abstractNumId w:val="152"/>
  </w:num>
  <w:num w:numId="86">
    <w:abstractNumId w:val="17"/>
  </w:num>
  <w:num w:numId="87">
    <w:abstractNumId w:val="59"/>
  </w:num>
  <w:num w:numId="88">
    <w:abstractNumId w:val="3"/>
  </w:num>
  <w:num w:numId="89">
    <w:abstractNumId w:val="42"/>
  </w:num>
  <w:num w:numId="90">
    <w:abstractNumId w:val="15"/>
  </w:num>
  <w:num w:numId="91">
    <w:abstractNumId w:val="97"/>
  </w:num>
  <w:num w:numId="92">
    <w:abstractNumId w:val="114"/>
  </w:num>
  <w:num w:numId="93">
    <w:abstractNumId w:val="155"/>
  </w:num>
  <w:num w:numId="94">
    <w:abstractNumId w:val="117"/>
  </w:num>
  <w:num w:numId="95">
    <w:abstractNumId w:val="52"/>
  </w:num>
  <w:num w:numId="96">
    <w:abstractNumId w:val="123"/>
  </w:num>
  <w:num w:numId="97">
    <w:abstractNumId w:val="105"/>
  </w:num>
  <w:num w:numId="98">
    <w:abstractNumId w:val="47"/>
  </w:num>
  <w:num w:numId="99">
    <w:abstractNumId w:val="115"/>
  </w:num>
  <w:num w:numId="100">
    <w:abstractNumId w:val="150"/>
  </w:num>
  <w:num w:numId="101">
    <w:abstractNumId w:val="22"/>
  </w:num>
  <w:num w:numId="102">
    <w:abstractNumId w:val="44"/>
  </w:num>
  <w:num w:numId="103">
    <w:abstractNumId w:val="38"/>
  </w:num>
  <w:num w:numId="104">
    <w:abstractNumId w:val="118"/>
  </w:num>
  <w:num w:numId="105">
    <w:abstractNumId w:val="39"/>
  </w:num>
  <w:num w:numId="106">
    <w:abstractNumId w:val="164"/>
  </w:num>
  <w:num w:numId="107">
    <w:abstractNumId w:val="6"/>
  </w:num>
  <w:num w:numId="108">
    <w:abstractNumId w:val="119"/>
  </w:num>
  <w:num w:numId="109">
    <w:abstractNumId w:val="49"/>
  </w:num>
  <w:num w:numId="110">
    <w:abstractNumId w:val="62"/>
  </w:num>
  <w:num w:numId="111">
    <w:abstractNumId w:val="122"/>
  </w:num>
  <w:num w:numId="112">
    <w:abstractNumId w:val="33"/>
  </w:num>
  <w:num w:numId="113">
    <w:abstractNumId w:val="36"/>
  </w:num>
  <w:num w:numId="114">
    <w:abstractNumId w:val="108"/>
  </w:num>
  <w:num w:numId="115">
    <w:abstractNumId w:val="9"/>
  </w:num>
  <w:num w:numId="116">
    <w:abstractNumId w:val="151"/>
  </w:num>
  <w:num w:numId="117">
    <w:abstractNumId w:val="136"/>
  </w:num>
  <w:num w:numId="118">
    <w:abstractNumId w:val="4"/>
  </w:num>
  <w:num w:numId="119">
    <w:abstractNumId w:val="142"/>
  </w:num>
  <w:num w:numId="120">
    <w:abstractNumId w:val="141"/>
  </w:num>
  <w:num w:numId="121">
    <w:abstractNumId w:val="13"/>
  </w:num>
  <w:num w:numId="122">
    <w:abstractNumId w:val="31"/>
  </w:num>
  <w:num w:numId="123">
    <w:abstractNumId w:val="48"/>
  </w:num>
  <w:num w:numId="124">
    <w:abstractNumId w:val="88"/>
  </w:num>
  <w:num w:numId="125">
    <w:abstractNumId w:val="96"/>
  </w:num>
  <w:num w:numId="126">
    <w:abstractNumId w:val="143"/>
  </w:num>
  <w:num w:numId="127">
    <w:abstractNumId w:val="82"/>
  </w:num>
  <w:num w:numId="128">
    <w:abstractNumId w:val="63"/>
  </w:num>
  <w:num w:numId="129">
    <w:abstractNumId w:val="139"/>
  </w:num>
  <w:num w:numId="130">
    <w:abstractNumId w:val="20"/>
  </w:num>
  <w:num w:numId="131">
    <w:abstractNumId w:val="160"/>
  </w:num>
  <w:num w:numId="132">
    <w:abstractNumId w:val="35"/>
  </w:num>
  <w:num w:numId="133">
    <w:abstractNumId w:val="138"/>
  </w:num>
  <w:num w:numId="134">
    <w:abstractNumId w:val="148"/>
  </w:num>
  <w:num w:numId="135">
    <w:abstractNumId w:val="131"/>
  </w:num>
  <w:num w:numId="136">
    <w:abstractNumId w:val="19"/>
  </w:num>
  <w:num w:numId="137">
    <w:abstractNumId w:val="163"/>
  </w:num>
  <w:num w:numId="138">
    <w:abstractNumId w:val="109"/>
  </w:num>
  <w:num w:numId="139">
    <w:abstractNumId w:val="46"/>
  </w:num>
  <w:num w:numId="140">
    <w:abstractNumId w:val="149"/>
  </w:num>
  <w:num w:numId="141">
    <w:abstractNumId w:val="153"/>
  </w:num>
  <w:num w:numId="142">
    <w:abstractNumId w:val="135"/>
  </w:num>
  <w:num w:numId="143">
    <w:abstractNumId w:val="72"/>
  </w:num>
  <w:num w:numId="144">
    <w:abstractNumId w:val="40"/>
  </w:num>
  <w:num w:numId="145">
    <w:abstractNumId w:val="28"/>
  </w:num>
  <w:num w:numId="146">
    <w:abstractNumId w:val="57"/>
  </w:num>
  <w:num w:numId="147">
    <w:abstractNumId w:val="94"/>
  </w:num>
  <w:num w:numId="148">
    <w:abstractNumId w:val="166"/>
  </w:num>
  <w:num w:numId="149">
    <w:abstractNumId w:val="165"/>
  </w:num>
  <w:num w:numId="150">
    <w:abstractNumId w:val="61"/>
  </w:num>
  <w:num w:numId="151">
    <w:abstractNumId w:val="81"/>
  </w:num>
  <w:num w:numId="152">
    <w:abstractNumId w:val="104"/>
  </w:num>
  <w:num w:numId="153">
    <w:abstractNumId w:val="8"/>
  </w:num>
  <w:num w:numId="154">
    <w:abstractNumId w:val="27"/>
  </w:num>
  <w:num w:numId="155">
    <w:abstractNumId w:val="95"/>
  </w:num>
  <w:num w:numId="156">
    <w:abstractNumId w:val="55"/>
  </w:num>
  <w:num w:numId="157">
    <w:abstractNumId w:val="102"/>
  </w:num>
  <w:num w:numId="158">
    <w:abstractNumId w:val="113"/>
  </w:num>
  <w:num w:numId="159">
    <w:abstractNumId w:val="51"/>
  </w:num>
  <w:num w:numId="160">
    <w:abstractNumId w:val="7"/>
  </w:num>
  <w:num w:numId="161">
    <w:abstractNumId w:val="92"/>
  </w:num>
  <w:num w:numId="162">
    <w:abstractNumId w:val="79"/>
  </w:num>
  <w:num w:numId="163">
    <w:abstractNumId w:val="34"/>
  </w:num>
  <w:num w:numId="164">
    <w:abstractNumId w:val="60"/>
  </w:num>
  <w:num w:numId="165">
    <w:abstractNumId w:val="128"/>
  </w:num>
  <w:num w:numId="166">
    <w:abstractNumId w:val="66"/>
  </w:num>
  <w:num w:numId="167">
    <w:abstractNumId w:val="107"/>
  </w:num>
  <w:numIdMacAtCleanup w:val="16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張峻源">
    <w15:presenceInfo w15:providerId="AD" w15:userId="S-1-5-21-1207113654-719266325-1847928074-41272"/>
  </w15:person>
  <w15:person w15:author="蔡芳媚">
    <w15:presenceInfo w15:providerId="AD" w15:userId="S-1-5-21-1207113654-719266325-1847928074-25327"/>
  </w15:person>
  <w15:person w15:author="黃巧榆">
    <w15:presenceInfo w15:providerId="AD" w15:userId="S-1-5-21-1207113654-719266325-1847928074-734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markup="0"/>
  <w:trackRevisions/>
  <w:defaultTabStop w:val="48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232"/>
    <w:rsid w:val="00005C54"/>
    <w:rsid w:val="00014C1C"/>
    <w:rsid w:val="00032C73"/>
    <w:rsid w:val="000348AC"/>
    <w:rsid w:val="00041EF2"/>
    <w:rsid w:val="0004234D"/>
    <w:rsid w:val="00042966"/>
    <w:rsid w:val="000476DE"/>
    <w:rsid w:val="000541F9"/>
    <w:rsid w:val="00055D0E"/>
    <w:rsid w:val="00061A23"/>
    <w:rsid w:val="00065560"/>
    <w:rsid w:val="00073224"/>
    <w:rsid w:val="00077150"/>
    <w:rsid w:val="000776C8"/>
    <w:rsid w:val="0008092F"/>
    <w:rsid w:val="00080AEC"/>
    <w:rsid w:val="00084DD0"/>
    <w:rsid w:val="00095131"/>
    <w:rsid w:val="000A48F8"/>
    <w:rsid w:val="000A51A9"/>
    <w:rsid w:val="000B71A9"/>
    <w:rsid w:val="000C0880"/>
    <w:rsid w:val="000C0F01"/>
    <w:rsid w:val="000C3556"/>
    <w:rsid w:val="000C3D5B"/>
    <w:rsid w:val="000E61D2"/>
    <w:rsid w:val="000F5020"/>
    <w:rsid w:val="001025B5"/>
    <w:rsid w:val="001171A4"/>
    <w:rsid w:val="00117F24"/>
    <w:rsid w:val="001276A8"/>
    <w:rsid w:val="00130DE2"/>
    <w:rsid w:val="00132AA6"/>
    <w:rsid w:val="00135976"/>
    <w:rsid w:val="00144350"/>
    <w:rsid w:val="00145493"/>
    <w:rsid w:val="001459EA"/>
    <w:rsid w:val="001502B7"/>
    <w:rsid w:val="00164785"/>
    <w:rsid w:val="00167AFE"/>
    <w:rsid w:val="00167C00"/>
    <w:rsid w:val="00172E24"/>
    <w:rsid w:val="0017754F"/>
    <w:rsid w:val="00183D6D"/>
    <w:rsid w:val="001A1CFD"/>
    <w:rsid w:val="001B21D2"/>
    <w:rsid w:val="001C2A28"/>
    <w:rsid w:val="001C2D46"/>
    <w:rsid w:val="001C5748"/>
    <w:rsid w:val="001D5F2F"/>
    <w:rsid w:val="001D6C26"/>
    <w:rsid w:val="001E5856"/>
    <w:rsid w:val="001E64B6"/>
    <w:rsid w:val="001F3CD4"/>
    <w:rsid w:val="0020035D"/>
    <w:rsid w:val="00213B9A"/>
    <w:rsid w:val="00214CEC"/>
    <w:rsid w:val="00220AC2"/>
    <w:rsid w:val="00231BCC"/>
    <w:rsid w:val="00234F1C"/>
    <w:rsid w:val="00243A5C"/>
    <w:rsid w:val="002452F0"/>
    <w:rsid w:val="00255980"/>
    <w:rsid w:val="00261766"/>
    <w:rsid w:val="00262F9A"/>
    <w:rsid w:val="00271521"/>
    <w:rsid w:val="00272F1C"/>
    <w:rsid w:val="0028253E"/>
    <w:rsid w:val="00282E49"/>
    <w:rsid w:val="00284493"/>
    <w:rsid w:val="002844FE"/>
    <w:rsid w:val="00285F31"/>
    <w:rsid w:val="00290BC5"/>
    <w:rsid w:val="002A28ED"/>
    <w:rsid w:val="002A5208"/>
    <w:rsid w:val="002A7731"/>
    <w:rsid w:val="002B020A"/>
    <w:rsid w:val="002B45FA"/>
    <w:rsid w:val="002C5CCC"/>
    <w:rsid w:val="002D0AE7"/>
    <w:rsid w:val="002D489E"/>
    <w:rsid w:val="002E0D48"/>
    <w:rsid w:val="002F2454"/>
    <w:rsid w:val="002F37AF"/>
    <w:rsid w:val="00302B32"/>
    <w:rsid w:val="003124B4"/>
    <w:rsid w:val="00316FEF"/>
    <w:rsid w:val="003340EE"/>
    <w:rsid w:val="0034645B"/>
    <w:rsid w:val="00352190"/>
    <w:rsid w:val="00364CD3"/>
    <w:rsid w:val="0036523F"/>
    <w:rsid w:val="00366494"/>
    <w:rsid w:val="003769C5"/>
    <w:rsid w:val="003857B3"/>
    <w:rsid w:val="0039132C"/>
    <w:rsid w:val="00391B53"/>
    <w:rsid w:val="003A1824"/>
    <w:rsid w:val="003A199C"/>
    <w:rsid w:val="003A1A08"/>
    <w:rsid w:val="003A78C5"/>
    <w:rsid w:val="003B393D"/>
    <w:rsid w:val="003B40DB"/>
    <w:rsid w:val="003B6B9D"/>
    <w:rsid w:val="003C2BC5"/>
    <w:rsid w:val="003C5540"/>
    <w:rsid w:val="003D46B9"/>
    <w:rsid w:val="003D6B27"/>
    <w:rsid w:val="003D762C"/>
    <w:rsid w:val="003D7F94"/>
    <w:rsid w:val="003E0145"/>
    <w:rsid w:val="003E2AB9"/>
    <w:rsid w:val="003F5157"/>
    <w:rsid w:val="00400E33"/>
    <w:rsid w:val="00403E79"/>
    <w:rsid w:val="00412DD0"/>
    <w:rsid w:val="004138D5"/>
    <w:rsid w:val="0041545F"/>
    <w:rsid w:val="004159E5"/>
    <w:rsid w:val="00426A1C"/>
    <w:rsid w:val="0042707A"/>
    <w:rsid w:val="0043386D"/>
    <w:rsid w:val="004348A8"/>
    <w:rsid w:val="00443E94"/>
    <w:rsid w:val="00444A41"/>
    <w:rsid w:val="00445231"/>
    <w:rsid w:val="00445A3D"/>
    <w:rsid w:val="00447894"/>
    <w:rsid w:val="004510AD"/>
    <w:rsid w:val="004523D4"/>
    <w:rsid w:val="0047346C"/>
    <w:rsid w:val="00475268"/>
    <w:rsid w:val="004755BF"/>
    <w:rsid w:val="0047749F"/>
    <w:rsid w:val="00480FD0"/>
    <w:rsid w:val="004A0B3E"/>
    <w:rsid w:val="004B3222"/>
    <w:rsid w:val="004B4E12"/>
    <w:rsid w:val="004C2A98"/>
    <w:rsid w:val="004C7358"/>
    <w:rsid w:val="004D71A1"/>
    <w:rsid w:val="004E5EC1"/>
    <w:rsid w:val="004F0DF5"/>
    <w:rsid w:val="004F6D5F"/>
    <w:rsid w:val="00501657"/>
    <w:rsid w:val="0050227C"/>
    <w:rsid w:val="00503C8D"/>
    <w:rsid w:val="00511BF7"/>
    <w:rsid w:val="00513567"/>
    <w:rsid w:val="005270AF"/>
    <w:rsid w:val="00531C63"/>
    <w:rsid w:val="00534C77"/>
    <w:rsid w:val="00541E3A"/>
    <w:rsid w:val="005420E5"/>
    <w:rsid w:val="00542D68"/>
    <w:rsid w:val="00546B34"/>
    <w:rsid w:val="00547476"/>
    <w:rsid w:val="0054765C"/>
    <w:rsid w:val="00553362"/>
    <w:rsid w:val="00556D81"/>
    <w:rsid w:val="00557580"/>
    <w:rsid w:val="005618A5"/>
    <w:rsid w:val="005640D9"/>
    <w:rsid w:val="00574274"/>
    <w:rsid w:val="00577E38"/>
    <w:rsid w:val="00587A16"/>
    <w:rsid w:val="00594378"/>
    <w:rsid w:val="005A0527"/>
    <w:rsid w:val="005B0228"/>
    <w:rsid w:val="005B6403"/>
    <w:rsid w:val="005B74CB"/>
    <w:rsid w:val="005C3B47"/>
    <w:rsid w:val="005E5B93"/>
    <w:rsid w:val="005F043F"/>
    <w:rsid w:val="005F0FFA"/>
    <w:rsid w:val="005F5005"/>
    <w:rsid w:val="005F6B60"/>
    <w:rsid w:val="00600777"/>
    <w:rsid w:val="00625700"/>
    <w:rsid w:val="0063111D"/>
    <w:rsid w:val="00633CEE"/>
    <w:rsid w:val="006365A3"/>
    <w:rsid w:val="00644859"/>
    <w:rsid w:val="00645B89"/>
    <w:rsid w:val="0065514A"/>
    <w:rsid w:val="0065517E"/>
    <w:rsid w:val="00656AA5"/>
    <w:rsid w:val="00664046"/>
    <w:rsid w:val="00667A95"/>
    <w:rsid w:val="006A3355"/>
    <w:rsid w:val="006B3C9E"/>
    <w:rsid w:val="006B541A"/>
    <w:rsid w:val="006B628B"/>
    <w:rsid w:val="006C580A"/>
    <w:rsid w:val="006C69FC"/>
    <w:rsid w:val="006D28CE"/>
    <w:rsid w:val="006D5A13"/>
    <w:rsid w:val="006D5F2D"/>
    <w:rsid w:val="006D668B"/>
    <w:rsid w:val="006E2410"/>
    <w:rsid w:val="006E4F1B"/>
    <w:rsid w:val="006E5A23"/>
    <w:rsid w:val="006F39EC"/>
    <w:rsid w:val="00721B9E"/>
    <w:rsid w:val="00726CC6"/>
    <w:rsid w:val="00735511"/>
    <w:rsid w:val="00737A81"/>
    <w:rsid w:val="00744A99"/>
    <w:rsid w:val="00745414"/>
    <w:rsid w:val="00754838"/>
    <w:rsid w:val="0077093A"/>
    <w:rsid w:val="007724E4"/>
    <w:rsid w:val="00776FB2"/>
    <w:rsid w:val="00777EE5"/>
    <w:rsid w:val="0078263A"/>
    <w:rsid w:val="007927AD"/>
    <w:rsid w:val="0079352E"/>
    <w:rsid w:val="00794DED"/>
    <w:rsid w:val="007A3DC3"/>
    <w:rsid w:val="007B44FF"/>
    <w:rsid w:val="007B5C99"/>
    <w:rsid w:val="007B77DD"/>
    <w:rsid w:val="007D1803"/>
    <w:rsid w:val="007D2AB1"/>
    <w:rsid w:val="007D6659"/>
    <w:rsid w:val="007F4F26"/>
    <w:rsid w:val="007F63A5"/>
    <w:rsid w:val="007F6D8F"/>
    <w:rsid w:val="00801F76"/>
    <w:rsid w:val="00802FAF"/>
    <w:rsid w:val="00810301"/>
    <w:rsid w:val="00813247"/>
    <w:rsid w:val="00816AAD"/>
    <w:rsid w:val="008218CF"/>
    <w:rsid w:val="00830E91"/>
    <w:rsid w:val="00833851"/>
    <w:rsid w:val="008378FB"/>
    <w:rsid w:val="00841EE3"/>
    <w:rsid w:val="00864217"/>
    <w:rsid w:val="008712FC"/>
    <w:rsid w:val="008769E7"/>
    <w:rsid w:val="00882471"/>
    <w:rsid w:val="00887078"/>
    <w:rsid w:val="00887198"/>
    <w:rsid w:val="0089186C"/>
    <w:rsid w:val="00891CA7"/>
    <w:rsid w:val="0089466F"/>
    <w:rsid w:val="008A3B45"/>
    <w:rsid w:val="008A48F9"/>
    <w:rsid w:val="008A74F9"/>
    <w:rsid w:val="008B3217"/>
    <w:rsid w:val="008B3509"/>
    <w:rsid w:val="008B4C49"/>
    <w:rsid w:val="008C1C4E"/>
    <w:rsid w:val="008C7563"/>
    <w:rsid w:val="008E2626"/>
    <w:rsid w:val="008F12D0"/>
    <w:rsid w:val="008F2C49"/>
    <w:rsid w:val="008F38DD"/>
    <w:rsid w:val="008F3B30"/>
    <w:rsid w:val="008F5113"/>
    <w:rsid w:val="008F7E13"/>
    <w:rsid w:val="0090057D"/>
    <w:rsid w:val="0090541B"/>
    <w:rsid w:val="009327E7"/>
    <w:rsid w:val="009400AA"/>
    <w:rsid w:val="00941F5D"/>
    <w:rsid w:val="00977547"/>
    <w:rsid w:val="00987E5F"/>
    <w:rsid w:val="00991E77"/>
    <w:rsid w:val="0099219B"/>
    <w:rsid w:val="00993B07"/>
    <w:rsid w:val="009A1F87"/>
    <w:rsid w:val="009A3651"/>
    <w:rsid w:val="009A617C"/>
    <w:rsid w:val="009B0DC7"/>
    <w:rsid w:val="009B546D"/>
    <w:rsid w:val="009C6659"/>
    <w:rsid w:val="009D2F3A"/>
    <w:rsid w:val="009E534F"/>
    <w:rsid w:val="009F381D"/>
    <w:rsid w:val="009F479D"/>
    <w:rsid w:val="00A02B4E"/>
    <w:rsid w:val="00A03529"/>
    <w:rsid w:val="00A06BC2"/>
    <w:rsid w:val="00A1114E"/>
    <w:rsid w:val="00A13E27"/>
    <w:rsid w:val="00A14A64"/>
    <w:rsid w:val="00A16E4F"/>
    <w:rsid w:val="00A17943"/>
    <w:rsid w:val="00A31D6B"/>
    <w:rsid w:val="00A33C7F"/>
    <w:rsid w:val="00A3433B"/>
    <w:rsid w:val="00A356F0"/>
    <w:rsid w:val="00A53160"/>
    <w:rsid w:val="00A53768"/>
    <w:rsid w:val="00A649EF"/>
    <w:rsid w:val="00A71D33"/>
    <w:rsid w:val="00A7234E"/>
    <w:rsid w:val="00A85A92"/>
    <w:rsid w:val="00A866A7"/>
    <w:rsid w:val="00AC72A3"/>
    <w:rsid w:val="00AC751B"/>
    <w:rsid w:val="00AD21B1"/>
    <w:rsid w:val="00AD3F67"/>
    <w:rsid w:val="00AE0633"/>
    <w:rsid w:val="00AE1FBF"/>
    <w:rsid w:val="00AE234B"/>
    <w:rsid w:val="00AE3377"/>
    <w:rsid w:val="00AE6221"/>
    <w:rsid w:val="00AE709D"/>
    <w:rsid w:val="00AE77C9"/>
    <w:rsid w:val="00AF0A1E"/>
    <w:rsid w:val="00AF2008"/>
    <w:rsid w:val="00AF68B1"/>
    <w:rsid w:val="00B0384A"/>
    <w:rsid w:val="00B043FD"/>
    <w:rsid w:val="00B05613"/>
    <w:rsid w:val="00B170C1"/>
    <w:rsid w:val="00B27F5A"/>
    <w:rsid w:val="00B30E57"/>
    <w:rsid w:val="00B45A09"/>
    <w:rsid w:val="00B503AE"/>
    <w:rsid w:val="00B56F55"/>
    <w:rsid w:val="00B606F7"/>
    <w:rsid w:val="00B62959"/>
    <w:rsid w:val="00B81254"/>
    <w:rsid w:val="00B8695E"/>
    <w:rsid w:val="00B8793F"/>
    <w:rsid w:val="00B93147"/>
    <w:rsid w:val="00BB7375"/>
    <w:rsid w:val="00BC01A9"/>
    <w:rsid w:val="00BC426C"/>
    <w:rsid w:val="00BD2551"/>
    <w:rsid w:val="00BD4D2D"/>
    <w:rsid w:val="00BD781F"/>
    <w:rsid w:val="00BE4C7A"/>
    <w:rsid w:val="00BE4FED"/>
    <w:rsid w:val="00BE528E"/>
    <w:rsid w:val="00BE6F5F"/>
    <w:rsid w:val="00C04DF9"/>
    <w:rsid w:val="00C0683C"/>
    <w:rsid w:val="00C07A25"/>
    <w:rsid w:val="00C225A4"/>
    <w:rsid w:val="00C3316F"/>
    <w:rsid w:val="00C366A2"/>
    <w:rsid w:val="00C43B40"/>
    <w:rsid w:val="00C473D8"/>
    <w:rsid w:val="00C475C8"/>
    <w:rsid w:val="00C5747D"/>
    <w:rsid w:val="00C575E0"/>
    <w:rsid w:val="00C606E4"/>
    <w:rsid w:val="00C66E3A"/>
    <w:rsid w:val="00C70880"/>
    <w:rsid w:val="00C813CC"/>
    <w:rsid w:val="00C8357B"/>
    <w:rsid w:val="00C87002"/>
    <w:rsid w:val="00C8763E"/>
    <w:rsid w:val="00C909E9"/>
    <w:rsid w:val="00CA2274"/>
    <w:rsid w:val="00CA3DAC"/>
    <w:rsid w:val="00CA578A"/>
    <w:rsid w:val="00CA712A"/>
    <w:rsid w:val="00CB59CC"/>
    <w:rsid w:val="00CC064A"/>
    <w:rsid w:val="00CC2F3B"/>
    <w:rsid w:val="00CC66E8"/>
    <w:rsid w:val="00CC734C"/>
    <w:rsid w:val="00CC7A9F"/>
    <w:rsid w:val="00CD23D6"/>
    <w:rsid w:val="00CD2645"/>
    <w:rsid w:val="00CE17E4"/>
    <w:rsid w:val="00D07A43"/>
    <w:rsid w:val="00D147E5"/>
    <w:rsid w:val="00D14B6C"/>
    <w:rsid w:val="00D21E23"/>
    <w:rsid w:val="00D22161"/>
    <w:rsid w:val="00D2687B"/>
    <w:rsid w:val="00D32E3C"/>
    <w:rsid w:val="00D33232"/>
    <w:rsid w:val="00D33F66"/>
    <w:rsid w:val="00D527F2"/>
    <w:rsid w:val="00D56C36"/>
    <w:rsid w:val="00D619CA"/>
    <w:rsid w:val="00D61B68"/>
    <w:rsid w:val="00D625A8"/>
    <w:rsid w:val="00D757E6"/>
    <w:rsid w:val="00D83708"/>
    <w:rsid w:val="00DA266A"/>
    <w:rsid w:val="00DB3B8B"/>
    <w:rsid w:val="00DB435A"/>
    <w:rsid w:val="00DB6709"/>
    <w:rsid w:val="00DC0DC4"/>
    <w:rsid w:val="00DC1290"/>
    <w:rsid w:val="00DC1FA4"/>
    <w:rsid w:val="00DC5FFB"/>
    <w:rsid w:val="00DC76FC"/>
    <w:rsid w:val="00DD26A9"/>
    <w:rsid w:val="00DD3ACB"/>
    <w:rsid w:val="00DD432B"/>
    <w:rsid w:val="00DD46D1"/>
    <w:rsid w:val="00DD7FE9"/>
    <w:rsid w:val="00DE09F2"/>
    <w:rsid w:val="00DE3FE3"/>
    <w:rsid w:val="00DE6015"/>
    <w:rsid w:val="00DE6212"/>
    <w:rsid w:val="00E1210E"/>
    <w:rsid w:val="00E12B00"/>
    <w:rsid w:val="00E17873"/>
    <w:rsid w:val="00E20599"/>
    <w:rsid w:val="00E210BD"/>
    <w:rsid w:val="00E36036"/>
    <w:rsid w:val="00E37792"/>
    <w:rsid w:val="00E51A8F"/>
    <w:rsid w:val="00E5576D"/>
    <w:rsid w:val="00E6237F"/>
    <w:rsid w:val="00E655EA"/>
    <w:rsid w:val="00E70C82"/>
    <w:rsid w:val="00E7146C"/>
    <w:rsid w:val="00E72D65"/>
    <w:rsid w:val="00E83EED"/>
    <w:rsid w:val="00E85A23"/>
    <w:rsid w:val="00EA088D"/>
    <w:rsid w:val="00EA2E1C"/>
    <w:rsid w:val="00EB1E4E"/>
    <w:rsid w:val="00EB26EF"/>
    <w:rsid w:val="00EB388E"/>
    <w:rsid w:val="00EB560F"/>
    <w:rsid w:val="00EC38EA"/>
    <w:rsid w:val="00EC3A5D"/>
    <w:rsid w:val="00EC58C9"/>
    <w:rsid w:val="00EC6F67"/>
    <w:rsid w:val="00ED2CF5"/>
    <w:rsid w:val="00ED2EFD"/>
    <w:rsid w:val="00ED7C4C"/>
    <w:rsid w:val="00EE520A"/>
    <w:rsid w:val="00EE5273"/>
    <w:rsid w:val="00EF46B5"/>
    <w:rsid w:val="00F03564"/>
    <w:rsid w:val="00F040B9"/>
    <w:rsid w:val="00F04D9F"/>
    <w:rsid w:val="00F065B3"/>
    <w:rsid w:val="00F06FFC"/>
    <w:rsid w:val="00F10999"/>
    <w:rsid w:val="00F11468"/>
    <w:rsid w:val="00F11765"/>
    <w:rsid w:val="00F129F7"/>
    <w:rsid w:val="00F12FE0"/>
    <w:rsid w:val="00F21EA6"/>
    <w:rsid w:val="00F307CB"/>
    <w:rsid w:val="00F33D0B"/>
    <w:rsid w:val="00F34661"/>
    <w:rsid w:val="00F37F03"/>
    <w:rsid w:val="00F40BEB"/>
    <w:rsid w:val="00F60982"/>
    <w:rsid w:val="00F60B4B"/>
    <w:rsid w:val="00F63D58"/>
    <w:rsid w:val="00F71AE2"/>
    <w:rsid w:val="00F7387B"/>
    <w:rsid w:val="00F909B3"/>
    <w:rsid w:val="00F91DE0"/>
    <w:rsid w:val="00F933A5"/>
    <w:rsid w:val="00F9530A"/>
    <w:rsid w:val="00FA4A7E"/>
    <w:rsid w:val="00FA5B12"/>
    <w:rsid w:val="00FA6C10"/>
    <w:rsid w:val="00FB0439"/>
    <w:rsid w:val="00FB3556"/>
    <w:rsid w:val="00FC024C"/>
    <w:rsid w:val="00FF12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10275"/>
  <w15:docId w15:val="{CE220DD2-1DD3-4DCB-B9AC-AB4F513C6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kern w:val="3"/>
        <w:sz w:val="24"/>
        <w:lang w:val="en-US" w:eastAsia="zh-TW"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pPr>
  </w:style>
  <w:style w:type="paragraph" w:styleId="1">
    <w:name w:val="heading 1"/>
    <w:basedOn w:val="Standard"/>
    <w:pPr>
      <w:keepNext/>
      <w:numPr>
        <w:numId w:val="1"/>
      </w:numPr>
      <w:spacing w:before="180" w:after="180" w:line="720" w:lineRule="auto"/>
      <w:outlineLvl w:val="0"/>
    </w:pPr>
    <w:rPr>
      <w:rFonts w:ascii="Arial" w:eastAsia="Arial" w:hAnsi="Arial" w:cs="Arial"/>
      <w:b/>
      <w:bCs/>
      <w:sz w:val="52"/>
      <w:szCs w:val="52"/>
    </w:rPr>
  </w:style>
  <w:style w:type="paragraph" w:styleId="2">
    <w:name w:val="heading 2"/>
    <w:basedOn w:val="Standard"/>
    <w:pPr>
      <w:outlineLvl w:val="1"/>
    </w:pPr>
    <w:rPr>
      <w:rFonts w:eastAsia="標楷體"/>
      <w:bCs/>
      <w:szCs w:val="24"/>
    </w:rPr>
  </w:style>
  <w:style w:type="paragraph" w:styleId="3">
    <w:name w:val="heading 3"/>
    <w:basedOn w:val="Standard"/>
    <w:pPr>
      <w:keepNext/>
      <w:spacing w:line="720" w:lineRule="auto"/>
      <w:outlineLvl w:val="2"/>
    </w:pPr>
    <w:rPr>
      <w:rFonts w:ascii="Arial" w:eastAsia="Arial" w:hAnsi="Arial" w:cs="Arial"/>
      <w:b/>
      <w:bCs/>
      <w:sz w:val="36"/>
      <w:szCs w:val="36"/>
    </w:rPr>
  </w:style>
  <w:style w:type="paragraph" w:styleId="4">
    <w:name w:val="heading 4"/>
    <w:basedOn w:val="Standard"/>
    <w:pPr>
      <w:keepNext/>
      <w:spacing w:line="720" w:lineRule="auto"/>
      <w:outlineLvl w:val="3"/>
    </w:pPr>
    <w:rPr>
      <w:rFonts w:ascii="Arial" w:eastAsia="Arial" w:hAnsi="Arial" w:cs="Arial"/>
      <w:sz w:val="36"/>
      <w:szCs w:val="36"/>
    </w:rPr>
  </w:style>
  <w:style w:type="paragraph" w:styleId="5">
    <w:name w:val="heading 5"/>
    <w:basedOn w:val="Standard"/>
    <w:pPr>
      <w:keepNext/>
      <w:snapToGrid w:val="0"/>
      <w:spacing w:line="420" w:lineRule="atLeast"/>
      <w:jc w:val="both"/>
      <w:outlineLvl w:val="4"/>
    </w:pPr>
    <w:rPr>
      <w:rFonts w:ascii="Arial" w:eastAsia="標楷體" w:hAnsi="Arial" w:cs="Arial"/>
      <w:bCs/>
      <w:szCs w:val="26"/>
    </w:rPr>
  </w:style>
  <w:style w:type="paragraph" w:styleId="6">
    <w:name w:val="heading 6"/>
    <w:basedOn w:val="Standard"/>
    <w:pPr>
      <w:keepNext/>
      <w:spacing w:line="720" w:lineRule="atLeast"/>
      <w:outlineLvl w:val="5"/>
    </w:pPr>
    <w:rPr>
      <w:rFonts w:ascii="Arial" w:eastAsia="Arial" w:hAnsi="Arial" w:cs="Arial"/>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72">
    <w:name w:val="WW_OutlineListStyle_72"/>
    <w:basedOn w:val="a3"/>
    <w:pPr>
      <w:numPr>
        <w:numId w:val="1"/>
      </w:numPr>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微軟正黑體" w:hAnsi="Liberation Sans" w:cs="Arial"/>
      <w:sz w:val="28"/>
      <w:szCs w:val="28"/>
    </w:rPr>
  </w:style>
  <w:style w:type="paragraph" w:customStyle="1" w:styleId="Textbody">
    <w:name w:val="Text body"/>
    <w:basedOn w:val="Standard"/>
    <w:pPr>
      <w:jc w:val="both"/>
    </w:pPr>
    <w:rPr>
      <w:rFonts w:ascii="新細明體" w:hAnsi="新細明體" w:cs="新細明體"/>
      <w:kern w:val="0"/>
      <w:szCs w:val="33"/>
    </w:rPr>
  </w:style>
  <w:style w:type="paragraph" w:styleId="a4">
    <w:name w:val="List"/>
    <w:basedOn w:val="Standard"/>
    <w:pPr>
      <w:spacing w:line="360" w:lineRule="atLeast"/>
      <w:ind w:left="200" w:hanging="200"/>
    </w:pPr>
    <w:rPr>
      <w:rFonts w:eastAsia="標楷體"/>
      <w:b/>
      <w:kern w:val="0"/>
      <w:sz w:val="28"/>
    </w:rPr>
  </w:style>
  <w:style w:type="paragraph" w:styleId="a5">
    <w:name w:val="caption"/>
    <w:basedOn w:val="Standard"/>
    <w:pPr>
      <w:suppressLineNumbers/>
      <w:spacing w:before="120" w:after="120"/>
    </w:pPr>
    <w:rPr>
      <w:rFonts w:cs="Arial"/>
      <w:i/>
      <w:iCs/>
      <w:szCs w:val="24"/>
    </w:rPr>
  </w:style>
  <w:style w:type="paragraph" w:customStyle="1" w:styleId="Index">
    <w:name w:val="Index"/>
    <w:basedOn w:val="Standard"/>
    <w:pPr>
      <w:suppressLineNumbers/>
    </w:pPr>
    <w:rPr>
      <w:rFonts w:cs="Arial"/>
    </w:rPr>
  </w:style>
  <w:style w:type="paragraph" w:styleId="a6">
    <w:name w:val="footer"/>
    <w:basedOn w:val="Standard"/>
    <w:pPr>
      <w:tabs>
        <w:tab w:val="center" w:pos="4153"/>
        <w:tab w:val="right" w:pos="8306"/>
      </w:tabs>
      <w:snapToGrid w:val="0"/>
    </w:pPr>
    <w:rPr>
      <w:sz w:val="20"/>
    </w:rPr>
  </w:style>
  <w:style w:type="paragraph" w:styleId="a7">
    <w:name w:val="Plain Text"/>
    <w:basedOn w:val="Standard"/>
    <w:rPr>
      <w:rFonts w:ascii="細明體" w:eastAsia="細明體" w:hAnsi="細明體" w:cs="標楷體"/>
      <w:szCs w:val="24"/>
    </w:rPr>
  </w:style>
  <w:style w:type="paragraph" w:customStyle="1" w:styleId="Textbodyindent">
    <w:name w:val="Text body indent"/>
    <w:basedOn w:val="Standard"/>
    <w:pPr>
      <w:ind w:left="506" w:hanging="506"/>
    </w:pPr>
    <w:rPr>
      <w:rFonts w:ascii="新細明體" w:hAnsi="新細明體" w:cs="新細明體"/>
      <w:kern w:val="0"/>
    </w:rPr>
  </w:style>
  <w:style w:type="paragraph" w:styleId="20">
    <w:name w:val="Body Text Indent 2"/>
    <w:basedOn w:val="Standard"/>
    <w:pPr>
      <w:ind w:left="540" w:hanging="60"/>
      <w:jc w:val="both"/>
    </w:pPr>
  </w:style>
  <w:style w:type="paragraph" w:styleId="30">
    <w:name w:val="Body Text Indent 3"/>
    <w:basedOn w:val="Standard"/>
    <w:pPr>
      <w:spacing w:after="120"/>
      <w:ind w:left="480"/>
    </w:pPr>
    <w:rPr>
      <w:sz w:val="16"/>
      <w:szCs w:val="16"/>
    </w:rPr>
  </w:style>
  <w:style w:type="paragraph" w:styleId="a8">
    <w:name w:val="Note Heading"/>
    <w:basedOn w:val="Standard"/>
    <w:pPr>
      <w:jc w:val="center"/>
    </w:pPr>
    <w:rPr>
      <w:rFonts w:ascii="細明體" w:eastAsia="細明體" w:hAnsi="細明體" w:cs="標楷體"/>
      <w:szCs w:val="24"/>
    </w:rPr>
  </w:style>
  <w:style w:type="paragraph" w:styleId="a9">
    <w:name w:val="header"/>
    <w:basedOn w:val="Standard"/>
    <w:pPr>
      <w:tabs>
        <w:tab w:val="center" w:pos="4153"/>
        <w:tab w:val="right" w:pos="8306"/>
      </w:tabs>
      <w:snapToGrid w:val="0"/>
    </w:pPr>
    <w:rPr>
      <w:sz w:val="20"/>
    </w:rPr>
  </w:style>
  <w:style w:type="paragraph" w:styleId="aa">
    <w:name w:val="Closing"/>
    <w:basedOn w:val="Standard"/>
    <w:pPr>
      <w:ind w:left="4320"/>
    </w:pPr>
  </w:style>
  <w:style w:type="paragraph" w:styleId="ab">
    <w:name w:val="Date"/>
    <w:basedOn w:val="Standard"/>
    <w:pPr>
      <w:jc w:val="right"/>
    </w:pPr>
    <w:rPr>
      <w:rFonts w:eastAsia="標楷體"/>
      <w:kern w:val="0"/>
      <w:sz w:val="22"/>
      <w:szCs w:val="33"/>
    </w:rPr>
  </w:style>
  <w:style w:type="paragraph" w:customStyle="1" w:styleId="ac">
    <w:name w:val="分項段落"/>
    <w:basedOn w:val="Standard"/>
    <w:pPr>
      <w:snapToGrid w:val="0"/>
      <w:jc w:val="both"/>
    </w:pPr>
    <w:rPr>
      <w:rFonts w:eastAsia="標楷體"/>
      <w:color w:val="000000"/>
      <w:kern w:val="0"/>
      <w:sz w:val="36"/>
    </w:rPr>
  </w:style>
  <w:style w:type="paragraph" w:customStyle="1" w:styleId="ad">
    <w:name w:val="主旨"/>
    <w:basedOn w:val="Standard"/>
    <w:pPr>
      <w:snapToGrid w:val="0"/>
    </w:pPr>
    <w:rPr>
      <w:rFonts w:eastAsia="標楷體"/>
      <w:sz w:val="36"/>
    </w:rPr>
  </w:style>
  <w:style w:type="paragraph" w:styleId="HTML">
    <w:name w:val="HTML Preformatted"/>
    <w:basedOn w:val="Stand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paragraph" w:styleId="21">
    <w:name w:val="Body Text 2"/>
    <w:basedOn w:val="Standard"/>
    <w:pPr>
      <w:spacing w:line="240" w:lineRule="exact"/>
    </w:pPr>
    <w:rPr>
      <w:sz w:val="22"/>
    </w:rPr>
  </w:style>
  <w:style w:type="paragraph" w:customStyle="1" w:styleId="0">
    <w:name w:val="0本文"/>
    <w:autoRedefine/>
    <w:pPr>
      <w:widowControl/>
      <w:suppressAutoHyphens/>
      <w:spacing w:line="320" w:lineRule="exact"/>
      <w:ind w:left="35" w:hanging="11"/>
      <w:jc w:val="both"/>
    </w:pPr>
    <w:rPr>
      <w:rFonts w:eastAsia="華康楷書體W5(P)"/>
      <w:sz w:val="22"/>
    </w:rPr>
  </w:style>
  <w:style w:type="paragraph" w:customStyle="1" w:styleId="ae">
    <w:name w:val="章"/>
    <w:basedOn w:val="0"/>
    <w:autoRedefine/>
    <w:pPr>
      <w:spacing w:line="720" w:lineRule="exact"/>
      <w:ind w:firstLine="0"/>
      <w:jc w:val="center"/>
    </w:pPr>
    <w:rPr>
      <w:bCs/>
      <w:sz w:val="36"/>
    </w:rPr>
  </w:style>
  <w:style w:type="paragraph" w:customStyle="1" w:styleId="af">
    <w:name w:val="壹"/>
    <w:basedOn w:val="0"/>
    <w:autoRedefine/>
    <w:pPr>
      <w:spacing w:before="323" w:after="161"/>
      <w:ind w:left="24" w:firstLine="480"/>
    </w:pPr>
    <w:rPr>
      <w:sz w:val="32"/>
      <w:szCs w:val="32"/>
    </w:rPr>
  </w:style>
  <w:style w:type="paragraph" w:customStyle="1" w:styleId="af0">
    <w:name w:val="一、"/>
    <w:basedOn w:val="0"/>
    <w:autoRedefine/>
    <w:pPr>
      <w:ind w:firstLine="0"/>
    </w:pPr>
  </w:style>
  <w:style w:type="paragraph" w:customStyle="1" w:styleId="af1">
    <w:name w:val="一、文"/>
    <w:basedOn w:val="0"/>
    <w:autoRedefine/>
    <w:pPr>
      <w:widowControl w:val="0"/>
      <w:snapToGrid w:val="0"/>
      <w:ind w:left="200"/>
    </w:pPr>
  </w:style>
  <w:style w:type="paragraph" w:customStyle="1" w:styleId="af2">
    <w:name w:val="（一）"/>
    <w:basedOn w:val="af1"/>
    <w:pPr>
      <w:ind w:left="550" w:hanging="350"/>
    </w:pPr>
    <w:rPr>
      <w:rFonts w:ascii="華康楷書體W5(P)" w:hAnsi="華康楷書體W5(P)" w:cs="華康楷書體W5(P)"/>
    </w:rPr>
  </w:style>
  <w:style w:type="paragraph" w:customStyle="1" w:styleId="af3">
    <w:name w:val="（一）文"/>
    <w:basedOn w:val="af1"/>
    <w:autoRedefine/>
    <w:pPr>
      <w:ind w:left="300" w:firstLine="200"/>
    </w:pPr>
  </w:style>
  <w:style w:type="paragraph" w:customStyle="1" w:styleId="17">
    <w:name w:val="樣式17"/>
    <w:basedOn w:val="Standard"/>
    <w:pPr>
      <w:spacing w:before="120" w:line="360" w:lineRule="atLeast"/>
      <w:ind w:left="1418" w:hanging="1418"/>
      <w:jc w:val="both"/>
    </w:pPr>
    <w:rPr>
      <w:rFonts w:ascii="全真楷書" w:eastAsia="全真楷書" w:hAnsi="全真楷書" w:cs="全真楷書"/>
      <w:kern w:val="0"/>
      <w:sz w:val="28"/>
    </w:rPr>
  </w:style>
  <w:style w:type="paragraph" w:customStyle="1" w:styleId="19">
    <w:name w:val="樣式19"/>
    <w:basedOn w:val="Standard"/>
    <w:pPr>
      <w:spacing w:line="240" w:lineRule="atLeast"/>
      <w:ind w:left="2552" w:hanging="567"/>
      <w:jc w:val="both"/>
    </w:pPr>
    <w:rPr>
      <w:rFonts w:ascii="全真楷書" w:eastAsia="全真楷書" w:hAnsi="全真楷書" w:cs="全真楷書"/>
      <w:kern w:val="0"/>
      <w:sz w:val="28"/>
    </w:rPr>
  </w:style>
  <w:style w:type="paragraph" w:customStyle="1" w:styleId="27">
    <w:name w:val="樣式27"/>
    <w:basedOn w:val="Standard"/>
    <w:pPr>
      <w:spacing w:line="360" w:lineRule="atLeast"/>
      <w:ind w:left="1418" w:firstLine="567"/>
      <w:jc w:val="both"/>
    </w:pPr>
    <w:rPr>
      <w:rFonts w:ascii="全真楷書" w:eastAsia="全真楷書" w:hAnsi="全真楷書" w:cs="全真楷書"/>
      <w:kern w:val="0"/>
      <w:sz w:val="28"/>
    </w:rPr>
  </w:style>
  <w:style w:type="paragraph" w:customStyle="1" w:styleId="11">
    <w:name w:val="純文字1"/>
    <w:basedOn w:val="Standard"/>
    <w:rPr>
      <w:rFonts w:ascii="細明體" w:eastAsia="細明體" w:hAnsi="細明體" w:cs="細明體"/>
    </w:rPr>
  </w:style>
  <w:style w:type="paragraph" w:customStyle="1" w:styleId="210">
    <w:name w:val="本文 21"/>
    <w:basedOn w:val="Standard"/>
    <w:pPr>
      <w:ind w:left="720"/>
    </w:pPr>
  </w:style>
  <w:style w:type="paragraph" w:customStyle="1" w:styleId="211">
    <w:name w:val="本文縮排 21"/>
    <w:basedOn w:val="Standard"/>
    <w:pPr>
      <w:ind w:left="1260"/>
    </w:pPr>
  </w:style>
  <w:style w:type="paragraph" w:customStyle="1" w:styleId="00">
    <w:name w:val="樣式0"/>
    <w:basedOn w:val="Standard"/>
    <w:pPr>
      <w:spacing w:before="120" w:line="240" w:lineRule="atLeast"/>
      <w:ind w:left="567" w:hanging="567"/>
      <w:jc w:val="both"/>
    </w:pPr>
    <w:rPr>
      <w:rFonts w:eastAsia="全真楷書"/>
      <w:kern w:val="0"/>
      <w:sz w:val="28"/>
    </w:rPr>
  </w:style>
  <w:style w:type="paragraph" w:customStyle="1" w:styleId="212">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Standard"/>
    <w:pPr>
      <w:ind w:left="720" w:hanging="720"/>
    </w:pPr>
  </w:style>
  <w:style w:type="paragraph" w:customStyle="1" w:styleId="af4">
    <w:name w:val="一"/>
    <w:basedOn w:val="Standard"/>
    <w:pPr>
      <w:spacing w:before="120" w:after="60" w:line="300" w:lineRule="auto"/>
      <w:ind w:left="567" w:hanging="567"/>
    </w:pPr>
    <w:rPr>
      <w:rFonts w:ascii="華康細明體" w:eastAsia="華康細明體" w:hAnsi="華康細明體" w:cs="華康細明體"/>
      <w:spacing w:val="10"/>
      <w:kern w:val="0"/>
      <w:sz w:val="28"/>
    </w:rPr>
  </w:style>
  <w:style w:type="paragraph" w:customStyle="1" w:styleId="12">
    <w:name w:val="1."/>
    <w:basedOn w:val="Standard"/>
    <w:pPr>
      <w:spacing w:line="288" w:lineRule="auto"/>
      <w:ind w:left="1020" w:hanging="340"/>
    </w:pPr>
    <w:rPr>
      <w:rFonts w:ascii="華康細明體" w:eastAsia="華康細明體" w:hAnsi="華康細明體" w:cs="華康細明體"/>
      <w:spacing w:val="10"/>
      <w:kern w:val="0"/>
      <w:sz w:val="28"/>
    </w:rPr>
  </w:style>
  <w:style w:type="paragraph" w:customStyle="1" w:styleId="71">
    <w:name w:val="樣式71"/>
    <w:basedOn w:val="Standard"/>
    <w:pPr>
      <w:spacing w:line="360" w:lineRule="exact"/>
      <w:ind w:left="1599" w:hanging="1599"/>
    </w:pPr>
    <w:rPr>
      <w:rFonts w:eastAsia="全真楷書"/>
      <w:spacing w:val="14"/>
      <w:kern w:val="0"/>
    </w:rPr>
  </w:style>
  <w:style w:type="paragraph" w:customStyle="1" w:styleId="50">
    <w:name w:val="樣式5"/>
    <w:basedOn w:val="Standard"/>
    <w:pPr>
      <w:spacing w:line="360" w:lineRule="exact"/>
      <w:ind w:left="794"/>
    </w:pPr>
    <w:rPr>
      <w:rFonts w:eastAsia="全真楷書"/>
      <w:spacing w:val="14"/>
      <w:kern w:val="0"/>
    </w:rPr>
  </w:style>
  <w:style w:type="paragraph" w:customStyle="1" w:styleId="23">
    <w:name w:val="樣式2"/>
    <w:basedOn w:val="Standard"/>
    <w:pPr>
      <w:spacing w:line="360" w:lineRule="exact"/>
      <w:ind w:left="1077" w:hanging="1077"/>
    </w:pPr>
    <w:rPr>
      <w:rFonts w:eastAsia="全真楷書"/>
      <w:spacing w:val="14"/>
      <w:kern w:val="0"/>
    </w:rPr>
  </w:style>
  <w:style w:type="paragraph" w:customStyle="1" w:styleId="13">
    <w:name w:val="區塊文字1"/>
    <w:basedOn w:val="Standard"/>
    <w:pPr>
      <w:spacing w:line="300" w:lineRule="atLeast"/>
      <w:ind w:left="567" w:right="-17" w:hanging="567"/>
      <w:jc w:val="both"/>
    </w:pPr>
    <w:rPr>
      <w:rFonts w:ascii="新細明體" w:hAnsi="新細明體" w:cs="新細明體"/>
    </w:rPr>
  </w:style>
  <w:style w:type="paragraph" w:customStyle="1" w:styleId="60">
    <w:name w:val="樣式6"/>
    <w:basedOn w:val="23"/>
  </w:style>
  <w:style w:type="paragraph" w:customStyle="1" w:styleId="af5">
    <w:name w:val="內縮"/>
    <w:basedOn w:val="Standard"/>
    <w:pPr>
      <w:widowControl/>
      <w:spacing w:line="560" w:lineRule="atLeast"/>
      <w:ind w:left="600" w:right="-726" w:hanging="600"/>
      <w:jc w:val="both"/>
      <w:textAlignment w:val="center"/>
    </w:pPr>
    <w:rPr>
      <w:rFonts w:ascii="全真楷書" w:eastAsia="全真楷書" w:hAnsi="全真楷書" w:cs="全真楷書"/>
      <w:kern w:val="0"/>
      <w:sz w:val="32"/>
    </w:rPr>
  </w:style>
  <w:style w:type="paragraph" w:customStyle="1" w:styleId="af6">
    <w:name w:val="第一條"/>
    <w:basedOn w:val="Standard"/>
    <w:pPr>
      <w:ind w:left="1134" w:hanging="1134"/>
    </w:pPr>
    <w:rPr>
      <w:rFonts w:eastAsia="華康楷書體W5"/>
      <w:kern w:val="0"/>
      <w:sz w:val="28"/>
    </w:rPr>
  </w:style>
  <w:style w:type="paragraph" w:customStyle="1" w:styleId="af7">
    <w:name w:val="第十一條"/>
    <w:basedOn w:val="af6"/>
    <w:pPr>
      <w:ind w:left="1418" w:hanging="1418"/>
    </w:pPr>
    <w:rPr>
      <w:rFonts w:ascii="全真楷書" w:eastAsia="全真楷書" w:hAnsi="全真楷書" w:cs="全真楷書"/>
    </w:rPr>
  </w:style>
  <w:style w:type="paragraph" w:customStyle="1" w:styleId="af8">
    <w:name w:val="第十一條內文"/>
    <w:basedOn w:val="Standard"/>
    <w:pPr>
      <w:ind w:left="823"/>
    </w:pPr>
    <w:rPr>
      <w:rFonts w:ascii="全真楷書" w:eastAsia="華康楷書體W5" w:hAnsi="全真楷書" w:cs="全真楷書"/>
      <w:kern w:val="0"/>
      <w:sz w:val="28"/>
    </w:rPr>
  </w:style>
  <w:style w:type="paragraph" w:customStyle="1" w:styleId="110">
    <w:name w:val="標題 11"/>
    <w:basedOn w:val="Standard"/>
    <w:pPr>
      <w:spacing w:before="360" w:after="360" w:line="360" w:lineRule="atLeast"/>
    </w:pPr>
    <w:rPr>
      <w:rFonts w:ascii="細明體" w:eastAsia="細明體" w:hAnsi="細明體" w:cs="細明體"/>
      <w:b/>
      <w:kern w:val="0"/>
      <w:sz w:val="60"/>
    </w:rPr>
  </w:style>
  <w:style w:type="paragraph" w:styleId="af9">
    <w:name w:val="Block Text"/>
    <w:basedOn w:val="Standard"/>
    <w:pPr>
      <w:spacing w:before="120"/>
      <w:ind w:left="851" w:right="57" w:hanging="284"/>
      <w:jc w:val="both"/>
    </w:pPr>
    <w:rPr>
      <w:rFonts w:ascii="全真楷書" w:eastAsia="全真楷書" w:hAnsi="全真楷書" w:cs="全真楷書"/>
      <w:sz w:val="28"/>
    </w:rPr>
  </w:style>
  <w:style w:type="paragraph" w:customStyle="1" w:styleId="afa">
    <w:name w:val="條文三"/>
    <w:basedOn w:val="Standard"/>
    <w:pPr>
      <w:tabs>
        <w:tab w:val="left" w:pos="1854"/>
      </w:tabs>
      <w:ind w:left="567" w:right="57"/>
      <w:jc w:val="both"/>
    </w:pPr>
    <w:rPr>
      <w:rFonts w:ascii="全真楷書" w:eastAsia="全真楷書" w:hAnsi="全真楷書" w:cs="全真楷書"/>
      <w:sz w:val="28"/>
    </w:rPr>
  </w:style>
  <w:style w:type="paragraph" w:customStyle="1" w:styleId="afb">
    <w:name w:val="條文一"/>
    <w:basedOn w:val="Standard"/>
    <w:pPr>
      <w:ind w:left="512" w:right="57" w:hanging="540"/>
      <w:jc w:val="both"/>
    </w:pPr>
    <w:rPr>
      <w:rFonts w:ascii="全真楷書" w:eastAsia="全真楷書" w:hAnsi="全真楷書" w:cs="全真楷書"/>
      <w:sz w:val="28"/>
    </w:rPr>
  </w:style>
  <w:style w:type="paragraph" w:customStyle="1" w:styleId="afc">
    <w:name w:val="條文二"/>
    <w:basedOn w:val="Standard"/>
    <w:pPr>
      <w:ind w:left="512" w:right="57"/>
      <w:jc w:val="both"/>
    </w:pPr>
    <w:rPr>
      <w:rFonts w:ascii="全真楷書" w:eastAsia="全真楷書" w:hAnsi="全真楷書" w:cs="全真楷書"/>
      <w:sz w:val="28"/>
    </w:rPr>
  </w:style>
  <w:style w:type="paragraph" w:customStyle="1" w:styleId="afd">
    <w:name w:val="(一)"/>
    <w:basedOn w:val="Standard"/>
    <w:pPr>
      <w:ind w:left="1361" w:right="57" w:hanging="794"/>
      <w:jc w:val="both"/>
    </w:pPr>
    <w:rPr>
      <w:rFonts w:ascii="全真楷書" w:eastAsia="全真楷書" w:hAnsi="全真楷書" w:cs="全真楷書"/>
      <w:sz w:val="28"/>
    </w:rPr>
  </w:style>
  <w:style w:type="paragraph" w:customStyle="1" w:styleId="7">
    <w:name w:val="樣式7"/>
    <w:basedOn w:val="23"/>
    <w:pPr>
      <w:ind w:left="1361" w:hanging="1361"/>
    </w:pPr>
  </w:style>
  <w:style w:type="paragraph" w:customStyle="1" w:styleId="afe">
    <w:name w:val="第一款"/>
    <w:basedOn w:val="Standard"/>
    <w:pPr>
      <w:spacing w:line="480" w:lineRule="exact"/>
      <w:ind w:left="612"/>
      <w:jc w:val="both"/>
    </w:pPr>
    <w:rPr>
      <w:rFonts w:ascii="標楷體" w:eastAsia="標楷體" w:hAnsi="標楷體" w:cs="標楷體"/>
      <w:bCs/>
      <w:sz w:val="32"/>
      <w:szCs w:val="24"/>
    </w:rPr>
  </w:style>
  <w:style w:type="paragraph" w:customStyle="1" w:styleId="aff">
    <w:name w:val="第一點"/>
    <w:basedOn w:val="Standard"/>
    <w:pPr>
      <w:snapToGrid w:val="0"/>
      <w:spacing w:before="60" w:after="60" w:line="480" w:lineRule="exact"/>
      <w:ind w:left="612" w:hanging="612"/>
      <w:jc w:val="both"/>
    </w:pPr>
    <w:rPr>
      <w:rFonts w:ascii="標楷體" w:eastAsia="標楷體" w:hAnsi="標楷體" w:cs="標楷體"/>
      <w:bCs/>
      <w:sz w:val="32"/>
      <w:szCs w:val="24"/>
    </w:rPr>
  </w:style>
  <w:style w:type="paragraph" w:styleId="aff0">
    <w:name w:val="List Bullet"/>
    <w:basedOn w:val="Standard"/>
    <w:autoRedefine/>
  </w:style>
  <w:style w:type="paragraph" w:customStyle="1" w:styleId="Default">
    <w:name w:val="Default"/>
    <w:pPr>
      <w:suppressAutoHyphens/>
    </w:pPr>
    <w:rPr>
      <w:rFonts w:ascii="DFKaiShu-SB-Estd-BF" w:eastAsia="DFKaiShu-SB-Estd-BF" w:hAnsi="DFKaiShu-SB-Estd-BF" w:cs="DFKaiShu-SB-Estd-BF"/>
    </w:rPr>
  </w:style>
  <w:style w:type="paragraph" w:styleId="aff1">
    <w:name w:val="Balloon Text"/>
    <w:basedOn w:val="Standard"/>
    <w:rPr>
      <w:rFonts w:ascii="Arial" w:eastAsia="Arial" w:hAnsi="Arial" w:cs="Arial"/>
      <w:sz w:val="18"/>
      <w:szCs w:val="18"/>
    </w:rPr>
  </w:style>
  <w:style w:type="paragraph" w:customStyle="1" w:styleId="a40">
    <w:name w:val="a4"/>
    <w:basedOn w:val="Standard"/>
    <w:pPr>
      <w:widowControl/>
      <w:spacing w:before="280" w:after="280"/>
    </w:pPr>
    <w:rPr>
      <w:rFonts w:ascii="Arial Unicode MS" w:eastAsia="Arial Unicode MS" w:hAnsi="Arial Unicode MS" w:cs="Arial Unicode MS"/>
      <w:color w:val="000000"/>
      <w:kern w:val="0"/>
      <w:szCs w:val="24"/>
    </w:rPr>
  </w:style>
  <w:style w:type="paragraph" w:customStyle="1" w:styleId="a60">
    <w:name w:val="a6"/>
    <w:basedOn w:val="Standard"/>
    <w:pPr>
      <w:widowControl/>
      <w:spacing w:before="280" w:after="280"/>
    </w:pPr>
    <w:rPr>
      <w:rFonts w:ascii="Arial Unicode MS" w:eastAsia="Arial Unicode MS" w:hAnsi="Arial Unicode MS" w:cs="Arial Unicode MS"/>
      <w:color w:val="000000"/>
      <w:kern w:val="0"/>
      <w:szCs w:val="24"/>
    </w:rPr>
  </w:style>
  <w:style w:type="paragraph" w:customStyle="1" w:styleId="a50">
    <w:name w:val="a5"/>
    <w:basedOn w:val="Standard"/>
    <w:pPr>
      <w:widowControl/>
      <w:spacing w:before="280" w:after="280"/>
    </w:pPr>
    <w:rPr>
      <w:rFonts w:ascii="Arial Unicode MS" w:eastAsia="Arial Unicode MS" w:hAnsi="Arial Unicode MS" w:cs="Arial Unicode MS"/>
      <w:color w:val="000000"/>
      <w:kern w:val="0"/>
      <w:szCs w:val="24"/>
    </w:rPr>
  </w:style>
  <w:style w:type="paragraph" w:customStyle="1" w:styleId="aff2">
    <w:name w:val="條文"/>
    <w:basedOn w:val="Standard"/>
    <w:pPr>
      <w:spacing w:after="120"/>
      <w:ind w:left="1701"/>
      <w:jc w:val="both"/>
    </w:pPr>
    <w:rPr>
      <w:rFonts w:eastAsia="標楷體"/>
      <w:kern w:val="0"/>
      <w:sz w:val="26"/>
    </w:rPr>
  </w:style>
  <w:style w:type="paragraph" w:customStyle="1" w:styleId="14">
    <w:name w:val="樣式 標題 1 +"/>
    <w:basedOn w:val="1"/>
    <w:pPr>
      <w:numPr>
        <w:numId w:val="0"/>
      </w:numPr>
      <w:snapToGrid w:val="0"/>
      <w:spacing w:before="0" w:after="0" w:line="240" w:lineRule="auto"/>
    </w:pPr>
    <w:rPr>
      <w:sz w:val="32"/>
    </w:rPr>
  </w:style>
  <w:style w:type="paragraph" w:customStyle="1" w:styleId="15">
    <w:name w:val="標題1"/>
    <w:basedOn w:val="1"/>
    <w:pPr>
      <w:numPr>
        <w:numId w:val="0"/>
      </w:numPr>
      <w:snapToGrid w:val="0"/>
      <w:spacing w:before="0" w:after="0" w:line="240" w:lineRule="auto"/>
    </w:pPr>
    <w:rPr>
      <w:rFonts w:ascii="Times New Roman" w:eastAsia="標楷體" w:hAnsi="Times New Roman" w:cs="Times New Roman"/>
      <w:sz w:val="32"/>
      <w:szCs w:val="32"/>
    </w:rPr>
  </w:style>
  <w:style w:type="paragraph" w:customStyle="1" w:styleId="Contents1">
    <w:name w:val="Contents 1"/>
    <w:basedOn w:val="Standard"/>
    <w:autoRedefine/>
    <w:pPr>
      <w:tabs>
        <w:tab w:val="right" w:leader="dot" w:pos="9000"/>
      </w:tabs>
    </w:pPr>
    <w:rPr>
      <w:sz w:val="28"/>
      <w:szCs w:val="28"/>
    </w:rPr>
  </w:style>
  <w:style w:type="paragraph" w:customStyle="1" w:styleId="Contents2">
    <w:name w:val="Contents 2"/>
    <w:basedOn w:val="Standard"/>
    <w:autoRedefine/>
    <w:pPr>
      <w:tabs>
        <w:tab w:val="left" w:pos="3000"/>
        <w:tab w:val="right" w:leader="dot" w:pos="9480"/>
      </w:tabs>
      <w:ind w:left="480"/>
    </w:pPr>
    <w:rPr>
      <w:szCs w:val="24"/>
    </w:rPr>
  </w:style>
  <w:style w:type="paragraph" w:customStyle="1" w:styleId="Contents3">
    <w:name w:val="Contents 3"/>
    <w:basedOn w:val="Standard"/>
    <w:autoRedefine/>
    <w:pPr>
      <w:ind w:left="960"/>
    </w:pPr>
    <w:rPr>
      <w:szCs w:val="24"/>
    </w:rPr>
  </w:style>
  <w:style w:type="paragraph" w:customStyle="1" w:styleId="Contents4">
    <w:name w:val="Contents 4"/>
    <w:basedOn w:val="Standard"/>
    <w:autoRedefine/>
    <w:pPr>
      <w:ind w:left="1440"/>
    </w:pPr>
    <w:rPr>
      <w:szCs w:val="24"/>
    </w:rPr>
  </w:style>
  <w:style w:type="paragraph" w:customStyle="1" w:styleId="Contents5">
    <w:name w:val="Contents 5"/>
    <w:basedOn w:val="Standard"/>
    <w:autoRedefine/>
    <w:pPr>
      <w:ind w:left="1920"/>
    </w:pPr>
    <w:rPr>
      <w:szCs w:val="24"/>
    </w:rPr>
  </w:style>
  <w:style w:type="paragraph" w:customStyle="1" w:styleId="Contents6">
    <w:name w:val="Contents 6"/>
    <w:basedOn w:val="Standard"/>
    <w:autoRedefine/>
    <w:pPr>
      <w:ind w:left="2400"/>
    </w:pPr>
    <w:rPr>
      <w:szCs w:val="24"/>
    </w:rPr>
  </w:style>
  <w:style w:type="paragraph" w:customStyle="1" w:styleId="Contents7">
    <w:name w:val="Contents 7"/>
    <w:basedOn w:val="Standard"/>
    <w:autoRedefine/>
    <w:pPr>
      <w:ind w:left="2880"/>
    </w:pPr>
    <w:rPr>
      <w:szCs w:val="24"/>
    </w:rPr>
  </w:style>
  <w:style w:type="paragraph" w:customStyle="1" w:styleId="Contents8">
    <w:name w:val="Contents 8"/>
    <w:basedOn w:val="Standard"/>
    <w:autoRedefine/>
    <w:pPr>
      <w:ind w:left="3360"/>
    </w:pPr>
    <w:rPr>
      <w:szCs w:val="24"/>
    </w:rPr>
  </w:style>
  <w:style w:type="paragraph" w:customStyle="1" w:styleId="Contents9">
    <w:name w:val="Contents 9"/>
    <w:basedOn w:val="Standard"/>
    <w:autoRedefine/>
    <w:pPr>
      <w:ind w:left="3840"/>
    </w:pPr>
    <w:rPr>
      <w:szCs w:val="24"/>
    </w:rPr>
  </w:style>
  <w:style w:type="paragraph" w:customStyle="1" w:styleId="24">
    <w:name w:val="樣式 標題 2 +"/>
    <w:basedOn w:val="2"/>
    <w:pPr>
      <w:spacing w:before="50" w:after="50"/>
      <w:ind w:left="482" w:hanging="482"/>
    </w:pPr>
  </w:style>
  <w:style w:type="paragraph" w:customStyle="1" w:styleId="20505">
    <w:name w:val="樣式 樣式 標題 2 + + 套用前:  0.5 列 套用後:  0.5 列"/>
    <w:basedOn w:val="24"/>
    <w:pPr>
      <w:spacing w:before="100" w:after="0"/>
      <w:ind w:left="480" w:hanging="480"/>
    </w:pPr>
    <w:rPr>
      <w:rFonts w:cs="新細明體"/>
      <w:szCs w:val="20"/>
    </w:rPr>
  </w:style>
  <w:style w:type="paragraph" w:customStyle="1" w:styleId="29pt9pt">
    <w:name w:val="樣式 標題 2 + 套用前:  9 pt 套用後:  9 pt"/>
    <w:basedOn w:val="2"/>
    <w:pPr>
      <w:tabs>
        <w:tab w:val="left" w:pos="1382"/>
      </w:tabs>
      <w:spacing w:before="120"/>
      <w:ind w:left="691" w:hanging="360"/>
    </w:pPr>
    <w:rPr>
      <w:rFonts w:cs="新細明體"/>
      <w:bCs w:val="0"/>
      <w:szCs w:val="20"/>
    </w:rPr>
  </w:style>
  <w:style w:type="paragraph" w:customStyle="1" w:styleId="205051">
    <w:name w:val="樣式 樣式 樣式 標題 2 + + 套用前:  0.5 列 套用後:  0.5 列 + 套用前:  1 列"/>
    <w:basedOn w:val="20505"/>
    <w:pPr>
      <w:spacing w:before="50"/>
    </w:pPr>
  </w:style>
  <w:style w:type="paragraph" w:customStyle="1" w:styleId="a4TimesNewRoman">
    <w:name w:val="a4 + (拉丁) Times New Roman"/>
    <w:basedOn w:val="a40"/>
    <w:pPr>
      <w:spacing w:before="180" w:after="180"/>
      <w:jc w:val="both"/>
    </w:pPr>
    <w:rPr>
      <w:rFonts w:ascii="Times New Roman" w:eastAsia="標楷體" w:hAnsi="Times New Roman" w:cs="Times New Roman"/>
      <w:color w:val="00000A"/>
    </w:rPr>
  </w:style>
  <w:style w:type="paragraph" w:customStyle="1" w:styleId="aff3">
    <w:name w:val="第一條　條文"/>
    <w:basedOn w:val="Standard"/>
    <w:autoRedefine/>
    <w:pPr>
      <w:spacing w:line="320" w:lineRule="exact"/>
      <w:ind w:left="1100" w:firstLine="440"/>
      <w:jc w:val="both"/>
    </w:pPr>
    <w:rPr>
      <w:rFonts w:eastAsia="標楷體"/>
      <w:sz w:val="22"/>
      <w:szCs w:val="24"/>
    </w:rPr>
  </w:style>
  <w:style w:type="paragraph" w:customStyle="1" w:styleId="aff4">
    <w:name w:val="第一條　一"/>
    <w:basedOn w:val="Standard"/>
    <w:autoRedefine/>
    <w:pPr>
      <w:spacing w:line="320" w:lineRule="exact"/>
      <w:ind w:left="1947" w:hanging="440"/>
      <w:jc w:val="both"/>
    </w:pPr>
    <w:rPr>
      <w:rFonts w:ascii="標楷體" w:eastAsia="標楷體" w:hAnsi="標楷體" w:cs="標楷體"/>
      <w:kern w:val="0"/>
      <w:sz w:val="22"/>
      <w:szCs w:val="22"/>
    </w:rPr>
  </w:style>
  <w:style w:type="paragraph" w:customStyle="1" w:styleId="aff5">
    <w:name w:val="中華民國均"/>
    <w:basedOn w:val="aff3"/>
    <w:autoRedefine/>
    <w:pPr>
      <w:ind w:left="0" w:firstLine="0"/>
      <w:jc w:val="left"/>
    </w:pPr>
    <w:rPr>
      <w:sz w:val="28"/>
      <w:szCs w:val="28"/>
    </w:rPr>
  </w:style>
  <w:style w:type="paragraph" w:styleId="aff6">
    <w:name w:val="List Paragraph"/>
    <w:basedOn w:val="Standard"/>
    <w:pPr>
      <w:ind w:left="480"/>
    </w:pPr>
    <w:rPr>
      <w:rFonts w:ascii="Calibri" w:eastAsia="Calibri" w:hAnsi="Calibri" w:cs="Calibri"/>
      <w:szCs w:val="22"/>
    </w:rPr>
  </w:style>
  <w:style w:type="paragraph" w:customStyle="1" w:styleId="aff7">
    <w:name w:val="第一條　□"/>
    <w:basedOn w:val="aff3"/>
    <w:autoRedefine/>
    <w:pPr>
      <w:ind w:left="1760" w:hanging="220"/>
    </w:pPr>
  </w:style>
  <w:style w:type="paragraph" w:customStyle="1" w:styleId="aff8">
    <w:name w:val="第一條　□□"/>
    <w:basedOn w:val="aff7"/>
    <w:autoRedefine/>
    <w:pPr>
      <w:ind w:left="1980"/>
    </w:pPr>
  </w:style>
  <w:style w:type="paragraph" w:customStyle="1" w:styleId="aff9">
    <w:name w:val="第一章"/>
    <w:basedOn w:val="Standard"/>
    <w:autoRedefine/>
    <w:pPr>
      <w:widowControl/>
      <w:spacing w:line="320" w:lineRule="exact"/>
      <w:ind w:firstLine="641"/>
      <w:jc w:val="both"/>
    </w:pPr>
    <w:rPr>
      <w:rFonts w:ascii="標楷體" w:eastAsia="標楷體" w:hAnsi="標楷體" w:cs="標楷體"/>
      <w:b/>
      <w:kern w:val="0"/>
      <w:sz w:val="32"/>
      <w:szCs w:val="32"/>
    </w:rPr>
  </w:style>
  <w:style w:type="paragraph" w:customStyle="1" w:styleId="affa">
    <w:name w:val="第一條　十一"/>
    <w:basedOn w:val="aff4"/>
    <w:autoRedefine/>
    <w:pPr>
      <w:ind w:left="1760" w:hanging="660"/>
    </w:pPr>
    <w:rPr>
      <w:rFonts w:ascii="Times New Roman" w:eastAsia="全真楷書" w:hAnsi="Times New Roman" w:cs="Times New Roman"/>
      <w:kern w:val="3"/>
      <w:szCs w:val="24"/>
    </w:rPr>
  </w:style>
  <w:style w:type="paragraph" w:customStyle="1" w:styleId="25">
    <w:name w:val="第一條　□□凸2"/>
    <w:basedOn w:val="aff8"/>
    <w:pPr>
      <w:ind w:left="1000" w:hanging="200"/>
    </w:pPr>
    <w:rPr>
      <w:rFonts w:ascii="全真楷書" w:eastAsia="全真楷書" w:hAnsi="全真楷書" w:cs="全真楷書"/>
    </w:rPr>
  </w:style>
  <w:style w:type="paragraph" w:customStyle="1" w:styleId="affb">
    <w:name w:val="第一條　□凸２"/>
    <w:basedOn w:val="aff7"/>
    <w:pPr>
      <w:ind w:left="900" w:hanging="200"/>
    </w:pPr>
    <w:rPr>
      <w:rFonts w:ascii="全真楷書" w:eastAsia="全真楷書" w:hAnsi="全真楷書" w:cs="全真楷書"/>
    </w:rPr>
  </w:style>
  <w:style w:type="paragraph" w:customStyle="1" w:styleId="affc">
    <w:name w:val="縮６凸１"/>
    <w:basedOn w:val="Standard"/>
    <w:pPr>
      <w:spacing w:line="320" w:lineRule="exact"/>
      <w:ind w:left="800" w:hanging="100"/>
      <w:jc w:val="both"/>
    </w:pPr>
    <w:rPr>
      <w:rFonts w:eastAsia="標楷體"/>
      <w:sz w:val="22"/>
      <w:szCs w:val="24"/>
    </w:rPr>
  </w:style>
  <w:style w:type="paragraph" w:customStyle="1" w:styleId="affd">
    <w:name w:val="款"/>
    <w:basedOn w:val="Standard"/>
    <w:pPr>
      <w:spacing w:line="0" w:lineRule="atLeast"/>
      <w:ind w:left="367" w:hanging="480"/>
    </w:pPr>
    <w:rPr>
      <w:rFonts w:ascii="新細明體" w:hAnsi="新細明體" w:cs="新細明體"/>
      <w:szCs w:val="24"/>
    </w:rPr>
  </w:style>
  <w:style w:type="paragraph" w:customStyle="1" w:styleId="affe">
    <w:name w:val="段落（一）"/>
    <w:basedOn w:val="Standard"/>
    <w:pPr>
      <w:spacing w:before="60"/>
      <w:ind w:left="584" w:right="-624" w:hanging="227"/>
    </w:pPr>
    <w:rPr>
      <w:rFonts w:ascii="全真楷書" w:eastAsia="全真楷書" w:hAnsi="全真楷書" w:cs="全真楷書"/>
      <w:kern w:val="0"/>
    </w:rPr>
  </w:style>
  <w:style w:type="paragraph" w:customStyle="1" w:styleId="26">
    <w:name w:val="黑體凸2"/>
    <w:basedOn w:val="Standard"/>
    <w:pPr>
      <w:widowControl/>
      <w:spacing w:before="100" w:after="50" w:line="320" w:lineRule="exact"/>
      <w:ind w:left="350" w:hanging="200"/>
      <w:jc w:val="both"/>
    </w:pPr>
    <w:rPr>
      <w:rFonts w:eastAsia="華康粗黑體(P)"/>
      <w:kern w:val="0"/>
      <w:sz w:val="28"/>
    </w:rPr>
  </w:style>
  <w:style w:type="paragraph" w:customStyle="1" w:styleId="afff">
    <w:name w:val="第一條內文"/>
    <w:basedOn w:val="Standard"/>
    <w:pPr>
      <w:ind w:left="567"/>
    </w:pPr>
    <w:rPr>
      <w:rFonts w:ascii="全真楷書" w:eastAsia="華康楷書體W5" w:hAnsi="全真楷書" w:cs="全真楷書"/>
      <w:kern w:val="0"/>
      <w:sz w:val="28"/>
    </w:rPr>
  </w:style>
  <w:style w:type="paragraph" w:customStyle="1" w:styleId="afff0">
    <w:name w:val="第二十一條"/>
    <w:basedOn w:val="af6"/>
  </w:style>
  <w:style w:type="paragraph" w:styleId="afff1">
    <w:name w:val="Salutation"/>
    <w:basedOn w:val="Standard"/>
    <w:rPr>
      <w:rFonts w:ascii="標楷體" w:eastAsia="標楷體" w:hAnsi="標楷體" w:cs="標楷體"/>
      <w:color w:val="000000"/>
      <w:sz w:val="28"/>
    </w:rPr>
  </w:style>
  <w:style w:type="paragraph" w:customStyle="1" w:styleId="32">
    <w:name w:val="內文 3"/>
    <w:autoRedefine/>
    <w:pPr>
      <w:suppressAutoHyphens/>
      <w:jc w:val="both"/>
    </w:pPr>
    <w:rPr>
      <w:rFonts w:ascii="標楷體" w:eastAsia="標楷體" w:hAnsi="標楷體" w:cs="標楷體"/>
      <w:sz w:val="32"/>
      <w:szCs w:val="32"/>
    </w:rPr>
  </w:style>
  <w:style w:type="paragraph" w:customStyle="1" w:styleId="afff2">
    <w:name w:val="項一"/>
    <w:basedOn w:val="Standard"/>
    <w:pPr>
      <w:snapToGrid w:val="0"/>
      <w:spacing w:line="240" w:lineRule="atLeast"/>
      <w:ind w:left="2251" w:hanging="567"/>
    </w:pPr>
    <w:rPr>
      <w:rFonts w:ascii="標楷體" w:eastAsia="標楷體" w:hAnsi="標楷體" w:cs="標楷體"/>
      <w:b/>
      <w:sz w:val="28"/>
      <w:u w:val="single"/>
    </w:rPr>
  </w:style>
  <w:style w:type="paragraph" w:customStyle="1" w:styleId="afff3">
    <w:name w:val="條文內文"/>
    <w:basedOn w:val="a7"/>
    <w:pPr>
      <w:snapToGrid w:val="0"/>
      <w:spacing w:line="240" w:lineRule="atLeast"/>
      <w:ind w:left="1418"/>
      <w:jc w:val="both"/>
    </w:pPr>
    <w:rPr>
      <w:rFonts w:ascii="雅真中楷" w:eastAsia="雅真中楷" w:hAnsi="雅真中楷" w:cs="Times New Roman"/>
      <w:sz w:val="28"/>
      <w:szCs w:val="20"/>
    </w:rPr>
  </w:style>
  <w:style w:type="paragraph" w:customStyle="1" w:styleId="afff4">
    <w:name w:val="文件標題"/>
    <w:basedOn w:val="a7"/>
    <w:pPr>
      <w:snapToGrid w:val="0"/>
      <w:spacing w:after="240" w:line="240" w:lineRule="atLeast"/>
      <w:ind w:left="1418"/>
    </w:pPr>
    <w:rPr>
      <w:rFonts w:ascii="雅真中楷" w:eastAsia="雅真中楷" w:hAnsi="雅真中楷" w:cs="Times New Roman"/>
      <w:b/>
      <w:sz w:val="48"/>
      <w:szCs w:val="20"/>
    </w:rPr>
  </w:style>
  <w:style w:type="paragraph" w:customStyle="1" w:styleId="111">
    <w:name w:val="1.1文 字元"/>
    <w:basedOn w:val="Standard"/>
    <w:pPr>
      <w:keepNext/>
      <w:snapToGrid w:val="0"/>
      <w:spacing w:line="420" w:lineRule="atLeast"/>
      <w:ind w:left="567"/>
      <w:jc w:val="both"/>
    </w:pPr>
    <w:rPr>
      <w:rFonts w:ascii="華康楷書體W5" w:eastAsia="華康楷書體W5" w:hAnsi="華康楷書體W5" w:cs="華康楷書體W5"/>
      <w:szCs w:val="26"/>
    </w:rPr>
  </w:style>
  <w:style w:type="paragraph" w:customStyle="1" w:styleId="1110">
    <w:name w:val="1.1.1文"/>
    <w:basedOn w:val="Standard"/>
    <w:pPr>
      <w:keepNext/>
      <w:snapToGrid w:val="0"/>
      <w:spacing w:line="420" w:lineRule="atLeast"/>
      <w:ind w:left="850"/>
      <w:jc w:val="both"/>
    </w:pPr>
    <w:rPr>
      <w:rFonts w:ascii="標楷體" w:eastAsia="標楷體" w:hAnsi="標楷體" w:cs="標楷體"/>
      <w:szCs w:val="26"/>
    </w:rPr>
  </w:style>
  <w:style w:type="paragraph" w:customStyle="1" w:styleId="112">
    <w:name w:val="樣式1.1"/>
    <w:basedOn w:val="Standard"/>
    <w:pPr>
      <w:keepNext/>
      <w:snapToGrid w:val="0"/>
      <w:spacing w:line="420" w:lineRule="atLeast"/>
      <w:ind w:left="179"/>
    </w:pPr>
    <w:rPr>
      <w:rFonts w:ascii="Arial" w:eastAsia="標楷體" w:hAnsi="Arial" w:cs="Arial"/>
      <w:szCs w:val="26"/>
    </w:rPr>
  </w:style>
  <w:style w:type="paragraph" w:customStyle="1" w:styleId="141">
    <w:name w:val="14.1"/>
    <w:basedOn w:val="Standard"/>
    <w:autoRedefine/>
    <w:pPr>
      <w:spacing w:line="480" w:lineRule="exact"/>
      <w:jc w:val="both"/>
    </w:pPr>
    <w:rPr>
      <w:rFonts w:eastAsia="標楷體"/>
      <w:b/>
      <w:sz w:val="28"/>
      <w:szCs w:val="28"/>
    </w:rPr>
  </w:style>
  <w:style w:type="paragraph" w:customStyle="1" w:styleId="1011">
    <w:name w:val="10.1.1文"/>
    <w:basedOn w:val="1110"/>
    <w:pPr>
      <w:keepNext w:val="0"/>
      <w:snapToGrid/>
      <w:spacing w:line="480" w:lineRule="exact"/>
      <w:ind w:left="734" w:hanging="734"/>
    </w:pPr>
    <w:rPr>
      <w:rFonts w:ascii="Times New Roman" w:eastAsia="Times New Roman" w:hAnsi="Times New Roman" w:cs="Times New Roman"/>
      <w:bCs/>
      <w:sz w:val="28"/>
      <w:szCs w:val="28"/>
    </w:rPr>
  </w:style>
  <w:style w:type="paragraph" w:customStyle="1" w:styleId="151">
    <w:name w:val="15.1"/>
    <w:basedOn w:val="Standard"/>
    <w:autoRedefine/>
    <w:pPr>
      <w:spacing w:line="480" w:lineRule="exact"/>
      <w:jc w:val="both"/>
    </w:pPr>
    <w:rPr>
      <w:rFonts w:eastAsia="標楷體"/>
      <w:b/>
      <w:sz w:val="28"/>
      <w:szCs w:val="28"/>
    </w:rPr>
  </w:style>
  <w:style w:type="paragraph" w:customStyle="1" w:styleId="afff5">
    <w:name w:val="項內文"/>
    <w:basedOn w:val="Standard"/>
    <w:pPr>
      <w:spacing w:line="480" w:lineRule="exact"/>
      <w:ind w:firstLine="560"/>
      <w:jc w:val="both"/>
    </w:pPr>
    <w:rPr>
      <w:rFonts w:eastAsia="標楷體" w:cs="新細明體"/>
      <w:sz w:val="28"/>
    </w:rPr>
  </w:style>
  <w:style w:type="paragraph" w:customStyle="1" w:styleId="161">
    <w:name w:val="16.1"/>
    <w:basedOn w:val="Standard"/>
    <w:autoRedefine/>
    <w:pPr>
      <w:spacing w:line="480" w:lineRule="exact"/>
      <w:jc w:val="both"/>
    </w:pPr>
    <w:rPr>
      <w:rFonts w:eastAsia="標楷體"/>
      <w:b/>
      <w:szCs w:val="24"/>
    </w:rPr>
  </w:style>
  <w:style w:type="paragraph" w:styleId="afff6">
    <w:name w:val="annotation text"/>
    <w:basedOn w:val="Standard"/>
    <w:pPr>
      <w:keepNext/>
      <w:snapToGrid w:val="0"/>
      <w:spacing w:line="420" w:lineRule="atLeast"/>
    </w:pPr>
    <w:rPr>
      <w:rFonts w:ascii="標楷體" w:eastAsia="標楷體" w:hAnsi="標楷體" w:cs="標楷體"/>
      <w:sz w:val="26"/>
      <w:szCs w:val="26"/>
    </w:rPr>
  </w:style>
  <w:style w:type="paragraph" w:styleId="afff7">
    <w:name w:val="annotation subject"/>
    <w:basedOn w:val="afff6"/>
    <w:rPr>
      <w:b/>
      <w:bCs/>
    </w:rPr>
  </w:style>
  <w:style w:type="paragraph" w:customStyle="1" w:styleId="1111">
    <w:name w:val="1.1.1段"/>
    <w:basedOn w:val="Standard"/>
    <w:pPr>
      <w:snapToGrid w:val="0"/>
      <w:spacing w:line="400" w:lineRule="atLeast"/>
      <w:ind w:left="732"/>
      <w:jc w:val="both"/>
    </w:pPr>
    <w:rPr>
      <w:rFonts w:eastAsia="標楷體"/>
      <w:kern w:val="0"/>
    </w:rPr>
  </w:style>
  <w:style w:type="paragraph" w:customStyle="1" w:styleId="1112">
    <w:name w:val="1.1.1後文字"/>
    <w:pPr>
      <w:tabs>
        <w:tab w:val="left" w:pos="1272"/>
      </w:tabs>
      <w:suppressAutoHyphens/>
      <w:snapToGrid w:val="0"/>
      <w:spacing w:before="30"/>
      <w:ind w:left="530"/>
      <w:jc w:val="both"/>
    </w:pPr>
    <w:rPr>
      <w:rFonts w:ascii="Arial" w:eastAsia="標楷體" w:hAnsi="Arial" w:cs="Arial"/>
      <w:sz w:val="28"/>
      <w:szCs w:val="28"/>
    </w:rPr>
  </w:style>
  <w:style w:type="paragraph" w:customStyle="1" w:styleId="11110">
    <w:name w:val="1.1.1.1"/>
    <w:basedOn w:val="1112"/>
    <w:pPr>
      <w:tabs>
        <w:tab w:val="clear" w:pos="1272"/>
        <w:tab w:val="left" w:pos="2916"/>
      </w:tabs>
      <w:ind w:left="1458" w:right="-48" w:hanging="1004"/>
    </w:pPr>
  </w:style>
  <w:style w:type="paragraph" w:customStyle="1" w:styleId="113">
    <w:name w:val="1.1後文字 字元"/>
    <w:basedOn w:val="111"/>
    <w:pPr>
      <w:snapToGrid/>
      <w:spacing w:line="240" w:lineRule="auto"/>
      <w:ind w:left="330"/>
    </w:pPr>
    <w:rPr>
      <w:rFonts w:ascii="Arial" w:eastAsia="標楷體" w:hAnsi="Arial" w:cs="Arial"/>
      <w:sz w:val="28"/>
      <w:szCs w:val="28"/>
    </w:rPr>
  </w:style>
  <w:style w:type="paragraph" w:customStyle="1" w:styleId="11111">
    <w:name w:val="1.1.1後小標1文字"/>
    <w:basedOn w:val="1112"/>
    <w:pPr>
      <w:ind w:left="480"/>
    </w:pPr>
  </w:style>
  <w:style w:type="paragraph" w:customStyle="1" w:styleId="11112">
    <w:name w:val="1.1.1.1後內文"/>
    <w:basedOn w:val="Standard"/>
    <w:pPr>
      <w:ind w:left="700"/>
    </w:pPr>
    <w:rPr>
      <w:rFonts w:ascii="Arial" w:eastAsia="標楷體" w:hAnsi="Arial" w:cs="新細明體"/>
      <w:szCs w:val="24"/>
    </w:rPr>
  </w:style>
  <w:style w:type="paragraph" w:customStyle="1" w:styleId="1113">
    <w:name w:val="1.1.1後內文"/>
    <w:basedOn w:val="Standard"/>
    <w:pPr>
      <w:ind w:left="350"/>
    </w:pPr>
    <w:rPr>
      <w:rFonts w:eastAsia="標楷體"/>
      <w:kern w:val="0"/>
    </w:rPr>
  </w:style>
  <w:style w:type="paragraph" w:styleId="51">
    <w:name w:val="List 5"/>
    <w:basedOn w:val="Standard"/>
    <w:pPr>
      <w:keepNext/>
      <w:snapToGrid w:val="0"/>
      <w:ind w:left="200" w:hanging="200"/>
    </w:pPr>
    <w:rPr>
      <w:rFonts w:ascii="標楷體" w:eastAsia="標楷體" w:hAnsi="標楷體" w:cs="標楷體"/>
      <w:sz w:val="26"/>
      <w:szCs w:val="26"/>
    </w:rPr>
  </w:style>
  <w:style w:type="paragraph" w:styleId="afff8">
    <w:name w:val="table of figures"/>
    <w:basedOn w:val="Standard"/>
    <w:pPr>
      <w:keepNext/>
      <w:snapToGrid w:val="0"/>
      <w:spacing w:line="420" w:lineRule="atLeast"/>
      <w:ind w:left="400" w:hanging="200"/>
      <w:jc w:val="both"/>
    </w:pPr>
    <w:rPr>
      <w:rFonts w:ascii="標楷體" w:eastAsia="標楷體" w:hAnsi="標楷體" w:cs="標楷體"/>
      <w:szCs w:val="26"/>
    </w:rPr>
  </w:style>
  <w:style w:type="paragraph" w:styleId="52">
    <w:name w:val="List Continue 5"/>
    <w:basedOn w:val="Standard"/>
    <w:pPr>
      <w:keepNext/>
      <w:snapToGrid w:val="0"/>
      <w:spacing w:after="120" w:line="420" w:lineRule="atLeast"/>
      <w:ind w:left="2400"/>
      <w:jc w:val="both"/>
    </w:pPr>
    <w:rPr>
      <w:rFonts w:ascii="標楷體" w:eastAsia="標楷體" w:hAnsi="標楷體" w:cs="標楷體"/>
      <w:sz w:val="26"/>
      <w:szCs w:val="26"/>
    </w:rPr>
  </w:style>
  <w:style w:type="paragraph" w:customStyle="1" w:styleId="CONT-2">
    <w:name w:val="CONT-2"/>
    <w:basedOn w:val="Standard"/>
    <w:pPr>
      <w:spacing w:line="480" w:lineRule="atLeast"/>
      <w:ind w:left="284" w:firstLine="567"/>
      <w:jc w:val="both"/>
    </w:pPr>
    <w:rPr>
      <w:rFonts w:eastAsia="標楷體"/>
      <w:kern w:val="0"/>
      <w:sz w:val="28"/>
    </w:rPr>
  </w:style>
  <w:style w:type="paragraph" w:customStyle="1" w:styleId="16">
    <w:name w:val="樣式1"/>
    <w:basedOn w:val="Standard"/>
    <w:pPr>
      <w:snapToGrid w:val="0"/>
      <w:spacing w:line="420" w:lineRule="atLeast"/>
      <w:jc w:val="both"/>
    </w:pPr>
    <w:rPr>
      <w:rFonts w:ascii="Arial" w:eastAsia="標楷體" w:hAnsi="Arial" w:cs="Arial"/>
      <w:szCs w:val="28"/>
    </w:rPr>
  </w:style>
  <w:style w:type="paragraph" w:customStyle="1" w:styleId="1114">
    <w:name w:val="1.1.1 內文"/>
    <w:basedOn w:val="Standard"/>
    <w:pPr>
      <w:ind w:left="375"/>
      <w:jc w:val="both"/>
    </w:pPr>
    <w:rPr>
      <w:rFonts w:ascii="Arial" w:eastAsia="標楷體" w:hAnsi="Arial" w:cs="新細明體"/>
      <w:sz w:val="26"/>
    </w:rPr>
  </w:style>
  <w:style w:type="paragraph" w:customStyle="1" w:styleId="font5">
    <w:name w:val="font5"/>
    <w:basedOn w:val="Standard"/>
    <w:pPr>
      <w:widowControl/>
      <w:spacing w:before="280" w:after="280"/>
    </w:pPr>
    <w:rPr>
      <w:rFonts w:ascii="新細明體" w:hAnsi="新細明體" w:cs="新細明體"/>
      <w:kern w:val="0"/>
      <w:sz w:val="18"/>
      <w:szCs w:val="18"/>
    </w:rPr>
  </w:style>
  <w:style w:type="paragraph" w:customStyle="1" w:styleId="font6">
    <w:name w:val="font6"/>
    <w:basedOn w:val="Standard"/>
    <w:pPr>
      <w:widowControl/>
      <w:spacing w:before="280" w:after="280"/>
    </w:pPr>
    <w:rPr>
      <w:rFonts w:ascii="細明體" w:eastAsia="細明體" w:hAnsi="細明體" w:cs="新細明體"/>
      <w:color w:val="000000"/>
      <w:kern w:val="0"/>
      <w:sz w:val="18"/>
      <w:szCs w:val="18"/>
    </w:rPr>
  </w:style>
  <w:style w:type="paragraph" w:customStyle="1" w:styleId="xl28">
    <w:name w:val="xl28"/>
    <w:basedOn w:val="Standard"/>
    <w:pPr>
      <w:widowControl/>
      <w:pBdr>
        <w:top w:val="single" w:sz="4" w:space="0" w:color="00000A"/>
        <w:left w:val="single" w:sz="4" w:space="0" w:color="00000A"/>
        <w:bottom w:val="single" w:sz="4" w:space="0" w:color="00000A"/>
        <w:right w:val="single" w:sz="4" w:space="0" w:color="00000A"/>
      </w:pBdr>
      <w:spacing w:before="280" w:after="280"/>
    </w:pPr>
    <w:rPr>
      <w:kern w:val="0"/>
      <w:sz w:val="20"/>
    </w:rPr>
  </w:style>
  <w:style w:type="paragraph" w:customStyle="1" w:styleId="xl29">
    <w:name w:val="xl29"/>
    <w:basedOn w:val="Standard"/>
    <w:pPr>
      <w:widowControl/>
      <w:pBdr>
        <w:top w:val="single" w:sz="4" w:space="0" w:color="00000A"/>
        <w:left w:val="single" w:sz="4" w:space="0" w:color="00000A"/>
        <w:bottom w:val="single" w:sz="4" w:space="0" w:color="00000A"/>
        <w:right w:val="single" w:sz="4" w:space="0" w:color="00000A"/>
      </w:pBdr>
      <w:spacing w:before="280" w:after="280"/>
    </w:pPr>
    <w:rPr>
      <w:kern w:val="0"/>
      <w:sz w:val="20"/>
    </w:rPr>
  </w:style>
  <w:style w:type="paragraph" w:customStyle="1" w:styleId="xl30">
    <w:name w:val="xl30"/>
    <w:basedOn w:val="Standard"/>
    <w:pPr>
      <w:widowControl/>
      <w:pBdr>
        <w:top w:val="single" w:sz="4" w:space="0" w:color="00000A"/>
        <w:left w:val="single" w:sz="4" w:space="0" w:color="00000A"/>
        <w:bottom w:val="single" w:sz="4" w:space="0" w:color="00000A"/>
        <w:right w:val="single" w:sz="4" w:space="0" w:color="00000A"/>
      </w:pBdr>
      <w:spacing w:before="280" w:after="280"/>
      <w:jc w:val="center"/>
    </w:pPr>
    <w:rPr>
      <w:kern w:val="0"/>
      <w:sz w:val="20"/>
    </w:rPr>
  </w:style>
  <w:style w:type="paragraph" w:customStyle="1" w:styleId="xl31">
    <w:name w:val="xl31"/>
    <w:basedOn w:val="Standard"/>
    <w:pPr>
      <w:widowControl/>
      <w:pBdr>
        <w:top w:val="single" w:sz="4" w:space="0" w:color="00000A"/>
        <w:left w:val="single" w:sz="4" w:space="0" w:color="00000A"/>
        <w:bottom w:val="single" w:sz="4" w:space="0" w:color="00000A"/>
        <w:right w:val="single" w:sz="4" w:space="0" w:color="00000A"/>
      </w:pBdr>
      <w:spacing w:before="280" w:after="280"/>
      <w:jc w:val="center"/>
    </w:pPr>
    <w:rPr>
      <w:rFonts w:ascii="標楷體" w:eastAsia="標楷體" w:hAnsi="標楷體" w:cs="新細明體"/>
      <w:kern w:val="0"/>
      <w:sz w:val="20"/>
    </w:rPr>
  </w:style>
  <w:style w:type="paragraph" w:customStyle="1" w:styleId="xl32">
    <w:name w:val="xl32"/>
    <w:basedOn w:val="Standard"/>
    <w:pPr>
      <w:widowControl/>
      <w:pBdr>
        <w:top w:val="single" w:sz="4" w:space="0" w:color="00000A"/>
        <w:left w:val="single" w:sz="4" w:space="0" w:color="00000A"/>
        <w:bottom w:val="single" w:sz="4" w:space="0" w:color="00000A"/>
        <w:right w:val="single" w:sz="4" w:space="0" w:color="00000A"/>
      </w:pBdr>
      <w:spacing w:before="280" w:after="280"/>
    </w:pPr>
    <w:rPr>
      <w:rFonts w:ascii="標楷體" w:eastAsia="標楷體" w:hAnsi="標楷體" w:cs="新細明體"/>
      <w:kern w:val="0"/>
      <w:sz w:val="20"/>
    </w:rPr>
  </w:style>
  <w:style w:type="paragraph" w:customStyle="1" w:styleId="xl33">
    <w:name w:val="xl33"/>
    <w:basedOn w:val="Standard"/>
    <w:pPr>
      <w:widowControl/>
      <w:pBdr>
        <w:top w:val="single" w:sz="4" w:space="0" w:color="00000A"/>
        <w:left w:val="single" w:sz="4" w:space="0" w:color="00000A"/>
        <w:bottom w:val="single" w:sz="4" w:space="0" w:color="00000A"/>
        <w:right w:val="single" w:sz="4" w:space="0" w:color="00000A"/>
      </w:pBdr>
      <w:spacing w:before="280" w:after="280"/>
      <w:jc w:val="center"/>
    </w:pPr>
    <w:rPr>
      <w:rFonts w:ascii="新細明體" w:hAnsi="新細明體" w:cs="新細明體"/>
      <w:kern w:val="0"/>
      <w:sz w:val="20"/>
    </w:rPr>
  </w:style>
  <w:style w:type="paragraph" w:customStyle="1" w:styleId="xl34">
    <w:name w:val="xl34"/>
    <w:basedOn w:val="Standard"/>
    <w:pPr>
      <w:widowControl/>
      <w:pBdr>
        <w:top w:val="single" w:sz="4" w:space="0" w:color="00000A"/>
        <w:left w:val="single" w:sz="4" w:space="0" w:color="00000A"/>
        <w:bottom w:val="single" w:sz="4" w:space="0" w:color="00000A"/>
        <w:right w:val="single" w:sz="4" w:space="0" w:color="00000A"/>
      </w:pBdr>
      <w:spacing w:before="280" w:after="280"/>
      <w:jc w:val="center"/>
    </w:pPr>
    <w:rPr>
      <w:rFonts w:ascii="標楷體" w:eastAsia="標楷體" w:hAnsi="標楷體" w:cs="新細明體"/>
      <w:kern w:val="0"/>
      <w:sz w:val="20"/>
    </w:rPr>
  </w:style>
  <w:style w:type="paragraph" w:customStyle="1" w:styleId="xl35">
    <w:name w:val="xl35"/>
    <w:basedOn w:val="Standard"/>
    <w:pPr>
      <w:widowControl/>
      <w:pBdr>
        <w:top w:val="single" w:sz="4" w:space="0" w:color="00000A"/>
        <w:left w:val="single" w:sz="4" w:space="0" w:color="00000A"/>
        <w:bottom w:val="single" w:sz="4" w:space="0" w:color="00000A"/>
        <w:right w:val="single" w:sz="4" w:space="0" w:color="00000A"/>
      </w:pBdr>
      <w:spacing w:before="280" w:after="280"/>
      <w:jc w:val="center"/>
    </w:pPr>
    <w:rPr>
      <w:rFonts w:ascii="標楷體" w:eastAsia="標楷體" w:hAnsi="標楷體" w:cs="新細明體"/>
      <w:kern w:val="0"/>
      <w:sz w:val="20"/>
    </w:rPr>
  </w:style>
  <w:style w:type="paragraph" w:customStyle="1" w:styleId="xl36">
    <w:name w:val="xl36"/>
    <w:basedOn w:val="Standard"/>
    <w:pPr>
      <w:widowControl/>
      <w:pBdr>
        <w:top w:val="single" w:sz="4" w:space="0" w:color="00000A"/>
        <w:left w:val="single" w:sz="4" w:space="0" w:color="00000A"/>
        <w:bottom w:val="single" w:sz="4" w:space="0" w:color="00000A"/>
        <w:right w:val="single" w:sz="4" w:space="0" w:color="00000A"/>
      </w:pBdr>
      <w:spacing w:before="280" w:after="280"/>
    </w:pPr>
    <w:rPr>
      <w:kern w:val="0"/>
      <w:sz w:val="20"/>
    </w:rPr>
  </w:style>
  <w:style w:type="paragraph" w:customStyle="1" w:styleId="xl37">
    <w:name w:val="xl37"/>
    <w:basedOn w:val="Standard"/>
    <w:pPr>
      <w:widowControl/>
      <w:pBdr>
        <w:top w:val="single" w:sz="4" w:space="0" w:color="00000A"/>
        <w:left w:val="single" w:sz="4" w:space="0" w:color="00000A"/>
        <w:bottom w:val="single" w:sz="4" w:space="0" w:color="00000A"/>
        <w:right w:val="single" w:sz="4" w:space="0" w:color="00000A"/>
      </w:pBdr>
      <w:spacing w:before="280" w:after="280"/>
    </w:pPr>
    <w:rPr>
      <w:kern w:val="0"/>
      <w:sz w:val="20"/>
    </w:rPr>
  </w:style>
  <w:style w:type="paragraph" w:customStyle="1" w:styleId="xl38">
    <w:name w:val="xl38"/>
    <w:basedOn w:val="Standard"/>
    <w:pPr>
      <w:widowControl/>
      <w:pBdr>
        <w:top w:val="single" w:sz="4" w:space="0" w:color="00000A"/>
        <w:left w:val="single" w:sz="4" w:space="0" w:color="00000A"/>
        <w:bottom w:val="single" w:sz="4" w:space="0" w:color="00000A"/>
        <w:right w:val="single" w:sz="4" w:space="0" w:color="00000A"/>
      </w:pBdr>
      <w:spacing w:before="280" w:after="280"/>
      <w:jc w:val="center"/>
      <w:textAlignment w:val="bottom"/>
    </w:pPr>
    <w:rPr>
      <w:kern w:val="0"/>
      <w:sz w:val="20"/>
    </w:rPr>
  </w:style>
  <w:style w:type="paragraph" w:customStyle="1" w:styleId="xl39">
    <w:name w:val="xl39"/>
    <w:basedOn w:val="Standard"/>
    <w:pPr>
      <w:widowControl/>
      <w:pBdr>
        <w:top w:val="single" w:sz="4" w:space="0" w:color="00000A"/>
        <w:left w:val="single" w:sz="4" w:space="0" w:color="00000A"/>
        <w:bottom w:val="single" w:sz="4" w:space="0" w:color="00000A"/>
        <w:right w:val="single" w:sz="4" w:space="0" w:color="00000A"/>
      </w:pBdr>
      <w:spacing w:before="280" w:after="280"/>
    </w:pPr>
    <w:rPr>
      <w:kern w:val="0"/>
      <w:sz w:val="20"/>
    </w:rPr>
  </w:style>
  <w:style w:type="paragraph" w:customStyle="1" w:styleId="xl40">
    <w:name w:val="xl40"/>
    <w:basedOn w:val="Standard"/>
    <w:pPr>
      <w:widowControl/>
      <w:pBdr>
        <w:top w:val="single" w:sz="4" w:space="0" w:color="00000A"/>
        <w:left w:val="single" w:sz="4" w:space="0" w:color="00000A"/>
        <w:bottom w:val="single" w:sz="4" w:space="0" w:color="00000A"/>
        <w:right w:val="single" w:sz="4" w:space="0" w:color="00000A"/>
      </w:pBdr>
      <w:spacing w:before="280" w:after="280"/>
      <w:jc w:val="center"/>
    </w:pPr>
    <w:rPr>
      <w:rFonts w:ascii="新細明體" w:hAnsi="新細明體" w:cs="新細明體"/>
      <w:kern w:val="0"/>
      <w:sz w:val="20"/>
    </w:rPr>
  </w:style>
  <w:style w:type="paragraph" w:customStyle="1" w:styleId="xl41">
    <w:name w:val="xl41"/>
    <w:basedOn w:val="Standard"/>
    <w:pPr>
      <w:widowControl/>
      <w:pBdr>
        <w:top w:val="single" w:sz="4" w:space="0" w:color="00000A"/>
        <w:left w:val="single" w:sz="4" w:space="0" w:color="00000A"/>
        <w:bottom w:val="single" w:sz="4" w:space="0" w:color="00000A"/>
        <w:right w:val="single" w:sz="4" w:space="0" w:color="00000A"/>
      </w:pBdr>
      <w:spacing w:before="280" w:after="280"/>
      <w:jc w:val="center"/>
    </w:pPr>
    <w:rPr>
      <w:rFonts w:ascii="標楷體" w:eastAsia="標楷體" w:hAnsi="標楷體" w:cs="新細明體"/>
      <w:kern w:val="0"/>
      <w:sz w:val="20"/>
    </w:rPr>
  </w:style>
  <w:style w:type="paragraph" w:customStyle="1" w:styleId="xl42">
    <w:name w:val="xl42"/>
    <w:basedOn w:val="Standard"/>
    <w:pPr>
      <w:widowControl/>
      <w:pBdr>
        <w:top w:val="single" w:sz="4" w:space="0" w:color="00000A"/>
        <w:left w:val="single" w:sz="4" w:space="0" w:color="00000A"/>
        <w:bottom w:val="single" w:sz="4" w:space="0" w:color="00000A"/>
        <w:right w:val="single" w:sz="4" w:space="0" w:color="00000A"/>
      </w:pBdr>
      <w:spacing w:before="280" w:after="280"/>
    </w:pPr>
    <w:rPr>
      <w:rFonts w:ascii="標楷體" w:eastAsia="標楷體" w:hAnsi="標楷體" w:cs="新細明體"/>
      <w:b/>
      <w:bCs/>
      <w:kern w:val="0"/>
      <w:sz w:val="20"/>
    </w:rPr>
  </w:style>
  <w:style w:type="paragraph" w:customStyle="1" w:styleId="afff9">
    <w:name w:val="表文"/>
    <w:basedOn w:val="Standard"/>
    <w:pPr>
      <w:widowControl/>
      <w:spacing w:line="240" w:lineRule="atLeast"/>
    </w:pPr>
    <w:rPr>
      <w:rFonts w:eastAsia="華康楷書體W5(P)"/>
      <w:sz w:val="16"/>
    </w:rPr>
  </w:style>
  <w:style w:type="paragraph" w:customStyle="1" w:styleId="33">
    <w:name w:val="縮凸3"/>
    <w:basedOn w:val="Standard"/>
    <w:pPr>
      <w:spacing w:line="320" w:lineRule="exact"/>
      <w:ind w:left="660" w:hanging="660"/>
      <w:jc w:val="both"/>
    </w:pPr>
    <w:rPr>
      <w:rFonts w:eastAsia="標楷體"/>
      <w:sz w:val="22"/>
      <w:szCs w:val="24"/>
    </w:rPr>
  </w:style>
  <w:style w:type="paragraph" w:styleId="Web">
    <w:name w:val="Normal (Web)"/>
    <w:basedOn w:val="Standard"/>
    <w:pPr>
      <w:widowControl/>
      <w:spacing w:before="280" w:after="280"/>
    </w:pPr>
    <w:rPr>
      <w:rFonts w:ascii="新細明體" w:hAnsi="新細明體" w:cs="新細明體"/>
      <w:kern w:val="0"/>
      <w:szCs w:val="24"/>
    </w:rPr>
  </w:style>
  <w:style w:type="paragraph" w:customStyle="1" w:styleId="afffa">
    <w:name w:val="齊"/>
    <w:basedOn w:val="Standard"/>
    <w:pPr>
      <w:widowControl/>
      <w:spacing w:line="320" w:lineRule="exact"/>
      <w:jc w:val="both"/>
    </w:pPr>
    <w:rPr>
      <w:rFonts w:eastAsia="華康楷書體W5(P)"/>
      <w:kern w:val="0"/>
      <w:sz w:val="22"/>
    </w:rPr>
  </w:style>
  <w:style w:type="paragraph" w:customStyle="1" w:styleId="510">
    <w:name w:val="縮5凸1"/>
    <w:basedOn w:val="af6"/>
    <w:pPr>
      <w:overflowPunct w:val="0"/>
      <w:spacing w:line="320" w:lineRule="exact"/>
      <w:ind w:left="1320" w:hanging="220"/>
      <w:jc w:val="both"/>
      <w:textAlignment w:val="auto"/>
    </w:pPr>
    <w:rPr>
      <w:rFonts w:ascii="標楷體" w:eastAsia="標楷體" w:hAnsi="標楷體" w:cs="標楷體"/>
      <w:kern w:val="3"/>
      <w:sz w:val="22"/>
      <w:szCs w:val="24"/>
    </w:rPr>
  </w:style>
  <w:style w:type="paragraph" w:customStyle="1" w:styleId="afffb">
    <w:name w:val="黑體凸２"/>
    <w:basedOn w:val="Standard"/>
    <w:pPr>
      <w:widowControl/>
      <w:spacing w:before="100" w:after="50" w:line="320" w:lineRule="exact"/>
      <w:ind w:left="350" w:hanging="200"/>
      <w:jc w:val="both"/>
    </w:pPr>
    <w:rPr>
      <w:rFonts w:eastAsia="華康粗黑體(P)"/>
      <w:kern w:val="0"/>
      <w:sz w:val="28"/>
    </w:rPr>
  </w:style>
  <w:style w:type="paragraph" w:customStyle="1" w:styleId="afffc">
    <w:name w:val="齊前後"/>
    <w:basedOn w:val="afffa"/>
    <w:pPr>
      <w:spacing w:before="50" w:after="50"/>
    </w:pPr>
  </w:style>
  <w:style w:type="character" w:customStyle="1" w:styleId="18">
    <w:name w:val="標題 1 字元"/>
    <w:rPr>
      <w:rFonts w:ascii="Arial" w:eastAsia="新細明體" w:hAnsi="Arial" w:cs="Arial"/>
      <w:b/>
      <w:bCs/>
      <w:kern w:val="3"/>
      <w:sz w:val="52"/>
      <w:szCs w:val="52"/>
      <w:lang w:val="en-US" w:eastAsia="zh-TW" w:bidi="ar-SA"/>
    </w:rPr>
  </w:style>
  <w:style w:type="character" w:customStyle="1" w:styleId="28">
    <w:name w:val="標題 2 字元"/>
    <w:rPr>
      <w:rFonts w:eastAsia="標楷體"/>
      <w:bCs/>
      <w:kern w:val="3"/>
      <w:sz w:val="24"/>
      <w:szCs w:val="24"/>
      <w:lang w:val="en-US" w:eastAsia="zh-TW" w:bidi="ar-SA"/>
    </w:rPr>
  </w:style>
  <w:style w:type="character" w:styleId="afffd">
    <w:name w:val="page number"/>
    <w:basedOn w:val="a1"/>
  </w:style>
  <w:style w:type="character" w:styleId="afffe">
    <w:name w:val="Strong"/>
    <w:uiPriority w:val="22"/>
    <w:qFormat/>
    <w:rPr>
      <w:b/>
      <w:bCs/>
    </w:rPr>
  </w:style>
  <w:style w:type="character" w:customStyle="1" w:styleId="1a">
    <w:name w:val="樣式 標題 1 + 字元"/>
    <w:rPr>
      <w:rFonts w:ascii="Arial" w:eastAsia="新細明體" w:hAnsi="Arial" w:cs="Arial"/>
      <w:b/>
      <w:bCs/>
      <w:kern w:val="3"/>
      <w:sz w:val="32"/>
      <w:szCs w:val="52"/>
      <w:lang w:val="en-US" w:eastAsia="zh-TW" w:bidi="ar-SA"/>
    </w:rPr>
  </w:style>
  <w:style w:type="character" w:customStyle="1" w:styleId="29">
    <w:name w:val="樣式 標題 2 + 字元"/>
    <w:basedOn w:val="28"/>
    <w:rPr>
      <w:rFonts w:eastAsia="標楷體"/>
      <w:bCs/>
      <w:kern w:val="3"/>
      <w:sz w:val="24"/>
      <w:szCs w:val="24"/>
      <w:lang w:val="en-US" w:eastAsia="zh-TW" w:bidi="ar-SA"/>
    </w:rPr>
  </w:style>
  <w:style w:type="character" w:customStyle="1" w:styleId="dialogtext1">
    <w:name w:val="dialog_text1"/>
    <w:rPr>
      <w:rFonts w:ascii="sө" w:eastAsia="sө" w:hAnsi="sө" w:cs="sө"/>
      <w:color w:val="000000"/>
      <w:sz w:val="24"/>
      <w:szCs w:val="24"/>
    </w:rPr>
  </w:style>
  <w:style w:type="character" w:customStyle="1" w:styleId="Internetlink">
    <w:name w:val="Internet link"/>
    <w:rPr>
      <w:color w:val="0000FF"/>
      <w:u w:val="single"/>
    </w:rPr>
  </w:style>
  <w:style w:type="character" w:customStyle="1" w:styleId="34">
    <w:name w:val="內文 3 字元"/>
    <w:rPr>
      <w:rFonts w:ascii="標楷體" w:eastAsia="標楷體" w:hAnsi="標楷體" w:cs="標楷體"/>
      <w:sz w:val="32"/>
      <w:szCs w:val="32"/>
      <w:lang w:val="en-US" w:eastAsia="zh-TW" w:bidi="ar-SA"/>
    </w:rPr>
  </w:style>
  <w:style w:type="character" w:customStyle="1" w:styleId="40">
    <w:name w:val="標題 4 字元"/>
    <w:rPr>
      <w:rFonts w:ascii="標楷體" w:eastAsia="標楷體" w:hAnsi="標楷體" w:cs="標楷體"/>
      <w:kern w:val="3"/>
      <w:sz w:val="26"/>
      <w:szCs w:val="26"/>
      <w:lang w:val="en-US" w:eastAsia="zh-TW" w:bidi="ar-SA"/>
    </w:rPr>
  </w:style>
  <w:style w:type="character" w:styleId="affff">
    <w:name w:val="FollowedHyperlink"/>
    <w:rPr>
      <w:color w:val="800080"/>
      <w:u w:val="single"/>
    </w:rPr>
  </w:style>
  <w:style w:type="character" w:styleId="affff0">
    <w:name w:val="annotation reference"/>
    <w:rPr>
      <w:sz w:val="18"/>
      <w:szCs w:val="18"/>
    </w:rPr>
  </w:style>
  <w:style w:type="character" w:customStyle="1" w:styleId="114">
    <w:name w:val="1.1文 字元 字元"/>
    <w:rPr>
      <w:rFonts w:ascii="華康楷書體W5" w:eastAsia="華康楷書體W5" w:hAnsi="華康楷書體W5" w:cs="華康楷書體W5"/>
      <w:kern w:val="3"/>
      <w:sz w:val="24"/>
      <w:szCs w:val="26"/>
      <w:lang w:val="en-US" w:eastAsia="zh-TW" w:bidi="ar-SA"/>
    </w:rPr>
  </w:style>
  <w:style w:type="character" w:customStyle="1" w:styleId="115">
    <w:name w:val="1.1後文字 字元 字元 字元"/>
    <w:rPr>
      <w:rFonts w:ascii="Arial" w:eastAsia="標楷體" w:hAnsi="Arial" w:cs="Arial"/>
      <w:kern w:val="3"/>
      <w:sz w:val="28"/>
      <w:szCs w:val="28"/>
      <w:lang w:val="en-US" w:eastAsia="zh-TW" w:bidi="ar-SA"/>
    </w:rPr>
  </w:style>
  <w:style w:type="character" w:customStyle="1" w:styleId="11113">
    <w:name w:val="1.1.1.1後內文 字元"/>
    <w:rPr>
      <w:rFonts w:ascii="Arial" w:eastAsia="標楷體" w:hAnsi="Arial" w:cs="新細明體"/>
      <w:kern w:val="3"/>
      <w:sz w:val="24"/>
      <w:szCs w:val="24"/>
      <w:lang w:val="en-US" w:eastAsia="zh-TW" w:bidi="ar-SA"/>
    </w:rPr>
  </w:style>
  <w:style w:type="character" w:customStyle="1" w:styleId="1115">
    <w:name w:val="1.1.1後內文 字元"/>
    <w:rPr>
      <w:rFonts w:eastAsia="標楷體"/>
      <w:sz w:val="24"/>
      <w:lang w:val="en-US" w:eastAsia="zh-TW" w:bidi="ar-SA"/>
    </w:rPr>
  </w:style>
  <w:style w:type="character" w:customStyle="1" w:styleId="affff1">
    <w:name w:val="一 字元"/>
    <w:rPr>
      <w:rFonts w:ascii="華康細明體" w:eastAsia="華康細明體" w:hAnsi="華康細明體" w:cs="華康細明體"/>
      <w:spacing w:val="10"/>
      <w:sz w:val="28"/>
      <w:lang w:val="en-US" w:eastAsia="zh-TW" w:bidi="ar-SA"/>
    </w:rPr>
  </w:style>
  <w:style w:type="character" w:customStyle="1" w:styleId="affff2">
    <w:name w:val="頁尾 字元"/>
    <w:basedOn w:val="a1"/>
    <w:rPr>
      <w:kern w:val="3"/>
    </w:rPr>
  </w:style>
  <w:style w:type="character" w:customStyle="1" w:styleId="ListLabel1">
    <w:name w:val="ListLabel 1"/>
    <w:rPr>
      <w:rFonts w:cs="Times New Roman"/>
      <w:b w:val="0"/>
      <w:bCs w:val="0"/>
      <w:i w:val="0"/>
      <w:iCs w:val="0"/>
      <w:caps w:val="0"/>
      <w:smallCaps w:val="0"/>
      <w:strike w:val="0"/>
      <w:dstrike w:val="0"/>
      <w:outline w:val="0"/>
      <w:emboss w:val="0"/>
      <w:imprint w:val="0"/>
      <w:vanish w:val="0"/>
      <w:color w:val="000000"/>
      <w:spacing w:val="0"/>
      <w:position w:val="0"/>
      <w:u w:val="none"/>
      <w:vertAlign w:val="baseline"/>
      <w:em w:val="none"/>
    </w:rPr>
  </w:style>
  <w:style w:type="character" w:customStyle="1" w:styleId="ListLabel2">
    <w:name w:val="ListLabel 2"/>
    <w:rPr>
      <w:rFonts w:eastAsia="標楷體" w:cs="Times New Roman"/>
      <w:b w:val="0"/>
      <w:bCs w:val="0"/>
      <w:i w:val="0"/>
      <w:iCs w:val="0"/>
      <w:caps w:val="0"/>
      <w:smallCaps w:val="0"/>
      <w:strike w:val="0"/>
      <w:dstrike w:val="0"/>
      <w:outline w:val="0"/>
      <w:emboss w:val="0"/>
      <w:imprint w:val="0"/>
      <w:vanish w:val="0"/>
      <w:color w:val="000000"/>
      <w:spacing w:val="0"/>
      <w:position w:val="0"/>
      <w:sz w:val="24"/>
      <w:szCs w:val="24"/>
      <w:u w:val="none"/>
      <w:vertAlign w:val="baseline"/>
      <w:em w:val="none"/>
    </w:rPr>
  </w:style>
  <w:style w:type="character" w:customStyle="1" w:styleId="ListLabel3">
    <w:name w:val="ListLabel 3"/>
    <w:rPr>
      <w:rFonts w:eastAsia="標楷體"/>
      <w:b w:val="0"/>
      <w:caps w:val="0"/>
      <w:smallCaps w:val="0"/>
      <w:strike w:val="0"/>
      <w:dstrike w:val="0"/>
      <w:vanish w:val="0"/>
      <w:color w:val="000000"/>
      <w:position w:val="0"/>
      <w:sz w:val="24"/>
      <w:szCs w:val="24"/>
      <w:vertAlign w:val="baseline"/>
    </w:rPr>
  </w:style>
  <w:style w:type="character" w:customStyle="1" w:styleId="ListLabel4">
    <w:name w:val="ListLabel 4"/>
    <w:rPr>
      <w:b w:val="0"/>
      <w:caps w:val="0"/>
      <w:smallCaps w:val="0"/>
      <w:strike w:val="0"/>
      <w:dstrike w:val="0"/>
      <w:vanish w:val="0"/>
      <w:color w:val="000000"/>
      <w:position w:val="0"/>
      <w:sz w:val="24"/>
      <w:szCs w:val="24"/>
      <w:vertAlign w:val="baseline"/>
    </w:rPr>
  </w:style>
  <w:style w:type="character" w:customStyle="1" w:styleId="ListLabel5">
    <w:name w:val="ListLabel 5"/>
    <w:rPr>
      <w:lang w:val="en-US"/>
    </w:rPr>
  </w:style>
  <w:style w:type="character" w:customStyle="1" w:styleId="ListLabel6">
    <w:name w:val="ListLabel 6"/>
    <w:rPr>
      <w:rFonts w:eastAsia="標楷體"/>
      <w:sz w:val="24"/>
    </w:rPr>
  </w:style>
  <w:style w:type="character" w:customStyle="1" w:styleId="ListLabel7">
    <w:name w:val="ListLabel 7"/>
    <w:rPr>
      <w:color w:val="00000A"/>
    </w:rPr>
  </w:style>
  <w:style w:type="numbering" w:customStyle="1" w:styleId="WWOutlineListStyle71">
    <w:name w:val="WW_OutlineListStyle_71"/>
    <w:basedOn w:val="a3"/>
    <w:pPr>
      <w:numPr>
        <w:numId w:val="2"/>
      </w:numPr>
    </w:pPr>
  </w:style>
  <w:style w:type="numbering" w:customStyle="1" w:styleId="WWOutlineListStyle70">
    <w:name w:val="WW_OutlineListStyle_70"/>
    <w:basedOn w:val="a3"/>
    <w:pPr>
      <w:numPr>
        <w:numId w:val="3"/>
      </w:numPr>
    </w:pPr>
  </w:style>
  <w:style w:type="numbering" w:customStyle="1" w:styleId="WWOutlineListStyle69">
    <w:name w:val="WW_OutlineListStyle_69"/>
    <w:basedOn w:val="a3"/>
    <w:pPr>
      <w:numPr>
        <w:numId w:val="4"/>
      </w:numPr>
    </w:pPr>
  </w:style>
  <w:style w:type="numbering" w:customStyle="1" w:styleId="WWOutlineListStyle68">
    <w:name w:val="WW_OutlineListStyle_68"/>
    <w:basedOn w:val="a3"/>
    <w:pPr>
      <w:numPr>
        <w:numId w:val="5"/>
      </w:numPr>
    </w:pPr>
  </w:style>
  <w:style w:type="numbering" w:customStyle="1" w:styleId="WWOutlineListStyle67">
    <w:name w:val="WW_OutlineListStyle_67"/>
    <w:basedOn w:val="a3"/>
    <w:pPr>
      <w:numPr>
        <w:numId w:val="6"/>
      </w:numPr>
    </w:pPr>
  </w:style>
  <w:style w:type="numbering" w:customStyle="1" w:styleId="WWOutlineListStyle66">
    <w:name w:val="WW_OutlineListStyle_66"/>
    <w:basedOn w:val="a3"/>
    <w:pPr>
      <w:numPr>
        <w:numId w:val="7"/>
      </w:numPr>
    </w:pPr>
  </w:style>
  <w:style w:type="numbering" w:customStyle="1" w:styleId="WWOutlineListStyle65">
    <w:name w:val="WW_OutlineListStyle_65"/>
    <w:basedOn w:val="a3"/>
    <w:pPr>
      <w:numPr>
        <w:numId w:val="8"/>
      </w:numPr>
    </w:pPr>
  </w:style>
  <w:style w:type="numbering" w:customStyle="1" w:styleId="WWOutlineListStyle64">
    <w:name w:val="WW_OutlineListStyle_64"/>
    <w:basedOn w:val="a3"/>
    <w:pPr>
      <w:numPr>
        <w:numId w:val="9"/>
      </w:numPr>
    </w:pPr>
  </w:style>
  <w:style w:type="numbering" w:customStyle="1" w:styleId="WWOutlineListStyle63">
    <w:name w:val="WW_OutlineListStyle_63"/>
    <w:basedOn w:val="a3"/>
    <w:pPr>
      <w:numPr>
        <w:numId w:val="10"/>
      </w:numPr>
    </w:pPr>
  </w:style>
  <w:style w:type="numbering" w:customStyle="1" w:styleId="WWOutlineListStyle62">
    <w:name w:val="WW_OutlineListStyle_62"/>
    <w:basedOn w:val="a3"/>
    <w:pPr>
      <w:numPr>
        <w:numId w:val="11"/>
      </w:numPr>
    </w:pPr>
  </w:style>
  <w:style w:type="numbering" w:customStyle="1" w:styleId="WWOutlineListStyle61">
    <w:name w:val="WW_OutlineListStyle_61"/>
    <w:basedOn w:val="a3"/>
    <w:pPr>
      <w:numPr>
        <w:numId w:val="12"/>
      </w:numPr>
    </w:pPr>
  </w:style>
  <w:style w:type="numbering" w:customStyle="1" w:styleId="WWOutlineListStyle60">
    <w:name w:val="WW_OutlineListStyle_60"/>
    <w:basedOn w:val="a3"/>
    <w:pPr>
      <w:numPr>
        <w:numId w:val="13"/>
      </w:numPr>
    </w:pPr>
  </w:style>
  <w:style w:type="numbering" w:customStyle="1" w:styleId="WWOutlineListStyle59">
    <w:name w:val="WW_OutlineListStyle_59"/>
    <w:basedOn w:val="a3"/>
    <w:pPr>
      <w:numPr>
        <w:numId w:val="14"/>
      </w:numPr>
    </w:pPr>
  </w:style>
  <w:style w:type="numbering" w:customStyle="1" w:styleId="WWOutlineListStyle58">
    <w:name w:val="WW_OutlineListStyle_58"/>
    <w:basedOn w:val="a3"/>
    <w:pPr>
      <w:numPr>
        <w:numId w:val="15"/>
      </w:numPr>
    </w:pPr>
  </w:style>
  <w:style w:type="numbering" w:customStyle="1" w:styleId="WWOutlineListStyle57">
    <w:name w:val="WW_OutlineListStyle_57"/>
    <w:basedOn w:val="a3"/>
    <w:pPr>
      <w:numPr>
        <w:numId w:val="16"/>
      </w:numPr>
    </w:pPr>
  </w:style>
  <w:style w:type="numbering" w:customStyle="1" w:styleId="WWOutlineListStyle56">
    <w:name w:val="WW_OutlineListStyle_56"/>
    <w:basedOn w:val="a3"/>
    <w:pPr>
      <w:numPr>
        <w:numId w:val="17"/>
      </w:numPr>
    </w:pPr>
  </w:style>
  <w:style w:type="numbering" w:customStyle="1" w:styleId="WWOutlineListStyle55">
    <w:name w:val="WW_OutlineListStyle_55"/>
    <w:basedOn w:val="a3"/>
    <w:pPr>
      <w:numPr>
        <w:numId w:val="18"/>
      </w:numPr>
    </w:pPr>
  </w:style>
  <w:style w:type="numbering" w:customStyle="1" w:styleId="WWOutlineListStyle54">
    <w:name w:val="WW_OutlineListStyle_54"/>
    <w:basedOn w:val="a3"/>
    <w:pPr>
      <w:numPr>
        <w:numId w:val="19"/>
      </w:numPr>
    </w:pPr>
  </w:style>
  <w:style w:type="numbering" w:customStyle="1" w:styleId="WWOutlineListStyle53">
    <w:name w:val="WW_OutlineListStyle_53"/>
    <w:basedOn w:val="a3"/>
    <w:pPr>
      <w:numPr>
        <w:numId w:val="20"/>
      </w:numPr>
    </w:pPr>
  </w:style>
  <w:style w:type="numbering" w:customStyle="1" w:styleId="WWOutlineListStyle52">
    <w:name w:val="WW_OutlineListStyle_52"/>
    <w:basedOn w:val="a3"/>
    <w:pPr>
      <w:numPr>
        <w:numId w:val="21"/>
      </w:numPr>
    </w:pPr>
  </w:style>
  <w:style w:type="numbering" w:customStyle="1" w:styleId="WWOutlineListStyle51">
    <w:name w:val="WW_OutlineListStyle_51"/>
    <w:basedOn w:val="a3"/>
    <w:pPr>
      <w:numPr>
        <w:numId w:val="22"/>
      </w:numPr>
    </w:pPr>
  </w:style>
  <w:style w:type="numbering" w:customStyle="1" w:styleId="WWOutlineListStyle50">
    <w:name w:val="WW_OutlineListStyle_50"/>
    <w:basedOn w:val="a3"/>
    <w:pPr>
      <w:numPr>
        <w:numId w:val="23"/>
      </w:numPr>
    </w:pPr>
  </w:style>
  <w:style w:type="numbering" w:customStyle="1" w:styleId="WWOutlineListStyle49">
    <w:name w:val="WW_OutlineListStyle_49"/>
    <w:basedOn w:val="a3"/>
    <w:pPr>
      <w:numPr>
        <w:numId w:val="24"/>
      </w:numPr>
    </w:pPr>
  </w:style>
  <w:style w:type="numbering" w:customStyle="1" w:styleId="WWOutlineListStyle48">
    <w:name w:val="WW_OutlineListStyle_48"/>
    <w:basedOn w:val="a3"/>
    <w:pPr>
      <w:numPr>
        <w:numId w:val="25"/>
      </w:numPr>
    </w:pPr>
  </w:style>
  <w:style w:type="numbering" w:customStyle="1" w:styleId="WWOutlineListStyle47">
    <w:name w:val="WW_OutlineListStyle_47"/>
    <w:basedOn w:val="a3"/>
    <w:pPr>
      <w:numPr>
        <w:numId w:val="26"/>
      </w:numPr>
    </w:pPr>
  </w:style>
  <w:style w:type="numbering" w:customStyle="1" w:styleId="WWOutlineListStyle46">
    <w:name w:val="WW_OutlineListStyle_46"/>
    <w:basedOn w:val="a3"/>
    <w:pPr>
      <w:numPr>
        <w:numId w:val="27"/>
      </w:numPr>
    </w:pPr>
  </w:style>
  <w:style w:type="numbering" w:customStyle="1" w:styleId="WWOutlineListStyle45">
    <w:name w:val="WW_OutlineListStyle_45"/>
    <w:basedOn w:val="a3"/>
    <w:pPr>
      <w:numPr>
        <w:numId w:val="28"/>
      </w:numPr>
    </w:pPr>
  </w:style>
  <w:style w:type="numbering" w:customStyle="1" w:styleId="WWOutlineListStyle44">
    <w:name w:val="WW_OutlineListStyle_44"/>
    <w:basedOn w:val="a3"/>
    <w:pPr>
      <w:numPr>
        <w:numId w:val="29"/>
      </w:numPr>
    </w:pPr>
  </w:style>
  <w:style w:type="numbering" w:customStyle="1" w:styleId="WWOutlineListStyle43">
    <w:name w:val="WW_OutlineListStyle_43"/>
    <w:basedOn w:val="a3"/>
    <w:pPr>
      <w:numPr>
        <w:numId w:val="30"/>
      </w:numPr>
    </w:pPr>
  </w:style>
  <w:style w:type="numbering" w:customStyle="1" w:styleId="WWOutlineListStyle42">
    <w:name w:val="WW_OutlineListStyle_42"/>
    <w:basedOn w:val="a3"/>
    <w:pPr>
      <w:numPr>
        <w:numId w:val="31"/>
      </w:numPr>
    </w:pPr>
  </w:style>
  <w:style w:type="numbering" w:customStyle="1" w:styleId="WWOutlineListStyle41">
    <w:name w:val="WW_OutlineListStyle_41"/>
    <w:basedOn w:val="a3"/>
    <w:pPr>
      <w:numPr>
        <w:numId w:val="32"/>
      </w:numPr>
    </w:pPr>
  </w:style>
  <w:style w:type="numbering" w:customStyle="1" w:styleId="WWOutlineListStyle40">
    <w:name w:val="WW_OutlineListStyle_40"/>
    <w:basedOn w:val="a3"/>
    <w:pPr>
      <w:numPr>
        <w:numId w:val="33"/>
      </w:numPr>
    </w:pPr>
  </w:style>
  <w:style w:type="numbering" w:customStyle="1" w:styleId="WWOutlineListStyle39">
    <w:name w:val="WW_OutlineListStyle_39"/>
    <w:basedOn w:val="a3"/>
    <w:pPr>
      <w:numPr>
        <w:numId w:val="34"/>
      </w:numPr>
    </w:pPr>
  </w:style>
  <w:style w:type="numbering" w:customStyle="1" w:styleId="WWOutlineListStyle38">
    <w:name w:val="WW_OutlineListStyle_38"/>
    <w:basedOn w:val="a3"/>
    <w:pPr>
      <w:numPr>
        <w:numId w:val="35"/>
      </w:numPr>
    </w:pPr>
  </w:style>
  <w:style w:type="numbering" w:customStyle="1" w:styleId="WWOutlineListStyle37">
    <w:name w:val="WW_OutlineListStyle_37"/>
    <w:basedOn w:val="a3"/>
    <w:pPr>
      <w:numPr>
        <w:numId w:val="36"/>
      </w:numPr>
    </w:pPr>
  </w:style>
  <w:style w:type="numbering" w:customStyle="1" w:styleId="WWOutlineListStyle36">
    <w:name w:val="WW_OutlineListStyle_36"/>
    <w:basedOn w:val="a3"/>
    <w:pPr>
      <w:numPr>
        <w:numId w:val="37"/>
      </w:numPr>
    </w:pPr>
  </w:style>
  <w:style w:type="numbering" w:customStyle="1" w:styleId="WWOutlineListStyle35">
    <w:name w:val="WW_OutlineListStyle_35"/>
    <w:basedOn w:val="a3"/>
    <w:pPr>
      <w:numPr>
        <w:numId w:val="38"/>
      </w:numPr>
    </w:pPr>
  </w:style>
  <w:style w:type="numbering" w:customStyle="1" w:styleId="WWOutlineListStyle34">
    <w:name w:val="WW_OutlineListStyle_34"/>
    <w:basedOn w:val="a3"/>
    <w:pPr>
      <w:numPr>
        <w:numId w:val="39"/>
      </w:numPr>
    </w:pPr>
  </w:style>
  <w:style w:type="numbering" w:customStyle="1" w:styleId="WWOutlineListStyle33">
    <w:name w:val="WW_OutlineListStyle_33"/>
    <w:basedOn w:val="a3"/>
    <w:pPr>
      <w:numPr>
        <w:numId w:val="40"/>
      </w:numPr>
    </w:pPr>
  </w:style>
  <w:style w:type="numbering" w:customStyle="1" w:styleId="WWOutlineListStyle32">
    <w:name w:val="WW_OutlineListStyle_32"/>
    <w:basedOn w:val="a3"/>
    <w:pPr>
      <w:numPr>
        <w:numId w:val="41"/>
      </w:numPr>
    </w:pPr>
  </w:style>
  <w:style w:type="numbering" w:customStyle="1" w:styleId="WWOutlineListStyle31">
    <w:name w:val="WW_OutlineListStyle_31"/>
    <w:basedOn w:val="a3"/>
    <w:pPr>
      <w:numPr>
        <w:numId w:val="42"/>
      </w:numPr>
    </w:pPr>
  </w:style>
  <w:style w:type="numbering" w:customStyle="1" w:styleId="WWOutlineListStyle30">
    <w:name w:val="WW_OutlineListStyle_30"/>
    <w:basedOn w:val="a3"/>
    <w:pPr>
      <w:numPr>
        <w:numId w:val="43"/>
      </w:numPr>
    </w:pPr>
  </w:style>
  <w:style w:type="numbering" w:customStyle="1" w:styleId="WWOutlineListStyle29">
    <w:name w:val="WW_OutlineListStyle_29"/>
    <w:basedOn w:val="a3"/>
    <w:pPr>
      <w:numPr>
        <w:numId w:val="44"/>
      </w:numPr>
    </w:pPr>
  </w:style>
  <w:style w:type="numbering" w:customStyle="1" w:styleId="WWOutlineListStyle28">
    <w:name w:val="WW_OutlineListStyle_28"/>
    <w:basedOn w:val="a3"/>
    <w:pPr>
      <w:numPr>
        <w:numId w:val="45"/>
      </w:numPr>
    </w:pPr>
  </w:style>
  <w:style w:type="numbering" w:customStyle="1" w:styleId="WWOutlineListStyle27">
    <w:name w:val="WW_OutlineListStyle_27"/>
    <w:basedOn w:val="a3"/>
    <w:pPr>
      <w:numPr>
        <w:numId w:val="46"/>
      </w:numPr>
    </w:pPr>
  </w:style>
  <w:style w:type="numbering" w:customStyle="1" w:styleId="WWOutlineListStyle26">
    <w:name w:val="WW_OutlineListStyle_26"/>
    <w:basedOn w:val="a3"/>
    <w:pPr>
      <w:numPr>
        <w:numId w:val="47"/>
      </w:numPr>
    </w:pPr>
  </w:style>
  <w:style w:type="numbering" w:customStyle="1" w:styleId="WWOutlineListStyle25">
    <w:name w:val="WW_OutlineListStyle_25"/>
    <w:basedOn w:val="a3"/>
    <w:pPr>
      <w:numPr>
        <w:numId w:val="48"/>
      </w:numPr>
    </w:pPr>
  </w:style>
  <w:style w:type="numbering" w:customStyle="1" w:styleId="WWOutlineListStyle24">
    <w:name w:val="WW_OutlineListStyle_24"/>
    <w:basedOn w:val="a3"/>
    <w:pPr>
      <w:numPr>
        <w:numId w:val="49"/>
      </w:numPr>
    </w:pPr>
  </w:style>
  <w:style w:type="numbering" w:customStyle="1" w:styleId="WWOutlineListStyle23">
    <w:name w:val="WW_OutlineListStyle_23"/>
    <w:basedOn w:val="a3"/>
    <w:pPr>
      <w:numPr>
        <w:numId w:val="50"/>
      </w:numPr>
    </w:pPr>
  </w:style>
  <w:style w:type="numbering" w:customStyle="1" w:styleId="WWOutlineListStyle22">
    <w:name w:val="WW_OutlineListStyle_22"/>
    <w:basedOn w:val="a3"/>
    <w:pPr>
      <w:numPr>
        <w:numId w:val="51"/>
      </w:numPr>
    </w:pPr>
  </w:style>
  <w:style w:type="numbering" w:customStyle="1" w:styleId="WWOutlineListStyle21">
    <w:name w:val="WW_OutlineListStyle_21"/>
    <w:basedOn w:val="a3"/>
    <w:pPr>
      <w:numPr>
        <w:numId w:val="52"/>
      </w:numPr>
    </w:pPr>
  </w:style>
  <w:style w:type="numbering" w:customStyle="1" w:styleId="WWOutlineListStyle20">
    <w:name w:val="WW_OutlineListStyle_20"/>
    <w:basedOn w:val="a3"/>
    <w:pPr>
      <w:numPr>
        <w:numId w:val="53"/>
      </w:numPr>
    </w:pPr>
  </w:style>
  <w:style w:type="numbering" w:customStyle="1" w:styleId="WWOutlineListStyle19">
    <w:name w:val="WW_OutlineListStyle_19"/>
    <w:basedOn w:val="a3"/>
    <w:pPr>
      <w:numPr>
        <w:numId w:val="54"/>
      </w:numPr>
    </w:pPr>
  </w:style>
  <w:style w:type="numbering" w:customStyle="1" w:styleId="WWOutlineListStyle18">
    <w:name w:val="WW_OutlineListStyle_18"/>
    <w:basedOn w:val="a3"/>
    <w:pPr>
      <w:numPr>
        <w:numId w:val="55"/>
      </w:numPr>
    </w:pPr>
  </w:style>
  <w:style w:type="numbering" w:customStyle="1" w:styleId="WWOutlineListStyle17">
    <w:name w:val="WW_OutlineListStyle_17"/>
    <w:basedOn w:val="a3"/>
    <w:pPr>
      <w:numPr>
        <w:numId w:val="56"/>
      </w:numPr>
    </w:pPr>
  </w:style>
  <w:style w:type="numbering" w:customStyle="1" w:styleId="WWOutlineListStyle16">
    <w:name w:val="WW_OutlineListStyle_16"/>
    <w:basedOn w:val="a3"/>
    <w:pPr>
      <w:numPr>
        <w:numId w:val="57"/>
      </w:numPr>
    </w:pPr>
  </w:style>
  <w:style w:type="numbering" w:customStyle="1" w:styleId="WWOutlineListStyle15">
    <w:name w:val="WW_OutlineListStyle_15"/>
    <w:basedOn w:val="a3"/>
    <w:pPr>
      <w:numPr>
        <w:numId w:val="58"/>
      </w:numPr>
    </w:pPr>
  </w:style>
  <w:style w:type="numbering" w:customStyle="1" w:styleId="WWOutlineListStyle14">
    <w:name w:val="WW_OutlineListStyle_14"/>
    <w:basedOn w:val="a3"/>
    <w:pPr>
      <w:numPr>
        <w:numId w:val="59"/>
      </w:numPr>
    </w:pPr>
  </w:style>
  <w:style w:type="numbering" w:customStyle="1" w:styleId="WWOutlineListStyle13">
    <w:name w:val="WW_OutlineListStyle_13"/>
    <w:basedOn w:val="a3"/>
    <w:pPr>
      <w:numPr>
        <w:numId w:val="60"/>
      </w:numPr>
    </w:pPr>
  </w:style>
  <w:style w:type="numbering" w:customStyle="1" w:styleId="WWOutlineListStyle12">
    <w:name w:val="WW_OutlineListStyle_12"/>
    <w:basedOn w:val="a3"/>
    <w:pPr>
      <w:numPr>
        <w:numId w:val="61"/>
      </w:numPr>
    </w:pPr>
  </w:style>
  <w:style w:type="numbering" w:customStyle="1" w:styleId="WWOutlineListStyle11">
    <w:name w:val="WW_OutlineListStyle_11"/>
    <w:basedOn w:val="a3"/>
    <w:pPr>
      <w:numPr>
        <w:numId w:val="62"/>
      </w:numPr>
    </w:pPr>
  </w:style>
  <w:style w:type="numbering" w:customStyle="1" w:styleId="WWOutlineListStyle10">
    <w:name w:val="WW_OutlineListStyle_10"/>
    <w:basedOn w:val="a3"/>
    <w:pPr>
      <w:numPr>
        <w:numId w:val="63"/>
      </w:numPr>
    </w:pPr>
  </w:style>
  <w:style w:type="numbering" w:customStyle="1" w:styleId="WWOutlineListStyle9">
    <w:name w:val="WW_OutlineListStyle_9"/>
    <w:basedOn w:val="a3"/>
    <w:pPr>
      <w:numPr>
        <w:numId w:val="64"/>
      </w:numPr>
    </w:pPr>
  </w:style>
  <w:style w:type="numbering" w:customStyle="1" w:styleId="WWOutlineListStyle8">
    <w:name w:val="WW_OutlineListStyle_8"/>
    <w:basedOn w:val="a3"/>
    <w:pPr>
      <w:numPr>
        <w:numId w:val="65"/>
      </w:numPr>
    </w:pPr>
  </w:style>
  <w:style w:type="numbering" w:customStyle="1" w:styleId="WWOutlineListStyle7">
    <w:name w:val="WW_OutlineListStyle_7"/>
    <w:basedOn w:val="a3"/>
    <w:pPr>
      <w:numPr>
        <w:numId w:val="66"/>
      </w:numPr>
    </w:pPr>
  </w:style>
  <w:style w:type="numbering" w:customStyle="1" w:styleId="WWOutlineListStyle6">
    <w:name w:val="WW_OutlineListStyle_6"/>
    <w:basedOn w:val="a3"/>
    <w:pPr>
      <w:numPr>
        <w:numId w:val="67"/>
      </w:numPr>
    </w:pPr>
  </w:style>
  <w:style w:type="numbering" w:customStyle="1" w:styleId="WWOutlineListStyle5">
    <w:name w:val="WW_OutlineListStyle_5"/>
    <w:basedOn w:val="a3"/>
    <w:pPr>
      <w:numPr>
        <w:numId w:val="68"/>
      </w:numPr>
    </w:pPr>
  </w:style>
  <w:style w:type="numbering" w:customStyle="1" w:styleId="WWOutlineListStyle4">
    <w:name w:val="WW_OutlineListStyle_4"/>
    <w:basedOn w:val="a3"/>
    <w:pPr>
      <w:numPr>
        <w:numId w:val="69"/>
      </w:numPr>
    </w:pPr>
  </w:style>
  <w:style w:type="numbering" w:customStyle="1" w:styleId="WWOutlineListStyle3">
    <w:name w:val="WW_OutlineListStyle_3"/>
    <w:basedOn w:val="a3"/>
    <w:pPr>
      <w:numPr>
        <w:numId w:val="70"/>
      </w:numPr>
    </w:pPr>
  </w:style>
  <w:style w:type="numbering" w:customStyle="1" w:styleId="WWOutlineListStyle2">
    <w:name w:val="WW_OutlineListStyle_2"/>
    <w:basedOn w:val="a3"/>
    <w:pPr>
      <w:numPr>
        <w:numId w:val="71"/>
      </w:numPr>
    </w:pPr>
  </w:style>
  <w:style w:type="numbering" w:customStyle="1" w:styleId="WWOutlineListStyle1">
    <w:name w:val="WW_OutlineListStyle_1"/>
    <w:basedOn w:val="a3"/>
    <w:pPr>
      <w:numPr>
        <w:numId w:val="72"/>
      </w:numPr>
    </w:pPr>
  </w:style>
  <w:style w:type="numbering" w:customStyle="1" w:styleId="WWOutlineListStyle">
    <w:name w:val="WW_OutlineListStyle"/>
    <w:basedOn w:val="a3"/>
    <w:pPr>
      <w:numPr>
        <w:numId w:val="73"/>
      </w:numPr>
    </w:pPr>
  </w:style>
  <w:style w:type="numbering" w:customStyle="1" w:styleId="Outline">
    <w:name w:val="Outline"/>
    <w:basedOn w:val="a3"/>
    <w:pPr>
      <w:numPr>
        <w:numId w:val="74"/>
      </w:numPr>
    </w:pPr>
  </w:style>
  <w:style w:type="numbering" w:customStyle="1" w:styleId="10">
    <w:name w:val="無清單1"/>
    <w:basedOn w:val="a3"/>
    <w:pPr>
      <w:numPr>
        <w:numId w:val="75"/>
      </w:numPr>
    </w:pPr>
  </w:style>
  <w:style w:type="numbering" w:customStyle="1" w:styleId="a">
    <w:name w:val="樣式 編號 (中文) 標楷體"/>
    <w:basedOn w:val="a3"/>
    <w:pPr>
      <w:numPr>
        <w:numId w:val="76"/>
      </w:numPr>
    </w:pPr>
  </w:style>
  <w:style w:type="numbering" w:customStyle="1" w:styleId="WWNum1">
    <w:name w:val="WWNum1"/>
    <w:basedOn w:val="a3"/>
    <w:pPr>
      <w:numPr>
        <w:numId w:val="77"/>
      </w:numPr>
    </w:pPr>
  </w:style>
  <w:style w:type="numbering" w:customStyle="1" w:styleId="WWNum2">
    <w:name w:val="WWNum2"/>
    <w:basedOn w:val="a3"/>
    <w:pPr>
      <w:numPr>
        <w:numId w:val="78"/>
      </w:numPr>
    </w:pPr>
  </w:style>
  <w:style w:type="numbering" w:customStyle="1" w:styleId="WWNum3">
    <w:name w:val="WWNum3"/>
    <w:basedOn w:val="a3"/>
    <w:pPr>
      <w:numPr>
        <w:numId w:val="79"/>
      </w:numPr>
    </w:pPr>
  </w:style>
  <w:style w:type="numbering" w:customStyle="1" w:styleId="WWNum4">
    <w:name w:val="WWNum4"/>
    <w:basedOn w:val="a3"/>
    <w:pPr>
      <w:numPr>
        <w:numId w:val="80"/>
      </w:numPr>
    </w:pPr>
  </w:style>
  <w:style w:type="numbering" w:customStyle="1" w:styleId="WWNum5">
    <w:name w:val="WWNum5"/>
    <w:basedOn w:val="a3"/>
    <w:pPr>
      <w:numPr>
        <w:numId w:val="81"/>
      </w:numPr>
    </w:pPr>
  </w:style>
  <w:style w:type="numbering" w:customStyle="1" w:styleId="WWNum6">
    <w:name w:val="WWNum6"/>
    <w:basedOn w:val="a3"/>
    <w:pPr>
      <w:numPr>
        <w:numId w:val="82"/>
      </w:numPr>
    </w:pPr>
  </w:style>
  <w:style w:type="numbering" w:customStyle="1" w:styleId="WWNum7">
    <w:name w:val="WWNum7"/>
    <w:basedOn w:val="a3"/>
    <w:pPr>
      <w:numPr>
        <w:numId w:val="83"/>
      </w:numPr>
    </w:pPr>
  </w:style>
  <w:style w:type="numbering" w:customStyle="1" w:styleId="WWNum8">
    <w:name w:val="WWNum8"/>
    <w:basedOn w:val="a3"/>
    <w:pPr>
      <w:numPr>
        <w:numId w:val="84"/>
      </w:numPr>
    </w:pPr>
  </w:style>
  <w:style w:type="numbering" w:customStyle="1" w:styleId="WWNum9">
    <w:name w:val="WWNum9"/>
    <w:basedOn w:val="a3"/>
    <w:pPr>
      <w:numPr>
        <w:numId w:val="85"/>
      </w:numPr>
    </w:pPr>
  </w:style>
  <w:style w:type="numbering" w:customStyle="1" w:styleId="WWNum10">
    <w:name w:val="WWNum10"/>
    <w:basedOn w:val="a3"/>
    <w:pPr>
      <w:numPr>
        <w:numId w:val="86"/>
      </w:numPr>
    </w:pPr>
  </w:style>
  <w:style w:type="numbering" w:customStyle="1" w:styleId="WWNum11">
    <w:name w:val="WWNum11"/>
    <w:basedOn w:val="a3"/>
    <w:pPr>
      <w:numPr>
        <w:numId w:val="87"/>
      </w:numPr>
    </w:pPr>
  </w:style>
  <w:style w:type="numbering" w:customStyle="1" w:styleId="WWNum12">
    <w:name w:val="WWNum12"/>
    <w:basedOn w:val="a3"/>
    <w:pPr>
      <w:numPr>
        <w:numId w:val="88"/>
      </w:numPr>
    </w:pPr>
  </w:style>
  <w:style w:type="numbering" w:customStyle="1" w:styleId="WWNum13">
    <w:name w:val="WWNum13"/>
    <w:basedOn w:val="a3"/>
    <w:pPr>
      <w:numPr>
        <w:numId w:val="89"/>
      </w:numPr>
    </w:pPr>
  </w:style>
  <w:style w:type="numbering" w:customStyle="1" w:styleId="WWNum14">
    <w:name w:val="WWNum14"/>
    <w:basedOn w:val="a3"/>
    <w:pPr>
      <w:numPr>
        <w:numId w:val="90"/>
      </w:numPr>
    </w:pPr>
  </w:style>
  <w:style w:type="numbering" w:customStyle="1" w:styleId="WWNum15">
    <w:name w:val="WWNum15"/>
    <w:basedOn w:val="a3"/>
    <w:pPr>
      <w:numPr>
        <w:numId w:val="91"/>
      </w:numPr>
    </w:pPr>
  </w:style>
  <w:style w:type="numbering" w:customStyle="1" w:styleId="WWNum16">
    <w:name w:val="WWNum16"/>
    <w:basedOn w:val="a3"/>
    <w:pPr>
      <w:numPr>
        <w:numId w:val="92"/>
      </w:numPr>
    </w:pPr>
  </w:style>
  <w:style w:type="numbering" w:customStyle="1" w:styleId="WWNum17">
    <w:name w:val="WWNum17"/>
    <w:basedOn w:val="a3"/>
    <w:pPr>
      <w:numPr>
        <w:numId w:val="93"/>
      </w:numPr>
    </w:pPr>
  </w:style>
  <w:style w:type="numbering" w:customStyle="1" w:styleId="WWNum18">
    <w:name w:val="WWNum18"/>
    <w:basedOn w:val="a3"/>
    <w:pPr>
      <w:numPr>
        <w:numId w:val="94"/>
      </w:numPr>
    </w:pPr>
  </w:style>
  <w:style w:type="numbering" w:customStyle="1" w:styleId="WWNum19">
    <w:name w:val="WWNum19"/>
    <w:basedOn w:val="a3"/>
    <w:pPr>
      <w:numPr>
        <w:numId w:val="95"/>
      </w:numPr>
    </w:pPr>
  </w:style>
  <w:style w:type="numbering" w:customStyle="1" w:styleId="WWNum20">
    <w:name w:val="WWNum20"/>
    <w:basedOn w:val="a3"/>
    <w:pPr>
      <w:numPr>
        <w:numId w:val="96"/>
      </w:numPr>
    </w:pPr>
  </w:style>
  <w:style w:type="numbering" w:customStyle="1" w:styleId="WWNum21">
    <w:name w:val="WWNum21"/>
    <w:basedOn w:val="a3"/>
    <w:pPr>
      <w:numPr>
        <w:numId w:val="97"/>
      </w:numPr>
    </w:pPr>
  </w:style>
  <w:style w:type="numbering" w:customStyle="1" w:styleId="WWNum22">
    <w:name w:val="WWNum22"/>
    <w:basedOn w:val="a3"/>
    <w:pPr>
      <w:numPr>
        <w:numId w:val="98"/>
      </w:numPr>
    </w:pPr>
  </w:style>
  <w:style w:type="numbering" w:customStyle="1" w:styleId="WWNum23">
    <w:name w:val="WWNum23"/>
    <w:basedOn w:val="a3"/>
    <w:pPr>
      <w:numPr>
        <w:numId w:val="99"/>
      </w:numPr>
    </w:pPr>
  </w:style>
  <w:style w:type="numbering" w:customStyle="1" w:styleId="WWNum24">
    <w:name w:val="WWNum24"/>
    <w:basedOn w:val="a3"/>
    <w:pPr>
      <w:numPr>
        <w:numId w:val="100"/>
      </w:numPr>
    </w:pPr>
  </w:style>
  <w:style w:type="numbering" w:customStyle="1" w:styleId="WWNum25">
    <w:name w:val="WWNum25"/>
    <w:basedOn w:val="a3"/>
    <w:pPr>
      <w:numPr>
        <w:numId w:val="101"/>
      </w:numPr>
    </w:pPr>
  </w:style>
  <w:style w:type="numbering" w:customStyle="1" w:styleId="WWNum26">
    <w:name w:val="WWNum26"/>
    <w:basedOn w:val="a3"/>
    <w:pPr>
      <w:numPr>
        <w:numId w:val="102"/>
      </w:numPr>
    </w:pPr>
  </w:style>
  <w:style w:type="numbering" w:customStyle="1" w:styleId="WWNum27">
    <w:name w:val="WWNum27"/>
    <w:basedOn w:val="a3"/>
    <w:pPr>
      <w:numPr>
        <w:numId w:val="103"/>
      </w:numPr>
    </w:pPr>
  </w:style>
  <w:style w:type="numbering" w:customStyle="1" w:styleId="WWNum28">
    <w:name w:val="WWNum28"/>
    <w:basedOn w:val="a3"/>
    <w:pPr>
      <w:numPr>
        <w:numId w:val="104"/>
      </w:numPr>
    </w:pPr>
  </w:style>
  <w:style w:type="numbering" w:customStyle="1" w:styleId="WWNum29">
    <w:name w:val="WWNum29"/>
    <w:basedOn w:val="a3"/>
    <w:pPr>
      <w:numPr>
        <w:numId w:val="105"/>
      </w:numPr>
    </w:pPr>
  </w:style>
  <w:style w:type="numbering" w:customStyle="1" w:styleId="WWNum30">
    <w:name w:val="WWNum30"/>
    <w:basedOn w:val="a3"/>
    <w:pPr>
      <w:numPr>
        <w:numId w:val="106"/>
      </w:numPr>
    </w:pPr>
  </w:style>
  <w:style w:type="numbering" w:customStyle="1" w:styleId="WWNum31">
    <w:name w:val="WWNum31"/>
    <w:basedOn w:val="a3"/>
    <w:pPr>
      <w:numPr>
        <w:numId w:val="107"/>
      </w:numPr>
    </w:pPr>
  </w:style>
  <w:style w:type="numbering" w:customStyle="1" w:styleId="WWNum32">
    <w:name w:val="WWNum32"/>
    <w:basedOn w:val="a3"/>
    <w:pPr>
      <w:numPr>
        <w:numId w:val="108"/>
      </w:numPr>
    </w:pPr>
  </w:style>
  <w:style w:type="numbering" w:customStyle="1" w:styleId="WWNum33">
    <w:name w:val="WWNum33"/>
    <w:basedOn w:val="a3"/>
    <w:pPr>
      <w:numPr>
        <w:numId w:val="109"/>
      </w:numPr>
    </w:pPr>
  </w:style>
  <w:style w:type="numbering" w:customStyle="1" w:styleId="WWNum34">
    <w:name w:val="WWNum34"/>
    <w:basedOn w:val="a3"/>
    <w:pPr>
      <w:numPr>
        <w:numId w:val="110"/>
      </w:numPr>
    </w:pPr>
  </w:style>
  <w:style w:type="numbering" w:customStyle="1" w:styleId="WWNum35">
    <w:name w:val="WWNum35"/>
    <w:basedOn w:val="a3"/>
    <w:pPr>
      <w:numPr>
        <w:numId w:val="111"/>
      </w:numPr>
    </w:pPr>
  </w:style>
  <w:style w:type="numbering" w:customStyle="1" w:styleId="WWNum36">
    <w:name w:val="WWNum36"/>
    <w:basedOn w:val="a3"/>
    <w:pPr>
      <w:numPr>
        <w:numId w:val="112"/>
      </w:numPr>
    </w:pPr>
  </w:style>
  <w:style w:type="numbering" w:customStyle="1" w:styleId="WWNum37">
    <w:name w:val="WWNum37"/>
    <w:basedOn w:val="a3"/>
    <w:pPr>
      <w:numPr>
        <w:numId w:val="113"/>
      </w:numPr>
    </w:pPr>
  </w:style>
  <w:style w:type="numbering" w:customStyle="1" w:styleId="WWNum38">
    <w:name w:val="WWNum38"/>
    <w:basedOn w:val="a3"/>
    <w:pPr>
      <w:numPr>
        <w:numId w:val="114"/>
      </w:numPr>
    </w:pPr>
  </w:style>
  <w:style w:type="numbering" w:customStyle="1" w:styleId="WWNum39">
    <w:name w:val="WWNum39"/>
    <w:basedOn w:val="a3"/>
    <w:pPr>
      <w:numPr>
        <w:numId w:val="115"/>
      </w:numPr>
    </w:pPr>
  </w:style>
  <w:style w:type="numbering" w:customStyle="1" w:styleId="WWNum40">
    <w:name w:val="WWNum40"/>
    <w:basedOn w:val="a3"/>
    <w:pPr>
      <w:numPr>
        <w:numId w:val="116"/>
      </w:numPr>
    </w:pPr>
  </w:style>
  <w:style w:type="numbering" w:customStyle="1" w:styleId="WWNum41">
    <w:name w:val="WWNum41"/>
    <w:basedOn w:val="a3"/>
    <w:pPr>
      <w:numPr>
        <w:numId w:val="117"/>
      </w:numPr>
    </w:pPr>
  </w:style>
  <w:style w:type="numbering" w:customStyle="1" w:styleId="WWNum42">
    <w:name w:val="WWNum42"/>
    <w:basedOn w:val="a3"/>
    <w:pPr>
      <w:numPr>
        <w:numId w:val="118"/>
      </w:numPr>
    </w:pPr>
  </w:style>
  <w:style w:type="numbering" w:customStyle="1" w:styleId="WWNum43">
    <w:name w:val="WWNum43"/>
    <w:basedOn w:val="a3"/>
    <w:pPr>
      <w:numPr>
        <w:numId w:val="119"/>
      </w:numPr>
    </w:pPr>
  </w:style>
  <w:style w:type="numbering" w:customStyle="1" w:styleId="WWNum44">
    <w:name w:val="WWNum44"/>
    <w:basedOn w:val="a3"/>
    <w:pPr>
      <w:numPr>
        <w:numId w:val="120"/>
      </w:numPr>
    </w:pPr>
  </w:style>
  <w:style w:type="numbering" w:customStyle="1" w:styleId="WWNum45">
    <w:name w:val="WWNum45"/>
    <w:basedOn w:val="a3"/>
    <w:pPr>
      <w:numPr>
        <w:numId w:val="121"/>
      </w:numPr>
    </w:pPr>
  </w:style>
  <w:style w:type="numbering" w:customStyle="1" w:styleId="WWNum46">
    <w:name w:val="WWNum46"/>
    <w:basedOn w:val="a3"/>
    <w:pPr>
      <w:numPr>
        <w:numId w:val="122"/>
      </w:numPr>
    </w:pPr>
  </w:style>
  <w:style w:type="numbering" w:customStyle="1" w:styleId="WWNum47">
    <w:name w:val="WWNum47"/>
    <w:basedOn w:val="a3"/>
    <w:pPr>
      <w:numPr>
        <w:numId w:val="123"/>
      </w:numPr>
    </w:pPr>
  </w:style>
  <w:style w:type="numbering" w:customStyle="1" w:styleId="WWNum48">
    <w:name w:val="WWNum48"/>
    <w:basedOn w:val="a3"/>
    <w:pPr>
      <w:numPr>
        <w:numId w:val="124"/>
      </w:numPr>
    </w:pPr>
  </w:style>
  <w:style w:type="numbering" w:customStyle="1" w:styleId="WWNum49">
    <w:name w:val="WWNum49"/>
    <w:basedOn w:val="a3"/>
    <w:pPr>
      <w:numPr>
        <w:numId w:val="125"/>
      </w:numPr>
    </w:pPr>
  </w:style>
  <w:style w:type="numbering" w:customStyle="1" w:styleId="WWNum50">
    <w:name w:val="WWNum50"/>
    <w:basedOn w:val="a3"/>
    <w:pPr>
      <w:numPr>
        <w:numId w:val="126"/>
      </w:numPr>
    </w:pPr>
  </w:style>
  <w:style w:type="numbering" w:customStyle="1" w:styleId="WWNum51">
    <w:name w:val="WWNum51"/>
    <w:basedOn w:val="a3"/>
    <w:pPr>
      <w:numPr>
        <w:numId w:val="127"/>
      </w:numPr>
    </w:pPr>
  </w:style>
  <w:style w:type="table" w:styleId="affff3">
    <w:name w:val="Table Grid"/>
    <w:basedOn w:val="a2"/>
    <w:uiPriority w:val="39"/>
    <w:rsid w:val="006A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Revision"/>
    <w:hidden/>
    <w:uiPriority w:val="99"/>
    <w:semiHidden/>
    <w:rsid w:val="00531C63"/>
    <w:pPr>
      <w:widowControl/>
      <w:autoSpaceDN/>
      <w:textAlignment w:val="auto"/>
    </w:pPr>
  </w:style>
  <w:style w:type="paragraph" w:styleId="affff5">
    <w:name w:val="No Spacing"/>
    <w:uiPriority w:val="1"/>
    <w:qFormat/>
    <w:rsid w:val="00CC2F3B"/>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863204">
      <w:bodyDiv w:val="1"/>
      <w:marLeft w:val="0"/>
      <w:marRight w:val="0"/>
      <w:marTop w:val="0"/>
      <w:marBottom w:val="0"/>
      <w:divBdr>
        <w:top w:val="none" w:sz="0" w:space="0" w:color="auto"/>
        <w:left w:val="none" w:sz="0" w:space="0" w:color="auto"/>
        <w:bottom w:val="none" w:sz="0" w:space="0" w:color="auto"/>
        <w:right w:val="none" w:sz="0" w:space="0" w:color="auto"/>
      </w:divBdr>
    </w:div>
    <w:div w:id="854687099">
      <w:bodyDiv w:val="1"/>
      <w:marLeft w:val="0"/>
      <w:marRight w:val="0"/>
      <w:marTop w:val="0"/>
      <w:marBottom w:val="0"/>
      <w:divBdr>
        <w:top w:val="none" w:sz="0" w:space="0" w:color="auto"/>
        <w:left w:val="none" w:sz="0" w:space="0" w:color="auto"/>
        <w:bottom w:val="none" w:sz="0" w:space="0" w:color="auto"/>
        <w:right w:val="none" w:sz="0" w:space="0" w:color="auto"/>
      </w:divBdr>
    </w:div>
    <w:div w:id="1225066750">
      <w:bodyDiv w:val="1"/>
      <w:marLeft w:val="0"/>
      <w:marRight w:val="0"/>
      <w:marTop w:val="0"/>
      <w:marBottom w:val="0"/>
      <w:divBdr>
        <w:top w:val="none" w:sz="0" w:space="0" w:color="auto"/>
        <w:left w:val="none" w:sz="0" w:space="0" w:color="auto"/>
        <w:bottom w:val="none" w:sz="0" w:space="0" w:color="auto"/>
        <w:right w:val="none" w:sz="0" w:space="0" w:color="auto"/>
      </w:divBdr>
    </w:div>
    <w:div w:id="1353337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9C04-4B48-4450-A404-894E012AA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1804</Words>
  <Characters>10284</Characters>
  <Application>Microsoft Office Word</Application>
  <DocSecurity>0</DocSecurity>
  <Lines>85</Lines>
  <Paragraphs>24</Paragraphs>
  <ScaleCrop>false</ScaleCrop>
  <Company/>
  <LinksUpToDate>false</LinksUpToDate>
  <CharactersWithSpaces>12064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臺北市相關法令諮詢及解釋彙編    目   錄</dc:title>
  <dc:subject/>
  <dc:creator>May</dc:creator>
  <cp:keywords/>
  <dc:description/>
  <cp:lastModifiedBy>張峻源</cp:lastModifiedBy>
  <cp:revision>3</cp:revision>
  <cp:lastPrinted>2025-09-03T06:34:00Z</cp:lastPrinted>
  <dcterms:created xsi:type="dcterms:W3CDTF">2025-09-22T08:34:00Z</dcterms:created>
  <dcterms:modified xsi:type="dcterms:W3CDTF">2025-09-30T06:23:00Z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